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C3B6" w14:textId="7A527843" w:rsidR="00B818CD" w:rsidRPr="00054DBB" w:rsidRDefault="0017487B" w:rsidP="00134972">
      <w:pPr>
        <w:rPr>
          <w:rFonts w:asciiTheme="minorHAnsi" w:hAnsiTheme="minorHAnsi" w:cstheme="minorHAnsi"/>
          <w:color w:val="000000" w:themeColor="text1"/>
          <w:sz w:val="13"/>
          <w:szCs w:val="13"/>
        </w:rPr>
      </w:pPr>
      <w:r w:rsidRPr="00054DBB">
        <w:rPr>
          <w:rFonts w:asciiTheme="minorHAnsi" w:hAnsiTheme="minorHAnsi" w:cstheme="minorHAnsi"/>
          <w:noProof/>
          <w:color w:val="000000" w:themeColor="text1"/>
        </w:rPr>
        <w:drawing>
          <wp:anchor distT="0" distB="0" distL="114300" distR="114300" simplePos="0" relativeHeight="251659264" behindDoc="0" locked="0" layoutInCell="1" hidden="0" allowOverlap="1" wp14:anchorId="7E01FDCD" wp14:editId="37D90FF2">
            <wp:simplePos x="0" y="0"/>
            <wp:positionH relativeFrom="column">
              <wp:posOffset>3331845</wp:posOffset>
            </wp:positionH>
            <wp:positionV relativeFrom="paragraph">
              <wp:posOffset>287655</wp:posOffset>
            </wp:positionV>
            <wp:extent cx="2082800" cy="795020"/>
            <wp:effectExtent l="0" t="0" r="0" b="0"/>
            <wp:wrapSquare wrapText="bothSides" distT="0" distB="0" distL="114300" distR="114300"/>
            <wp:docPr id="19" name="image1.png" descr="KKLM-logo-2017-lyhike.png"/>
            <wp:cNvGraphicFramePr/>
            <a:graphic xmlns:a="http://schemas.openxmlformats.org/drawingml/2006/main">
              <a:graphicData uri="http://schemas.openxmlformats.org/drawingml/2006/picture">
                <pic:pic xmlns:pic="http://schemas.openxmlformats.org/drawingml/2006/picture">
                  <pic:nvPicPr>
                    <pic:cNvPr id="0" name="image1.png" descr="KKLM-logo-2017-lyhike.png"/>
                    <pic:cNvPicPr preferRelativeResize="0"/>
                  </pic:nvPicPr>
                  <pic:blipFill>
                    <a:blip r:embed="rId8"/>
                    <a:srcRect/>
                    <a:stretch>
                      <a:fillRect/>
                    </a:stretch>
                  </pic:blipFill>
                  <pic:spPr>
                    <a:xfrm>
                      <a:off x="0" y="0"/>
                      <a:ext cx="2082800" cy="795020"/>
                    </a:xfrm>
                    <a:prstGeom prst="rect">
                      <a:avLst/>
                    </a:prstGeom>
                    <a:ln/>
                  </pic:spPr>
                </pic:pic>
              </a:graphicData>
            </a:graphic>
          </wp:anchor>
        </w:drawing>
      </w:r>
      <w:r w:rsidR="00175EF7" w:rsidRPr="00054DBB">
        <w:rPr>
          <w:rFonts w:asciiTheme="minorHAnsi" w:hAnsiTheme="minorHAnsi" w:cstheme="minorHAnsi"/>
          <w:noProof/>
          <w:color w:val="000000" w:themeColor="text1"/>
          <w:sz w:val="13"/>
          <w:szCs w:val="13"/>
          <w:lang w:val="et-EE" w:eastAsia="et-EE"/>
        </w:rPr>
        <w:drawing>
          <wp:anchor distT="0" distB="0" distL="114300" distR="114300" simplePos="0" relativeHeight="251652608" behindDoc="1" locked="0" layoutInCell="1" allowOverlap="1" wp14:anchorId="479BC167" wp14:editId="54C00175">
            <wp:simplePos x="0" y="0"/>
            <wp:positionH relativeFrom="column">
              <wp:posOffset>-211455</wp:posOffset>
            </wp:positionH>
            <wp:positionV relativeFrom="paragraph">
              <wp:posOffset>77470</wp:posOffset>
            </wp:positionV>
            <wp:extent cx="3495040" cy="1120775"/>
            <wp:effectExtent l="19050" t="0" r="0" b="0"/>
            <wp:wrapTight wrapText="bothSides">
              <wp:wrapPolygon edited="0">
                <wp:start x="-118" y="0"/>
                <wp:lineTo x="-118" y="21294"/>
                <wp:lineTo x="21545" y="21294"/>
                <wp:lineTo x="21545" y="0"/>
                <wp:lineTo x="-118" y="0"/>
              </wp:wrapPolygon>
            </wp:wrapTight>
            <wp:docPr id="1" name="Picture 0" descr="logo-leader-2014-est-horisontaal-varvi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ader-2014-est-horisontaal-varviline.jpg"/>
                    <pic:cNvPicPr/>
                  </pic:nvPicPr>
                  <pic:blipFill>
                    <a:blip r:embed="rId9" cstate="print"/>
                    <a:stretch>
                      <a:fillRect/>
                    </a:stretch>
                  </pic:blipFill>
                  <pic:spPr>
                    <a:xfrm>
                      <a:off x="0" y="0"/>
                      <a:ext cx="3495040" cy="1120775"/>
                    </a:xfrm>
                    <a:prstGeom prst="rect">
                      <a:avLst/>
                    </a:prstGeom>
                  </pic:spPr>
                </pic:pic>
              </a:graphicData>
            </a:graphic>
          </wp:anchor>
        </w:drawing>
      </w:r>
    </w:p>
    <w:p w14:paraId="01990712" w14:textId="72CB3F90" w:rsidR="00B818CD" w:rsidRPr="00054DBB" w:rsidRDefault="00B818CD" w:rsidP="00134972">
      <w:pPr>
        <w:ind w:left="230"/>
        <w:rPr>
          <w:rFonts w:asciiTheme="minorHAnsi" w:hAnsiTheme="minorHAnsi" w:cstheme="minorHAnsi"/>
          <w:color w:val="000000" w:themeColor="text1"/>
        </w:rPr>
      </w:pPr>
    </w:p>
    <w:p w14:paraId="66B0EADE" w14:textId="3110587A" w:rsidR="00B818CD" w:rsidRPr="00054DBB" w:rsidRDefault="00175EF7" w:rsidP="00134972">
      <w:pPr>
        <w:spacing w:before="8"/>
        <w:rPr>
          <w:rFonts w:asciiTheme="minorHAnsi" w:hAnsiTheme="minorHAnsi" w:cstheme="minorHAnsi"/>
          <w:color w:val="000000" w:themeColor="text1"/>
          <w:sz w:val="16"/>
          <w:szCs w:val="16"/>
        </w:rPr>
      </w:pPr>
      <w:r w:rsidRPr="00054DBB">
        <w:rPr>
          <w:rFonts w:asciiTheme="minorHAnsi" w:hAnsiTheme="minorHAnsi" w:cstheme="minorHAnsi"/>
          <w:noProof/>
          <w:color w:val="000000" w:themeColor="text1"/>
          <w:sz w:val="16"/>
          <w:szCs w:val="16"/>
          <w:lang w:val="et-EE" w:eastAsia="et-EE"/>
        </w:rPr>
        <w:drawing>
          <wp:anchor distT="0" distB="0" distL="114300" distR="114300" simplePos="0" relativeHeight="251651584" behindDoc="1" locked="0" layoutInCell="1" allowOverlap="1" wp14:anchorId="5FD4E2CC" wp14:editId="308613CB">
            <wp:simplePos x="0" y="0"/>
            <wp:positionH relativeFrom="column">
              <wp:posOffset>-48895</wp:posOffset>
            </wp:positionH>
            <wp:positionV relativeFrom="paragraph">
              <wp:posOffset>14605</wp:posOffset>
            </wp:positionV>
            <wp:extent cx="2082800" cy="795020"/>
            <wp:effectExtent l="0" t="0" r="0" b="0"/>
            <wp:wrapTight wrapText="bothSides">
              <wp:wrapPolygon edited="0">
                <wp:start x="3359" y="1553"/>
                <wp:lineTo x="198" y="9834"/>
                <wp:lineTo x="198" y="10351"/>
                <wp:lineTo x="2371" y="18115"/>
                <wp:lineTo x="3359" y="19668"/>
                <wp:lineTo x="4544" y="19668"/>
                <wp:lineTo x="4741" y="19668"/>
                <wp:lineTo x="17978" y="18115"/>
                <wp:lineTo x="21139" y="16562"/>
                <wp:lineTo x="20349" y="9834"/>
                <wp:lineTo x="21139" y="5176"/>
                <wp:lineTo x="18966" y="4141"/>
                <wp:lineTo x="4544" y="1553"/>
                <wp:lineTo x="3359" y="1553"/>
              </wp:wrapPolygon>
            </wp:wrapTight>
            <wp:docPr id="3" name="Picture 2" descr="KKLM-logo-2017-lyhi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LM-logo-2017-lyhike.png"/>
                    <pic:cNvPicPr/>
                  </pic:nvPicPr>
                  <pic:blipFill>
                    <a:blip r:embed="rId10" cstate="print"/>
                    <a:stretch>
                      <a:fillRect/>
                    </a:stretch>
                  </pic:blipFill>
                  <pic:spPr>
                    <a:xfrm>
                      <a:off x="0" y="0"/>
                      <a:ext cx="2082800" cy="795020"/>
                    </a:xfrm>
                    <a:prstGeom prst="rect">
                      <a:avLst/>
                    </a:prstGeom>
                  </pic:spPr>
                </pic:pic>
              </a:graphicData>
            </a:graphic>
          </wp:anchor>
        </w:drawing>
      </w:r>
    </w:p>
    <w:p w14:paraId="2C2F42BB" w14:textId="186E5905" w:rsidR="00B818CD" w:rsidRPr="00054DBB" w:rsidRDefault="00B818CD" w:rsidP="00134972">
      <w:pPr>
        <w:rPr>
          <w:rFonts w:asciiTheme="minorHAnsi" w:hAnsiTheme="minorHAnsi" w:cstheme="minorHAnsi"/>
          <w:color w:val="000000" w:themeColor="text1"/>
        </w:rPr>
      </w:pPr>
    </w:p>
    <w:p w14:paraId="2C1FDD72" w14:textId="0A464F04" w:rsidR="00B818CD" w:rsidRPr="00054DBB" w:rsidRDefault="00B818CD" w:rsidP="00134972">
      <w:pPr>
        <w:rPr>
          <w:rFonts w:asciiTheme="minorHAnsi" w:hAnsiTheme="minorHAnsi" w:cstheme="minorHAnsi"/>
          <w:color w:val="000000" w:themeColor="text1"/>
        </w:rPr>
      </w:pPr>
    </w:p>
    <w:p w14:paraId="5D7F2C43" w14:textId="77777777" w:rsidR="00B818CD" w:rsidRPr="00054DBB" w:rsidRDefault="00B818CD" w:rsidP="00134972">
      <w:pPr>
        <w:rPr>
          <w:rFonts w:asciiTheme="minorHAnsi" w:hAnsiTheme="minorHAnsi" w:cstheme="minorHAnsi"/>
          <w:color w:val="000000" w:themeColor="text1"/>
        </w:rPr>
      </w:pPr>
    </w:p>
    <w:p w14:paraId="72D1FBF9" w14:textId="77777777" w:rsidR="00B818CD" w:rsidRPr="00054DBB" w:rsidRDefault="00B818CD" w:rsidP="00134972">
      <w:pPr>
        <w:rPr>
          <w:rFonts w:asciiTheme="minorHAnsi" w:hAnsiTheme="minorHAnsi" w:cstheme="minorHAnsi"/>
          <w:color w:val="000000" w:themeColor="text1"/>
        </w:rPr>
      </w:pPr>
    </w:p>
    <w:p w14:paraId="7CBC8666" w14:textId="77777777" w:rsidR="00B818CD" w:rsidRPr="00054DBB" w:rsidRDefault="00B818CD" w:rsidP="00134972">
      <w:pPr>
        <w:rPr>
          <w:rFonts w:asciiTheme="minorHAnsi" w:hAnsiTheme="minorHAnsi" w:cstheme="minorHAnsi"/>
          <w:color w:val="000000" w:themeColor="text1"/>
        </w:rPr>
      </w:pPr>
    </w:p>
    <w:p w14:paraId="677CFC80" w14:textId="77777777" w:rsidR="00B818CD" w:rsidRPr="00054DBB" w:rsidRDefault="00B818CD" w:rsidP="00134972">
      <w:pPr>
        <w:rPr>
          <w:rFonts w:asciiTheme="minorHAnsi" w:hAnsiTheme="minorHAnsi" w:cstheme="minorHAnsi"/>
          <w:color w:val="000000" w:themeColor="text1"/>
        </w:rPr>
      </w:pPr>
    </w:p>
    <w:p w14:paraId="40EFA7AC" w14:textId="77777777" w:rsidR="00B818CD" w:rsidRPr="00054DBB" w:rsidRDefault="00B818CD" w:rsidP="00134972">
      <w:pPr>
        <w:rPr>
          <w:rFonts w:asciiTheme="minorHAnsi" w:hAnsiTheme="minorHAnsi" w:cstheme="minorHAnsi"/>
          <w:color w:val="000000" w:themeColor="text1"/>
        </w:rPr>
      </w:pPr>
    </w:p>
    <w:p w14:paraId="45003DE9" w14:textId="4184E06A" w:rsidR="00B818CD" w:rsidRPr="00054DBB" w:rsidRDefault="00B818CD" w:rsidP="00134972">
      <w:pPr>
        <w:rPr>
          <w:rFonts w:asciiTheme="minorHAnsi" w:hAnsiTheme="minorHAnsi" w:cstheme="minorHAnsi"/>
          <w:color w:val="000000" w:themeColor="text1"/>
        </w:rPr>
      </w:pPr>
    </w:p>
    <w:p w14:paraId="21A21B3A" w14:textId="62FB35F1" w:rsidR="00834E40" w:rsidRPr="00054DBB" w:rsidRDefault="00834E40" w:rsidP="00134972">
      <w:pPr>
        <w:rPr>
          <w:rFonts w:asciiTheme="minorHAnsi" w:hAnsiTheme="minorHAnsi" w:cstheme="minorHAnsi"/>
          <w:color w:val="000000" w:themeColor="text1"/>
        </w:rPr>
      </w:pPr>
    </w:p>
    <w:p w14:paraId="5A514F64" w14:textId="77777777" w:rsidR="00834E40" w:rsidRPr="00054DBB" w:rsidRDefault="00834E40" w:rsidP="00134972">
      <w:pPr>
        <w:rPr>
          <w:rFonts w:asciiTheme="minorHAnsi" w:hAnsiTheme="minorHAnsi" w:cstheme="minorHAnsi"/>
          <w:color w:val="000000" w:themeColor="text1"/>
        </w:rPr>
      </w:pPr>
    </w:p>
    <w:p w14:paraId="3553F7F9" w14:textId="77777777" w:rsidR="00B818CD" w:rsidRPr="00054DBB" w:rsidRDefault="00B818CD" w:rsidP="00134972">
      <w:pPr>
        <w:rPr>
          <w:rFonts w:asciiTheme="minorHAnsi" w:hAnsiTheme="minorHAnsi" w:cstheme="minorHAnsi"/>
          <w:color w:val="000000" w:themeColor="text1"/>
        </w:rPr>
      </w:pPr>
    </w:p>
    <w:p w14:paraId="715CED9C" w14:textId="77777777" w:rsidR="00B818CD" w:rsidRPr="00054DBB" w:rsidRDefault="00B818CD" w:rsidP="00134972">
      <w:pPr>
        <w:rPr>
          <w:rFonts w:asciiTheme="minorHAnsi" w:hAnsiTheme="minorHAnsi" w:cstheme="minorHAnsi"/>
          <w:color w:val="000000" w:themeColor="text1"/>
        </w:rPr>
      </w:pPr>
    </w:p>
    <w:p w14:paraId="151477EE" w14:textId="77777777" w:rsidR="00B818CD" w:rsidRPr="00054DBB" w:rsidRDefault="00B818CD" w:rsidP="00134972">
      <w:pPr>
        <w:rPr>
          <w:rFonts w:asciiTheme="minorHAnsi" w:hAnsiTheme="minorHAnsi" w:cstheme="minorHAnsi"/>
          <w:color w:val="000000" w:themeColor="text1"/>
        </w:rPr>
      </w:pPr>
    </w:p>
    <w:p w14:paraId="4D499B7C" w14:textId="77777777" w:rsidR="00B818CD" w:rsidRPr="00054DBB" w:rsidRDefault="00B818CD" w:rsidP="00134972">
      <w:pPr>
        <w:rPr>
          <w:rFonts w:asciiTheme="minorHAnsi" w:hAnsiTheme="minorHAnsi" w:cstheme="minorHAnsi"/>
          <w:color w:val="000000" w:themeColor="text1"/>
        </w:rPr>
      </w:pPr>
    </w:p>
    <w:p w14:paraId="11B77CF0" w14:textId="77777777" w:rsidR="00B818CD" w:rsidRPr="00054DBB" w:rsidRDefault="00B818CD" w:rsidP="00134972">
      <w:pPr>
        <w:rPr>
          <w:rFonts w:asciiTheme="minorHAnsi" w:hAnsiTheme="minorHAnsi" w:cstheme="minorHAnsi"/>
          <w:color w:val="000000" w:themeColor="text1"/>
        </w:rPr>
      </w:pPr>
    </w:p>
    <w:p w14:paraId="4740C08E" w14:textId="77777777" w:rsidR="00B818CD" w:rsidRPr="00054DBB" w:rsidRDefault="00B818CD" w:rsidP="00134972">
      <w:pPr>
        <w:rPr>
          <w:rFonts w:asciiTheme="minorHAnsi" w:hAnsiTheme="minorHAnsi" w:cstheme="minorHAnsi"/>
          <w:color w:val="000000" w:themeColor="text1"/>
        </w:rPr>
      </w:pPr>
    </w:p>
    <w:p w14:paraId="1A27D85C" w14:textId="77777777" w:rsidR="00B818CD" w:rsidRPr="00054DBB" w:rsidRDefault="00B818CD" w:rsidP="00134972">
      <w:pPr>
        <w:rPr>
          <w:rFonts w:asciiTheme="minorHAnsi" w:hAnsiTheme="minorHAnsi" w:cstheme="minorHAnsi"/>
          <w:color w:val="000000" w:themeColor="text1"/>
        </w:rPr>
      </w:pPr>
    </w:p>
    <w:p w14:paraId="05A413EC" w14:textId="329B845C" w:rsidR="00B818CD" w:rsidRPr="00054DBB" w:rsidRDefault="005762AB" w:rsidP="00B4014A">
      <w:pPr>
        <w:jc w:val="center"/>
        <w:rPr>
          <w:rFonts w:asciiTheme="minorHAnsi" w:hAnsiTheme="minorHAnsi" w:cstheme="minorHAnsi"/>
          <w:b/>
          <w:bCs/>
          <w:color w:val="000000" w:themeColor="text1"/>
          <w:sz w:val="48"/>
          <w:szCs w:val="48"/>
          <w:lang w:val="sv-FI"/>
        </w:rPr>
      </w:pPr>
      <w:r w:rsidRPr="00054DBB">
        <w:rPr>
          <w:rFonts w:asciiTheme="minorHAnsi" w:hAnsiTheme="minorHAnsi" w:cstheme="minorHAnsi"/>
          <w:b/>
          <w:bCs/>
          <w:color w:val="000000" w:themeColor="text1"/>
          <w:sz w:val="48"/>
          <w:szCs w:val="48"/>
          <w:lang w:val="sv-FI"/>
        </w:rPr>
        <w:t>MTÜ K</w:t>
      </w:r>
      <w:r w:rsidRPr="00054DBB">
        <w:rPr>
          <w:rFonts w:asciiTheme="minorHAnsi" w:hAnsiTheme="minorHAnsi" w:cstheme="minorHAnsi"/>
          <w:b/>
          <w:bCs/>
          <w:color w:val="000000" w:themeColor="text1"/>
          <w:spacing w:val="-3"/>
          <w:sz w:val="48"/>
          <w:szCs w:val="48"/>
          <w:lang w:val="sv-FI"/>
        </w:rPr>
        <w:t>O</w:t>
      </w:r>
      <w:r w:rsidRPr="00054DBB">
        <w:rPr>
          <w:rFonts w:asciiTheme="minorHAnsi" w:hAnsiTheme="minorHAnsi" w:cstheme="minorHAnsi"/>
          <w:b/>
          <w:bCs/>
          <w:color w:val="000000" w:themeColor="text1"/>
          <w:sz w:val="48"/>
          <w:szCs w:val="48"/>
          <w:lang w:val="sv-FI"/>
        </w:rPr>
        <w:t>DUK</w:t>
      </w:r>
      <w:r w:rsidRPr="00054DBB">
        <w:rPr>
          <w:rFonts w:asciiTheme="minorHAnsi" w:hAnsiTheme="minorHAnsi" w:cstheme="minorHAnsi"/>
          <w:b/>
          <w:bCs/>
          <w:color w:val="000000" w:themeColor="text1"/>
          <w:spacing w:val="-2"/>
          <w:sz w:val="48"/>
          <w:szCs w:val="48"/>
          <w:lang w:val="sv-FI"/>
        </w:rPr>
        <w:t>A</w:t>
      </w:r>
      <w:r w:rsidRPr="00054DBB">
        <w:rPr>
          <w:rFonts w:asciiTheme="minorHAnsi" w:hAnsiTheme="minorHAnsi" w:cstheme="minorHAnsi"/>
          <w:b/>
          <w:bCs/>
          <w:color w:val="000000" w:themeColor="text1"/>
          <w:sz w:val="48"/>
          <w:szCs w:val="48"/>
          <w:lang w:val="sv-FI"/>
        </w:rPr>
        <w:t>NT L</w:t>
      </w:r>
      <w:r w:rsidRPr="00054DBB">
        <w:rPr>
          <w:rFonts w:asciiTheme="minorHAnsi" w:hAnsiTheme="minorHAnsi" w:cstheme="minorHAnsi"/>
          <w:b/>
          <w:bCs/>
          <w:color w:val="000000" w:themeColor="text1"/>
          <w:spacing w:val="-2"/>
          <w:sz w:val="48"/>
          <w:szCs w:val="48"/>
          <w:lang w:val="sv-FI"/>
        </w:rPr>
        <w:t>Ä</w:t>
      </w:r>
      <w:r w:rsidRPr="00054DBB">
        <w:rPr>
          <w:rFonts w:asciiTheme="minorHAnsi" w:hAnsiTheme="minorHAnsi" w:cstheme="minorHAnsi"/>
          <w:b/>
          <w:bCs/>
          <w:color w:val="000000" w:themeColor="text1"/>
          <w:sz w:val="48"/>
          <w:szCs w:val="48"/>
          <w:lang w:val="sv-FI"/>
        </w:rPr>
        <w:t>ÄN</w:t>
      </w:r>
      <w:r w:rsidRPr="00054DBB">
        <w:rPr>
          <w:rFonts w:asciiTheme="minorHAnsi" w:hAnsiTheme="minorHAnsi" w:cstheme="minorHAnsi"/>
          <w:b/>
          <w:bCs/>
          <w:color w:val="000000" w:themeColor="text1"/>
          <w:spacing w:val="-1"/>
          <w:sz w:val="48"/>
          <w:szCs w:val="48"/>
          <w:lang w:val="sv-FI"/>
        </w:rPr>
        <w:t>E</w:t>
      </w:r>
      <w:r w:rsidRPr="00054DBB">
        <w:rPr>
          <w:rFonts w:asciiTheme="minorHAnsi" w:hAnsiTheme="minorHAnsi" w:cstheme="minorHAnsi"/>
          <w:b/>
          <w:bCs/>
          <w:color w:val="000000" w:themeColor="text1"/>
          <w:sz w:val="48"/>
          <w:szCs w:val="48"/>
          <w:lang w:val="sv-FI"/>
        </w:rPr>
        <w:t>MAA</w:t>
      </w:r>
      <w:r w:rsidR="00B4014A" w:rsidRPr="00054DBB">
        <w:rPr>
          <w:rFonts w:asciiTheme="minorHAnsi" w:hAnsiTheme="minorHAnsi" w:cstheme="minorHAnsi"/>
          <w:b/>
          <w:bCs/>
          <w:color w:val="000000" w:themeColor="text1"/>
          <w:sz w:val="48"/>
          <w:szCs w:val="48"/>
          <w:lang w:val="sv-FI"/>
        </w:rPr>
        <w:t xml:space="preserve"> </w:t>
      </w:r>
      <w:r w:rsidRPr="00054DBB">
        <w:rPr>
          <w:rFonts w:asciiTheme="minorHAnsi" w:hAnsiTheme="minorHAnsi" w:cstheme="minorHAnsi"/>
          <w:b/>
          <w:bCs/>
          <w:color w:val="000000" w:themeColor="text1"/>
          <w:spacing w:val="1"/>
          <w:sz w:val="48"/>
          <w:szCs w:val="48"/>
          <w:lang w:val="sv-FI"/>
        </w:rPr>
        <w:t>S</w:t>
      </w:r>
      <w:r w:rsidRPr="00054DBB">
        <w:rPr>
          <w:rFonts w:asciiTheme="minorHAnsi" w:hAnsiTheme="minorHAnsi" w:cstheme="minorHAnsi"/>
          <w:b/>
          <w:bCs/>
          <w:color w:val="000000" w:themeColor="text1"/>
          <w:spacing w:val="-3"/>
          <w:sz w:val="48"/>
          <w:szCs w:val="48"/>
          <w:lang w:val="sv-FI"/>
        </w:rPr>
        <w:t>T</w:t>
      </w:r>
      <w:r w:rsidRPr="00054DBB">
        <w:rPr>
          <w:rFonts w:asciiTheme="minorHAnsi" w:hAnsiTheme="minorHAnsi" w:cstheme="minorHAnsi"/>
          <w:b/>
          <w:bCs/>
          <w:color w:val="000000" w:themeColor="text1"/>
          <w:sz w:val="48"/>
          <w:szCs w:val="48"/>
          <w:lang w:val="sv-FI"/>
        </w:rPr>
        <w:t>RA</w:t>
      </w:r>
      <w:r w:rsidRPr="00054DBB">
        <w:rPr>
          <w:rFonts w:asciiTheme="minorHAnsi" w:hAnsiTheme="minorHAnsi" w:cstheme="minorHAnsi"/>
          <w:b/>
          <w:bCs/>
          <w:color w:val="000000" w:themeColor="text1"/>
          <w:spacing w:val="-1"/>
          <w:sz w:val="48"/>
          <w:szCs w:val="48"/>
          <w:lang w:val="sv-FI"/>
        </w:rPr>
        <w:t>T</w:t>
      </w:r>
      <w:r w:rsidRPr="00054DBB">
        <w:rPr>
          <w:rFonts w:asciiTheme="minorHAnsi" w:hAnsiTheme="minorHAnsi" w:cstheme="minorHAnsi"/>
          <w:b/>
          <w:bCs/>
          <w:color w:val="000000" w:themeColor="text1"/>
          <w:sz w:val="48"/>
          <w:szCs w:val="48"/>
          <w:lang w:val="sv-FI"/>
        </w:rPr>
        <w:t>E</w:t>
      </w:r>
      <w:r w:rsidRPr="00054DBB">
        <w:rPr>
          <w:rFonts w:asciiTheme="minorHAnsi" w:hAnsiTheme="minorHAnsi" w:cstheme="minorHAnsi"/>
          <w:b/>
          <w:bCs/>
          <w:color w:val="000000" w:themeColor="text1"/>
          <w:spacing w:val="-2"/>
          <w:sz w:val="48"/>
          <w:szCs w:val="48"/>
          <w:lang w:val="sv-FI"/>
        </w:rPr>
        <w:t>E</w:t>
      </w:r>
      <w:r w:rsidRPr="00054DBB">
        <w:rPr>
          <w:rFonts w:asciiTheme="minorHAnsi" w:hAnsiTheme="minorHAnsi" w:cstheme="minorHAnsi"/>
          <w:b/>
          <w:bCs/>
          <w:color w:val="000000" w:themeColor="text1"/>
          <w:sz w:val="48"/>
          <w:szCs w:val="48"/>
          <w:lang w:val="sv-FI"/>
        </w:rPr>
        <w:t>GIA</w:t>
      </w:r>
    </w:p>
    <w:p w14:paraId="029CF7B1" w14:textId="05CA0E8D" w:rsidR="00B818CD" w:rsidRPr="00054DBB" w:rsidRDefault="005762AB" w:rsidP="00B4014A">
      <w:pPr>
        <w:jc w:val="center"/>
        <w:rPr>
          <w:rFonts w:asciiTheme="minorHAnsi" w:hAnsiTheme="minorHAnsi" w:cstheme="minorHAnsi"/>
          <w:b/>
          <w:bCs/>
          <w:color w:val="000000" w:themeColor="text1"/>
          <w:sz w:val="48"/>
          <w:szCs w:val="48"/>
          <w:lang w:val="sv-FI"/>
        </w:rPr>
      </w:pPr>
      <w:r w:rsidRPr="00054DBB">
        <w:rPr>
          <w:rFonts w:asciiTheme="minorHAnsi" w:hAnsiTheme="minorHAnsi" w:cstheme="minorHAnsi"/>
          <w:b/>
          <w:bCs/>
          <w:color w:val="000000" w:themeColor="text1"/>
          <w:sz w:val="48"/>
          <w:szCs w:val="48"/>
          <w:lang w:val="sv-FI"/>
        </w:rPr>
        <w:t>AASTAT</w:t>
      </w:r>
      <w:r w:rsidRPr="00054DBB">
        <w:rPr>
          <w:rFonts w:asciiTheme="minorHAnsi" w:hAnsiTheme="minorHAnsi" w:cstheme="minorHAnsi"/>
          <w:b/>
          <w:bCs/>
          <w:color w:val="000000" w:themeColor="text1"/>
          <w:spacing w:val="-2"/>
          <w:sz w:val="48"/>
          <w:szCs w:val="48"/>
          <w:lang w:val="sv-FI"/>
        </w:rPr>
        <w:t>E</w:t>
      </w:r>
      <w:r w:rsidRPr="00054DBB">
        <w:rPr>
          <w:rFonts w:asciiTheme="minorHAnsi" w:hAnsiTheme="minorHAnsi" w:cstheme="minorHAnsi"/>
          <w:b/>
          <w:bCs/>
          <w:color w:val="000000" w:themeColor="text1"/>
          <w:sz w:val="48"/>
          <w:szCs w:val="48"/>
          <w:lang w:val="sv-FI"/>
        </w:rPr>
        <w:t>KS</w:t>
      </w:r>
      <w:r w:rsidRPr="00054DBB">
        <w:rPr>
          <w:rFonts w:asciiTheme="minorHAnsi" w:hAnsiTheme="minorHAnsi" w:cstheme="minorHAnsi"/>
          <w:b/>
          <w:bCs/>
          <w:color w:val="000000" w:themeColor="text1"/>
          <w:spacing w:val="-2"/>
          <w:sz w:val="48"/>
          <w:szCs w:val="48"/>
          <w:lang w:val="sv-FI"/>
        </w:rPr>
        <w:t xml:space="preserve"> </w:t>
      </w:r>
      <w:r w:rsidRPr="00054DBB">
        <w:rPr>
          <w:rFonts w:asciiTheme="minorHAnsi" w:hAnsiTheme="minorHAnsi" w:cstheme="minorHAnsi"/>
          <w:b/>
          <w:bCs/>
          <w:color w:val="000000" w:themeColor="text1"/>
          <w:sz w:val="48"/>
          <w:szCs w:val="48"/>
          <w:lang w:val="sv-FI"/>
        </w:rPr>
        <w:t>20</w:t>
      </w:r>
      <w:r w:rsidR="00EB61AE" w:rsidRPr="00054DBB">
        <w:rPr>
          <w:rFonts w:asciiTheme="minorHAnsi" w:hAnsiTheme="minorHAnsi" w:cstheme="minorHAnsi"/>
          <w:b/>
          <w:bCs/>
          <w:color w:val="000000" w:themeColor="text1"/>
          <w:sz w:val="48"/>
          <w:szCs w:val="48"/>
          <w:lang w:val="sv-FI"/>
        </w:rPr>
        <w:t>23</w:t>
      </w:r>
      <w:r w:rsidRPr="00054DBB">
        <w:rPr>
          <w:rFonts w:asciiTheme="minorHAnsi" w:hAnsiTheme="minorHAnsi" w:cstheme="minorHAnsi"/>
          <w:b/>
          <w:bCs/>
          <w:color w:val="000000" w:themeColor="text1"/>
          <w:spacing w:val="-1"/>
          <w:sz w:val="48"/>
          <w:szCs w:val="48"/>
          <w:lang w:val="sv-FI"/>
        </w:rPr>
        <w:t>-</w:t>
      </w:r>
      <w:r w:rsidRPr="00054DBB">
        <w:rPr>
          <w:rFonts w:asciiTheme="minorHAnsi" w:hAnsiTheme="minorHAnsi" w:cstheme="minorHAnsi"/>
          <w:b/>
          <w:bCs/>
          <w:color w:val="000000" w:themeColor="text1"/>
          <w:sz w:val="48"/>
          <w:szCs w:val="48"/>
          <w:lang w:val="sv-FI"/>
        </w:rPr>
        <w:t>202</w:t>
      </w:r>
      <w:r w:rsidR="00504141" w:rsidRPr="00054DBB">
        <w:rPr>
          <w:rFonts w:asciiTheme="minorHAnsi" w:hAnsiTheme="minorHAnsi" w:cstheme="minorHAnsi"/>
          <w:b/>
          <w:bCs/>
          <w:color w:val="000000" w:themeColor="text1"/>
          <w:sz w:val="48"/>
          <w:szCs w:val="48"/>
          <w:lang w:val="sv-FI"/>
        </w:rPr>
        <w:t>7+</w:t>
      </w:r>
    </w:p>
    <w:p w14:paraId="06DF5E11" w14:textId="77777777" w:rsidR="00F802E0" w:rsidRPr="00054DBB" w:rsidRDefault="00F802E0" w:rsidP="00B4014A">
      <w:pPr>
        <w:jc w:val="center"/>
        <w:rPr>
          <w:rFonts w:asciiTheme="minorHAnsi" w:hAnsiTheme="minorHAnsi" w:cstheme="minorHAnsi"/>
          <w:b/>
          <w:bCs/>
          <w:color w:val="000000" w:themeColor="text1"/>
          <w:sz w:val="40"/>
          <w:szCs w:val="40"/>
          <w:lang w:val="sv-FI"/>
        </w:rPr>
      </w:pPr>
    </w:p>
    <w:p w14:paraId="5E42A06B" w14:textId="77777777" w:rsidR="00EB61AE" w:rsidRPr="00054DBB" w:rsidRDefault="00EB61AE" w:rsidP="00B4014A">
      <w:pPr>
        <w:jc w:val="center"/>
        <w:rPr>
          <w:rFonts w:asciiTheme="minorHAnsi" w:hAnsiTheme="minorHAnsi" w:cstheme="minorHAnsi"/>
          <w:color w:val="000000" w:themeColor="text1"/>
          <w:sz w:val="28"/>
          <w:szCs w:val="28"/>
          <w:lang w:val="sv-FI"/>
        </w:rPr>
      </w:pPr>
    </w:p>
    <w:p w14:paraId="5AD6E231" w14:textId="77777777" w:rsidR="00B818CD" w:rsidRPr="00054DBB" w:rsidRDefault="00B818CD" w:rsidP="00134972">
      <w:pPr>
        <w:spacing w:before="9"/>
        <w:rPr>
          <w:rFonts w:asciiTheme="minorHAnsi" w:hAnsiTheme="minorHAnsi" w:cstheme="minorHAnsi"/>
          <w:color w:val="000000" w:themeColor="text1"/>
          <w:sz w:val="18"/>
          <w:szCs w:val="18"/>
          <w:lang w:val="sv-FI"/>
        </w:rPr>
      </w:pPr>
    </w:p>
    <w:p w14:paraId="00B0680B" w14:textId="77777777" w:rsidR="00B818CD" w:rsidRPr="00054DBB" w:rsidRDefault="00B818CD" w:rsidP="00134972">
      <w:pPr>
        <w:rPr>
          <w:rFonts w:asciiTheme="minorHAnsi" w:hAnsiTheme="minorHAnsi" w:cstheme="minorHAnsi"/>
          <w:color w:val="000000" w:themeColor="text1"/>
          <w:lang w:val="sv-FI"/>
        </w:rPr>
      </w:pPr>
    </w:p>
    <w:p w14:paraId="0A942A3E" w14:textId="77777777" w:rsidR="00B818CD" w:rsidRPr="00054DBB" w:rsidRDefault="00B818CD" w:rsidP="00134972">
      <w:pPr>
        <w:rPr>
          <w:rFonts w:asciiTheme="minorHAnsi" w:hAnsiTheme="minorHAnsi" w:cstheme="minorHAnsi"/>
          <w:color w:val="000000" w:themeColor="text1"/>
          <w:lang w:val="sv-FI"/>
        </w:rPr>
      </w:pPr>
    </w:p>
    <w:p w14:paraId="7125417F" w14:textId="77777777" w:rsidR="00B818CD" w:rsidRPr="00054DBB" w:rsidRDefault="00B818CD" w:rsidP="00134972">
      <w:pPr>
        <w:rPr>
          <w:rFonts w:asciiTheme="minorHAnsi" w:hAnsiTheme="minorHAnsi" w:cstheme="minorHAnsi"/>
          <w:color w:val="000000" w:themeColor="text1"/>
          <w:lang w:val="sv-FI"/>
        </w:rPr>
      </w:pPr>
    </w:p>
    <w:p w14:paraId="3D4E9A96" w14:textId="77777777" w:rsidR="00B818CD" w:rsidRPr="00054DBB" w:rsidRDefault="00B818CD" w:rsidP="00134972">
      <w:pPr>
        <w:rPr>
          <w:rFonts w:asciiTheme="minorHAnsi" w:hAnsiTheme="minorHAnsi" w:cstheme="minorHAnsi"/>
          <w:color w:val="000000" w:themeColor="text1"/>
          <w:lang w:val="sv-FI"/>
        </w:rPr>
      </w:pPr>
    </w:p>
    <w:p w14:paraId="0B8D4EE0" w14:textId="77777777" w:rsidR="00B818CD" w:rsidRPr="00054DBB" w:rsidRDefault="00B818CD" w:rsidP="00134972">
      <w:pPr>
        <w:rPr>
          <w:rFonts w:asciiTheme="minorHAnsi" w:hAnsiTheme="minorHAnsi" w:cstheme="minorHAnsi"/>
          <w:color w:val="000000" w:themeColor="text1"/>
          <w:lang w:val="sv-FI"/>
        </w:rPr>
      </w:pPr>
    </w:p>
    <w:p w14:paraId="5AECBA60" w14:textId="4C477BE4" w:rsidR="00B818CD" w:rsidRPr="00054DBB" w:rsidRDefault="00B818CD" w:rsidP="00134972">
      <w:pPr>
        <w:rPr>
          <w:rFonts w:asciiTheme="minorHAnsi" w:hAnsiTheme="minorHAnsi" w:cstheme="minorHAnsi"/>
          <w:color w:val="000000" w:themeColor="text1"/>
          <w:lang w:val="sv-FI"/>
        </w:rPr>
      </w:pPr>
    </w:p>
    <w:p w14:paraId="6D68AF52" w14:textId="641AC04B" w:rsidR="00834E40" w:rsidRPr="00054DBB" w:rsidRDefault="00834E40" w:rsidP="00134972">
      <w:pPr>
        <w:rPr>
          <w:rFonts w:asciiTheme="minorHAnsi" w:hAnsiTheme="minorHAnsi" w:cstheme="minorHAnsi"/>
          <w:color w:val="000000" w:themeColor="text1"/>
          <w:lang w:val="sv-FI"/>
        </w:rPr>
      </w:pPr>
    </w:p>
    <w:p w14:paraId="714FDF79" w14:textId="203D2A2F" w:rsidR="00834E40" w:rsidRPr="00054DBB" w:rsidRDefault="00834E40" w:rsidP="00134972">
      <w:pPr>
        <w:rPr>
          <w:rFonts w:asciiTheme="minorHAnsi" w:hAnsiTheme="minorHAnsi" w:cstheme="minorHAnsi"/>
          <w:color w:val="000000" w:themeColor="text1"/>
          <w:lang w:val="sv-FI"/>
        </w:rPr>
      </w:pPr>
    </w:p>
    <w:p w14:paraId="6587FF0D" w14:textId="2D50757C" w:rsidR="00834E40" w:rsidRPr="00054DBB" w:rsidRDefault="00834E40" w:rsidP="00134972">
      <w:pPr>
        <w:rPr>
          <w:rFonts w:asciiTheme="minorHAnsi" w:hAnsiTheme="minorHAnsi" w:cstheme="minorHAnsi"/>
          <w:color w:val="000000" w:themeColor="text1"/>
          <w:lang w:val="sv-FI"/>
        </w:rPr>
      </w:pPr>
    </w:p>
    <w:p w14:paraId="02B7CEC6" w14:textId="6084224C" w:rsidR="00834E40" w:rsidRPr="00054DBB" w:rsidRDefault="00834E40" w:rsidP="00134972">
      <w:pPr>
        <w:rPr>
          <w:rFonts w:asciiTheme="minorHAnsi" w:hAnsiTheme="minorHAnsi" w:cstheme="minorHAnsi"/>
          <w:color w:val="000000" w:themeColor="text1"/>
          <w:lang w:val="sv-FI"/>
        </w:rPr>
      </w:pPr>
    </w:p>
    <w:p w14:paraId="36340E5C" w14:textId="77777777" w:rsidR="00B818CD" w:rsidRPr="00054DBB" w:rsidRDefault="00B818CD" w:rsidP="00134972">
      <w:pPr>
        <w:rPr>
          <w:rFonts w:asciiTheme="minorHAnsi" w:hAnsiTheme="minorHAnsi" w:cstheme="minorHAnsi"/>
          <w:color w:val="000000" w:themeColor="text1"/>
          <w:lang w:val="sv-FI"/>
        </w:rPr>
      </w:pPr>
    </w:p>
    <w:p w14:paraId="56285CA6" w14:textId="77777777" w:rsidR="00B818CD" w:rsidRPr="00054DBB" w:rsidRDefault="00B818CD" w:rsidP="00134972">
      <w:pPr>
        <w:rPr>
          <w:rFonts w:asciiTheme="minorHAnsi" w:hAnsiTheme="minorHAnsi" w:cstheme="minorHAnsi"/>
          <w:color w:val="000000" w:themeColor="text1"/>
          <w:lang w:val="sv-FI"/>
        </w:rPr>
      </w:pPr>
    </w:p>
    <w:p w14:paraId="5B627015" w14:textId="77777777" w:rsidR="00953685" w:rsidRPr="00054DBB" w:rsidRDefault="00953685" w:rsidP="00953685">
      <w:pPr>
        <w:rPr>
          <w:rFonts w:asciiTheme="minorHAnsi" w:hAnsiTheme="minorHAnsi" w:cstheme="minorHAnsi"/>
          <w:color w:val="000000" w:themeColor="text1"/>
          <w:lang w:val="sv-FI"/>
        </w:rPr>
      </w:pPr>
    </w:p>
    <w:p w14:paraId="6BB6DD02" w14:textId="4FFD669F" w:rsidR="00953685" w:rsidRPr="00054DBB" w:rsidRDefault="006E709B" w:rsidP="00176733">
      <w:pPr>
        <w:jc w:val="cente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Vastu võetud</w:t>
      </w:r>
      <w:r w:rsidR="00176733" w:rsidRPr="00054DBB">
        <w:rPr>
          <w:rFonts w:asciiTheme="minorHAnsi" w:hAnsiTheme="minorHAnsi" w:cstheme="minorHAnsi"/>
          <w:color w:val="000000" w:themeColor="text1"/>
          <w:lang w:val="sv-FI"/>
        </w:rPr>
        <w:t xml:space="preserve"> üldkoosoleku otsusega 25.05.2023</w:t>
      </w:r>
    </w:p>
    <w:p w14:paraId="076FDE39" w14:textId="4EFC2B92" w:rsidR="00CB6680" w:rsidRDefault="00CB6680" w:rsidP="00176733">
      <w:pPr>
        <w:jc w:val="cente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 xml:space="preserve">Muudatused vastu võetud üldkoosoleku otsusega 15.10.2024 </w:t>
      </w:r>
      <w:r w:rsidR="006D02D3">
        <w:rPr>
          <w:rFonts w:asciiTheme="minorHAnsi" w:hAnsiTheme="minorHAnsi" w:cstheme="minorHAnsi"/>
          <w:color w:val="000000" w:themeColor="text1"/>
          <w:lang w:val="sv-FI"/>
        </w:rPr>
        <w:t>ja 05.06.2025</w:t>
      </w:r>
    </w:p>
    <w:p w14:paraId="69472A81" w14:textId="262942BF" w:rsidR="006D02D3" w:rsidRPr="00054DBB" w:rsidRDefault="006D02D3" w:rsidP="00176733">
      <w:pPr>
        <w:jc w:val="center"/>
        <w:rPr>
          <w:rFonts w:asciiTheme="minorHAnsi" w:hAnsiTheme="minorHAnsi" w:cstheme="minorHAnsi"/>
          <w:color w:val="000000" w:themeColor="text1"/>
          <w:lang w:val="et-EE"/>
        </w:rPr>
      </w:pPr>
    </w:p>
    <w:p w14:paraId="194AA593" w14:textId="737E899E" w:rsidR="004E2600" w:rsidRPr="00054DBB" w:rsidRDefault="005762AB" w:rsidP="00803188">
      <w:pPr>
        <w:pStyle w:val="Heading1"/>
        <w:numPr>
          <w:ilvl w:val="0"/>
          <w:numId w:val="0"/>
        </w:numPr>
        <w:ind w:left="567" w:hanging="567"/>
        <w:rPr>
          <w:rFonts w:asciiTheme="minorHAnsi" w:hAnsiTheme="minorHAnsi" w:cstheme="minorHAnsi"/>
          <w:color w:val="C0504D" w:themeColor="accent2"/>
        </w:rPr>
      </w:pPr>
      <w:bookmarkStart w:id="0" w:name="_Toc77770998"/>
      <w:bookmarkStart w:id="1" w:name="_Toc82983378"/>
      <w:bookmarkStart w:id="2" w:name="_Toc117784685"/>
      <w:bookmarkStart w:id="3" w:name="_Toc133947907"/>
      <w:bookmarkStart w:id="4" w:name="_Toc135217264"/>
      <w:bookmarkStart w:id="5" w:name="_Toc136438862"/>
      <w:r w:rsidRPr="00054DBB">
        <w:rPr>
          <w:rFonts w:asciiTheme="minorHAnsi" w:hAnsiTheme="minorHAnsi" w:cstheme="minorHAnsi"/>
          <w:color w:val="C0504D" w:themeColor="accent2"/>
          <w:lang w:val="et-EE"/>
        </w:rPr>
        <w:lastRenderedPageBreak/>
        <w:t>Sisukord</w:t>
      </w:r>
      <w:bookmarkEnd w:id="0"/>
      <w:bookmarkEnd w:id="1"/>
      <w:bookmarkEnd w:id="2"/>
      <w:bookmarkEnd w:id="3"/>
      <w:bookmarkEnd w:id="4"/>
      <w:bookmarkEnd w:id="5"/>
    </w:p>
    <w:sdt>
      <w:sdtPr>
        <w:rPr>
          <w:rFonts w:ascii="Times New Roman" w:hAnsi="Times New Roman" w:cs="Times New Roman"/>
          <w:b w:val="0"/>
          <w:bCs w:val="0"/>
          <w:i w:val="0"/>
          <w:iCs w:val="0"/>
          <w:noProof w:val="0"/>
          <w:color w:val="000000" w:themeColor="text1"/>
          <w:szCs w:val="20"/>
        </w:rPr>
        <w:id w:val="1070079882"/>
        <w:docPartObj>
          <w:docPartGallery w:val="Table of Contents"/>
          <w:docPartUnique/>
        </w:docPartObj>
      </w:sdtPr>
      <w:sdtEndPr>
        <w:rPr>
          <w:szCs w:val="24"/>
        </w:rPr>
      </w:sdtEndPr>
      <w:sdtContent>
        <w:p w14:paraId="587361FA" w14:textId="2FAD6666" w:rsidR="00773EF3" w:rsidRPr="00054DBB" w:rsidRDefault="004E2600">
          <w:pPr>
            <w:pStyle w:val="TOC1"/>
            <w:rPr>
              <w:rFonts w:eastAsiaTheme="minorEastAsia"/>
              <w:b w:val="0"/>
              <w:bCs w:val="0"/>
              <w:i w:val="0"/>
              <w:iCs w:val="0"/>
              <w:color w:val="auto"/>
              <w:kern w:val="2"/>
              <w14:ligatures w14:val="standardContextual"/>
            </w:rPr>
          </w:pPr>
          <w:r w:rsidRPr="00054DBB">
            <w:rPr>
              <w:rFonts w:eastAsiaTheme="majorEastAsia"/>
              <w:noProof w:val="0"/>
              <w:color w:val="000000" w:themeColor="text1"/>
            </w:rPr>
            <w:fldChar w:fldCharType="begin"/>
          </w:r>
          <w:r w:rsidRPr="00054DBB">
            <w:rPr>
              <w:color w:val="000000" w:themeColor="text1"/>
            </w:rPr>
            <w:instrText xml:space="preserve"> TOC \o "1-3" \h \z \u </w:instrText>
          </w:r>
          <w:r w:rsidRPr="00054DBB">
            <w:rPr>
              <w:rFonts w:eastAsiaTheme="majorEastAsia"/>
              <w:noProof w:val="0"/>
              <w:color w:val="000000" w:themeColor="text1"/>
            </w:rPr>
            <w:fldChar w:fldCharType="separate"/>
          </w:r>
          <w:hyperlink w:anchor="_Toc136438862" w:history="1">
            <w:r w:rsidR="00773EF3" w:rsidRPr="00054DBB">
              <w:rPr>
                <w:rStyle w:val="Hyperlink"/>
              </w:rPr>
              <w:t>Sisukord</w:t>
            </w:r>
            <w:r w:rsidR="00773EF3" w:rsidRPr="00054DBB">
              <w:rPr>
                <w:webHidden/>
              </w:rPr>
              <w:tab/>
            </w:r>
            <w:r w:rsidR="00773EF3" w:rsidRPr="00054DBB">
              <w:rPr>
                <w:webHidden/>
              </w:rPr>
              <w:fldChar w:fldCharType="begin"/>
            </w:r>
            <w:r w:rsidR="00773EF3" w:rsidRPr="00054DBB">
              <w:rPr>
                <w:webHidden/>
              </w:rPr>
              <w:instrText xml:space="preserve"> PAGEREF _Toc136438862 \h </w:instrText>
            </w:r>
            <w:r w:rsidR="00773EF3" w:rsidRPr="00054DBB">
              <w:rPr>
                <w:webHidden/>
              </w:rPr>
            </w:r>
            <w:r w:rsidR="00773EF3" w:rsidRPr="00054DBB">
              <w:rPr>
                <w:webHidden/>
              </w:rPr>
              <w:fldChar w:fldCharType="separate"/>
            </w:r>
            <w:r w:rsidR="0086089D">
              <w:rPr>
                <w:webHidden/>
              </w:rPr>
              <w:t>2</w:t>
            </w:r>
            <w:r w:rsidR="00773EF3" w:rsidRPr="00054DBB">
              <w:rPr>
                <w:webHidden/>
              </w:rPr>
              <w:fldChar w:fldCharType="end"/>
            </w:r>
          </w:hyperlink>
        </w:p>
        <w:p w14:paraId="5D828D49" w14:textId="4B3BDFE5" w:rsidR="00773EF3" w:rsidRPr="00054DBB" w:rsidRDefault="00000000">
          <w:pPr>
            <w:pStyle w:val="TOC1"/>
            <w:rPr>
              <w:rFonts w:eastAsiaTheme="minorEastAsia"/>
              <w:b w:val="0"/>
              <w:bCs w:val="0"/>
              <w:i w:val="0"/>
              <w:iCs w:val="0"/>
              <w:color w:val="auto"/>
              <w:kern w:val="2"/>
              <w14:ligatures w14:val="standardContextual"/>
            </w:rPr>
          </w:pPr>
          <w:hyperlink w:anchor="_Toc136438863" w:history="1">
            <w:r w:rsidR="00773EF3" w:rsidRPr="00054DBB">
              <w:rPr>
                <w:rStyle w:val="Hyperlink"/>
              </w:rPr>
              <w:t>Sissejuhatus</w:t>
            </w:r>
            <w:r w:rsidR="00773EF3" w:rsidRPr="00054DBB">
              <w:rPr>
                <w:webHidden/>
              </w:rPr>
              <w:tab/>
            </w:r>
            <w:r w:rsidR="00773EF3" w:rsidRPr="00054DBB">
              <w:rPr>
                <w:webHidden/>
              </w:rPr>
              <w:fldChar w:fldCharType="begin"/>
            </w:r>
            <w:r w:rsidR="00773EF3" w:rsidRPr="00054DBB">
              <w:rPr>
                <w:webHidden/>
              </w:rPr>
              <w:instrText xml:space="preserve"> PAGEREF _Toc136438863 \h </w:instrText>
            </w:r>
            <w:r w:rsidR="00773EF3" w:rsidRPr="00054DBB">
              <w:rPr>
                <w:webHidden/>
              </w:rPr>
            </w:r>
            <w:r w:rsidR="00773EF3" w:rsidRPr="00054DBB">
              <w:rPr>
                <w:webHidden/>
              </w:rPr>
              <w:fldChar w:fldCharType="separate"/>
            </w:r>
            <w:r w:rsidR="0086089D">
              <w:rPr>
                <w:webHidden/>
              </w:rPr>
              <w:t>3</w:t>
            </w:r>
            <w:r w:rsidR="00773EF3" w:rsidRPr="00054DBB">
              <w:rPr>
                <w:webHidden/>
              </w:rPr>
              <w:fldChar w:fldCharType="end"/>
            </w:r>
          </w:hyperlink>
        </w:p>
        <w:p w14:paraId="7472FEB6" w14:textId="23572DA6" w:rsidR="00773EF3" w:rsidRPr="00054DBB" w:rsidRDefault="00000000">
          <w:pPr>
            <w:pStyle w:val="TOC1"/>
            <w:rPr>
              <w:rFonts w:eastAsiaTheme="minorEastAsia"/>
              <w:b w:val="0"/>
              <w:bCs w:val="0"/>
              <w:i w:val="0"/>
              <w:iCs w:val="0"/>
              <w:color w:val="auto"/>
              <w:kern w:val="2"/>
              <w14:ligatures w14:val="standardContextual"/>
            </w:rPr>
          </w:pPr>
          <w:hyperlink w:anchor="_Toc136438864" w:history="1">
            <w:r w:rsidR="00773EF3" w:rsidRPr="00054DBB">
              <w:rPr>
                <w:rStyle w:val="Hyperlink"/>
              </w:rPr>
              <w:t>1.</w:t>
            </w:r>
            <w:r w:rsidR="00773EF3" w:rsidRPr="00054DBB">
              <w:rPr>
                <w:rFonts w:eastAsiaTheme="minorEastAsia"/>
                <w:b w:val="0"/>
                <w:bCs w:val="0"/>
                <w:i w:val="0"/>
                <w:iCs w:val="0"/>
                <w:color w:val="auto"/>
                <w:kern w:val="2"/>
                <w14:ligatures w14:val="standardContextual"/>
              </w:rPr>
              <w:tab/>
            </w:r>
            <w:r w:rsidR="00773EF3" w:rsidRPr="00054DBB">
              <w:rPr>
                <w:rStyle w:val="Hyperlink"/>
                <w:lang w:val="et-EE"/>
              </w:rPr>
              <w:t>Strateegia</w:t>
            </w:r>
            <w:r w:rsidR="00773EF3" w:rsidRPr="00054DBB">
              <w:rPr>
                <w:webHidden/>
              </w:rPr>
              <w:tab/>
            </w:r>
            <w:r w:rsidR="00773EF3" w:rsidRPr="00054DBB">
              <w:rPr>
                <w:webHidden/>
              </w:rPr>
              <w:fldChar w:fldCharType="begin"/>
            </w:r>
            <w:r w:rsidR="00773EF3" w:rsidRPr="00054DBB">
              <w:rPr>
                <w:webHidden/>
              </w:rPr>
              <w:instrText xml:space="preserve"> PAGEREF _Toc136438864 \h </w:instrText>
            </w:r>
            <w:r w:rsidR="00773EF3" w:rsidRPr="00054DBB">
              <w:rPr>
                <w:webHidden/>
              </w:rPr>
            </w:r>
            <w:r w:rsidR="00773EF3" w:rsidRPr="00054DBB">
              <w:rPr>
                <w:webHidden/>
              </w:rPr>
              <w:fldChar w:fldCharType="separate"/>
            </w:r>
            <w:r w:rsidR="0086089D">
              <w:rPr>
                <w:webHidden/>
              </w:rPr>
              <w:t>5</w:t>
            </w:r>
            <w:r w:rsidR="00773EF3" w:rsidRPr="00054DBB">
              <w:rPr>
                <w:webHidden/>
              </w:rPr>
              <w:fldChar w:fldCharType="end"/>
            </w:r>
          </w:hyperlink>
        </w:p>
        <w:p w14:paraId="7AA27A1C" w14:textId="3BB8B609"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65" w:history="1">
            <w:r w:rsidR="00773EF3" w:rsidRPr="00054DBB">
              <w:rPr>
                <w:rStyle w:val="Hyperlink"/>
                <w:rFonts w:cstheme="minorHAnsi"/>
                <w:noProof/>
                <w:lang w:val="et-EE"/>
              </w:rPr>
              <w:t>1.1.</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lang w:val="et-EE"/>
              </w:rPr>
              <w:t>Visioon 2029</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_Toc136438865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5</w:t>
            </w:r>
            <w:r w:rsidR="00773EF3" w:rsidRPr="00054DBB">
              <w:rPr>
                <w:rFonts w:cstheme="minorHAnsi"/>
                <w:noProof/>
                <w:webHidden/>
              </w:rPr>
              <w:fldChar w:fldCharType="end"/>
            </w:r>
          </w:hyperlink>
        </w:p>
        <w:p w14:paraId="463376E3" w14:textId="140B950F"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66" w:history="1">
            <w:r w:rsidR="00773EF3" w:rsidRPr="00054DBB">
              <w:rPr>
                <w:rStyle w:val="Hyperlink"/>
                <w:rFonts w:cstheme="minorHAnsi"/>
                <w:noProof/>
                <w:lang w:val="et-EE"/>
              </w:rPr>
              <w:t>1.2.</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lang w:val="et-EE"/>
              </w:rPr>
              <w:t>Eesmärgid, mõõdikud ja meetmed</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_Toc136438866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5</w:t>
            </w:r>
            <w:r w:rsidR="00773EF3" w:rsidRPr="00054DBB">
              <w:rPr>
                <w:rFonts w:cstheme="minorHAnsi"/>
                <w:noProof/>
                <w:webHidden/>
              </w:rPr>
              <w:fldChar w:fldCharType="end"/>
            </w:r>
          </w:hyperlink>
        </w:p>
        <w:p w14:paraId="3F64BFE7" w14:textId="1D04F860"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67" w:history="1">
            <w:r w:rsidR="00773EF3" w:rsidRPr="00054DBB">
              <w:rPr>
                <w:rStyle w:val="Hyperlink"/>
                <w:rFonts w:cstheme="minorHAnsi"/>
                <w:noProof/>
                <w:lang w:val="et-EE"/>
              </w:rPr>
              <w:t>1.2.1.</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lang w:val="et-EE"/>
              </w:rPr>
              <w:t>Ettevõtluse arendamine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_Toc136438867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5</w:t>
            </w:r>
            <w:r w:rsidR="00773EF3" w:rsidRPr="00054DBB">
              <w:rPr>
                <w:rFonts w:cstheme="minorHAnsi"/>
                <w:noProof/>
                <w:webHidden/>
              </w:rPr>
              <w:fldChar w:fldCharType="end"/>
            </w:r>
          </w:hyperlink>
        </w:p>
        <w:p w14:paraId="1722C7CE" w14:textId="77226E1F"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68" w:history="1">
            <w:r w:rsidR="00773EF3" w:rsidRPr="00054DBB">
              <w:rPr>
                <w:rStyle w:val="Hyperlink"/>
                <w:rFonts w:cstheme="minorHAnsi"/>
                <w:noProof/>
                <w:lang w:val="et-EE"/>
              </w:rPr>
              <w:t>1.2.2.</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lang w:val="et-EE"/>
              </w:rPr>
              <w:t>Elukeskkonna arendamine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_Toc136438868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9</w:t>
            </w:r>
            <w:r w:rsidR="00773EF3" w:rsidRPr="00054DBB">
              <w:rPr>
                <w:rFonts w:cstheme="minorHAnsi"/>
                <w:noProof/>
                <w:webHidden/>
              </w:rPr>
              <w:fldChar w:fldCharType="end"/>
            </w:r>
          </w:hyperlink>
        </w:p>
        <w:p w14:paraId="2C57D6DF" w14:textId="13755650"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69" w:history="1">
            <w:r w:rsidR="00773EF3" w:rsidRPr="00054DBB">
              <w:rPr>
                <w:rStyle w:val="Hyperlink"/>
                <w:rFonts w:cstheme="minorHAnsi"/>
                <w:noProof/>
                <w:lang w:val="et-EE"/>
              </w:rPr>
              <w:t>1.2.3.</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lang w:val="et-EE"/>
              </w:rPr>
              <w:t>Koostöö arendamine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_Toc136438869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12</w:t>
            </w:r>
            <w:r w:rsidR="00773EF3" w:rsidRPr="00054DBB">
              <w:rPr>
                <w:rFonts w:cstheme="minorHAnsi"/>
                <w:noProof/>
                <w:webHidden/>
              </w:rPr>
              <w:fldChar w:fldCharType="end"/>
            </w:r>
          </w:hyperlink>
        </w:p>
        <w:p w14:paraId="40DAE2DB" w14:textId="2F0033FF"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70" w:history="1">
            <w:r w:rsidR="00773EF3" w:rsidRPr="00054DBB">
              <w:rPr>
                <w:rStyle w:val="Hyperlink"/>
                <w:rFonts w:cstheme="minorHAnsi"/>
                <w:noProof/>
                <w:lang w:val="et-EE"/>
              </w:rPr>
              <w:t>1.2.4.</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lang w:val="et-EE"/>
              </w:rPr>
              <w:t>Sotsiaalteenuste arendamine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_Toc136438870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13</w:t>
            </w:r>
            <w:r w:rsidR="00773EF3" w:rsidRPr="00054DBB">
              <w:rPr>
                <w:rFonts w:cstheme="minorHAnsi"/>
                <w:noProof/>
                <w:webHidden/>
              </w:rPr>
              <w:fldChar w:fldCharType="end"/>
            </w:r>
          </w:hyperlink>
        </w:p>
        <w:p w14:paraId="283DCE17" w14:textId="27E41723"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71" w:history="1">
            <w:r w:rsidR="00773EF3" w:rsidRPr="00054DBB">
              <w:rPr>
                <w:rStyle w:val="Hyperlink"/>
                <w:rFonts w:cstheme="minorHAnsi"/>
                <w:noProof/>
              </w:rPr>
              <w:t>1.3.</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rPr>
              <w:t>Strateegia uuenduslikkus ja integreeritus</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_Toc136438871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16</w:t>
            </w:r>
            <w:r w:rsidR="00773EF3" w:rsidRPr="00054DBB">
              <w:rPr>
                <w:rFonts w:cstheme="minorHAnsi"/>
                <w:noProof/>
                <w:webHidden/>
              </w:rPr>
              <w:fldChar w:fldCharType="end"/>
            </w:r>
          </w:hyperlink>
        </w:p>
        <w:p w14:paraId="66181CB9" w14:textId="7C95CB73" w:rsidR="00773EF3" w:rsidRPr="00054DBB" w:rsidRDefault="00000000">
          <w:pPr>
            <w:pStyle w:val="TOC1"/>
            <w:rPr>
              <w:rFonts w:eastAsiaTheme="minorEastAsia"/>
              <w:b w:val="0"/>
              <w:bCs w:val="0"/>
              <w:i w:val="0"/>
              <w:iCs w:val="0"/>
              <w:color w:val="auto"/>
              <w:kern w:val="2"/>
              <w14:ligatures w14:val="standardContextual"/>
            </w:rPr>
          </w:pPr>
          <w:hyperlink w:anchor="_Toc136438872" w:history="1">
            <w:r w:rsidR="00773EF3" w:rsidRPr="00054DBB">
              <w:rPr>
                <w:rStyle w:val="Hyperlink"/>
                <w:lang w:val="et-EE"/>
              </w:rPr>
              <w:t>2.</w:t>
            </w:r>
            <w:r w:rsidR="00773EF3" w:rsidRPr="00054DBB">
              <w:rPr>
                <w:rFonts w:eastAsiaTheme="minorEastAsia"/>
                <w:b w:val="0"/>
                <w:bCs w:val="0"/>
                <w:i w:val="0"/>
                <w:iCs w:val="0"/>
                <w:color w:val="auto"/>
                <w:kern w:val="2"/>
                <w14:ligatures w14:val="standardContextual"/>
              </w:rPr>
              <w:tab/>
            </w:r>
            <w:r w:rsidR="00773EF3" w:rsidRPr="00054DBB">
              <w:rPr>
                <w:rStyle w:val="Hyperlink"/>
                <w:lang w:val="et-EE"/>
              </w:rPr>
              <w:t>Strateegia elluviimine</w:t>
            </w:r>
            <w:r w:rsidR="00773EF3" w:rsidRPr="00054DBB">
              <w:rPr>
                <w:webHidden/>
              </w:rPr>
              <w:tab/>
            </w:r>
            <w:r w:rsidR="00773EF3" w:rsidRPr="00054DBB">
              <w:rPr>
                <w:webHidden/>
              </w:rPr>
              <w:fldChar w:fldCharType="begin"/>
            </w:r>
            <w:r w:rsidR="00773EF3" w:rsidRPr="00054DBB">
              <w:rPr>
                <w:webHidden/>
              </w:rPr>
              <w:instrText xml:space="preserve"> PAGEREF _Toc136438872 \h </w:instrText>
            </w:r>
            <w:r w:rsidR="00773EF3" w:rsidRPr="00054DBB">
              <w:rPr>
                <w:webHidden/>
              </w:rPr>
            </w:r>
            <w:r w:rsidR="00773EF3" w:rsidRPr="00054DBB">
              <w:rPr>
                <w:webHidden/>
              </w:rPr>
              <w:fldChar w:fldCharType="separate"/>
            </w:r>
            <w:r w:rsidR="0086089D">
              <w:rPr>
                <w:webHidden/>
              </w:rPr>
              <w:t>18</w:t>
            </w:r>
            <w:r w:rsidR="00773EF3" w:rsidRPr="00054DBB">
              <w:rPr>
                <w:webHidden/>
              </w:rPr>
              <w:fldChar w:fldCharType="end"/>
            </w:r>
          </w:hyperlink>
        </w:p>
        <w:p w14:paraId="4612D347" w14:textId="4EA7C9B9"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73" w:history="1">
            <w:r w:rsidR="00773EF3" w:rsidRPr="00054DBB">
              <w:rPr>
                <w:rStyle w:val="Hyperlink"/>
                <w:rFonts w:cstheme="minorHAnsi"/>
                <w:noProof/>
              </w:rPr>
              <w:t>2.1.</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rPr>
              <w:t>Organisatsiooni juhtimine ja arendamine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_Toc136438873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18</w:t>
            </w:r>
            <w:r w:rsidR="00773EF3" w:rsidRPr="00054DBB">
              <w:rPr>
                <w:rFonts w:cstheme="minorHAnsi"/>
                <w:noProof/>
                <w:webHidden/>
              </w:rPr>
              <w:fldChar w:fldCharType="end"/>
            </w:r>
          </w:hyperlink>
        </w:p>
        <w:p w14:paraId="5B401E1D" w14:textId="197A569C"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74" w:history="1">
            <w:r w:rsidR="00773EF3" w:rsidRPr="00054DBB">
              <w:rPr>
                <w:rStyle w:val="Hyperlink"/>
                <w:rFonts w:cstheme="minorHAnsi"/>
                <w:noProof/>
              </w:rPr>
              <w:t>2.2.</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rPr>
              <w:t>Toetusmeetmete rakendamine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_Toc136438874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18</w:t>
            </w:r>
            <w:r w:rsidR="00773EF3" w:rsidRPr="00054DBB">
              <w:rPr>
                <w:rFonts w:cstheme="minorHAnsi"/>
                <w:noProof/>
                <w:webHidden/>
              </w:rPr>
              <w:fldChar w:fldCharType="end"/>
            </w:r>
          </w:hyperlink>
        </w:p>
        <w:p w14:paraId="45D017C6" w14:textId="4E07B51B"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75" w:history="1">
            <w:r w:rsidR="00773EF3" w:rsidRPr="00054DBB">
              <w:rPr>
                <w:rStyle w:val="Hyperlink"/>
                <w:rFonts w:cstheme="minorHAnsi"/>
                <w:noProof/>
              </w:rPr>
              <w:t>2.2.1.</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rPr>
              <w:t>Rahastamiskava</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_Toc136438875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18</w:t>
            </w:r>
            <w:r w:rsidR="00773EF3" w:rsidRPr="00054DBB">
              <w:rPr>
                <w:rFonts w:cstheme="minorHAnsi"/>
                <w:noProof/>
                <w:webHidden/>
              </w:rPr>
              <w:fldChar w:fldCharType="end"/>
            </w:r>
          </w:hyperlink>
        </w:p>
        <w:p w14:paraId="5B2CED95" w14:textId="73D50A60"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76" w:history="1">
            <w:r w:rsidR="00773EF3" w:rsidRPr="00054DBB">
              <w:rPr>
                <w:rStyle w:val="Hyperlink"/>
                <w:rFonts w:cstheme="minorHAnsi"/>
                <w:noProof/>
              </w:rPr>
              <w:t>2.2.2.</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rPr>
              <w:t>Rakenduskavad</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_Toc136438876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19</w:t>
            </w:r>
            <w:r w:rsidR="00773EF3" w:rsidRPr="00054DBB">
              <w:rPr>
                <w:rFonts w:cstheme="minorHAnsi"/>
                <w:noProof/>
                <w:webHidden/>
              </w:rPr>
              <w:fldChar w:fldCharType="end"/>
            </w:r>
          </w:hyperlink>
        </w:p>
        <w:p w14:paraId="65A3411F" w14:textId="35A37EB5" w:rsidR="00773EF3" w:rsidRPr="00054DBB" w:rsidRDefault="00000000">
          <w:pPr>
            <w:pStyle w:val="TOC3"/>
            <w:tabs>
              <w:tab w:val="left" w:pos="1200"/>
              <w:tab w:val="right" w:leader="dot" w:pos="8530"/>
            </w:tabs>
            <w:rPr>
              <w:rFonts w:eastAsiaTheme="minorEastAsia" w:cstheme="minorHAnsi"/>
              <w:noProof/>
              <w:kern w:val="2"/>
              <w:sz w:val="24"/>
              <w14:ligatures w14:val="standardContextual"/>
            </w:rPr>
          </w:pPr>
          <w:hyperlink w:anchor="_Toc136438877" w:history="1">
            <w:r w:rsidR="00773EF3" w:rsidRPr="00054DBB">
              <w:rPr>
                <w:rStyle w:val="Hyperlink"/>
                <w:rFonts w:cstheme="minorHAnsi"/>
                <w:noProof/>
              </w:rPr>
              <w:t>2.2.3.</w:t>
            </w:r>
            <w:r w:rsidR="00773EF3" w:rsidRPr="00054DBB">
              <w:rPr>
                <w:rFonts w:eastAsiaTheme="minorEastAsia" w:cstheme="minorHAnsi"/>
                <w:noProof/>
                <w:kern w:val="2"/>
                <w:sz w:val="24"/>
                <w14:ligatures w14:val="standardContextual"/>
              </w:rPr>
              <w:tab/>
            </w:r>
            <w:r w:rsidR="00773EF3" w:rsidRPr="00054DBB">
              <w:rPr>
                <w:rStyle w:val="Hyperlink"/>
                <w:rFonts w:cstheme="minorHAnsi"/>
                <w:noProof/>
              </w:rPr>
              <w:t>Taotluste hindamine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_Toc136438877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20</w:t>
            </w:r>
            <w:r w:rsidR="00773EF3" w:rsidRPr="00054DBB">
              <w:rPr>
                <w:rFonts w:cstheme="minorHAnsi"/>
                <w:noProof/>
                <w:webHidden/>
              </w:rPr>
              <w:fldChar w:fldCharType="end"/>
            </w:r>
          </w:hyperlink>
        </w:p>
        <w:p w14:paraId="430633DA" w14:textId="3700CA10" w:rsidR="00773EF3" w:rsidRPr="00054DBB" w:rsidRDefault="00000000">
          <w:pPr>
            <w:pStyle w:val="TOC1"/>
            <w:rPr>
              <w:rFonts w:eastAsiaTheme="minorEastAsia"/>
              <w:b w:val="0"/>
              <w:bCs w:val="0"/>
              <w:i w:val="0"/>
              <w:iCs w:val="0"/>
              <w:color w:val="auto"/>
              <w:kern w:val="2"/>
              <w14:ligatures w14:val="standardContextual"/>
            </w:rPr>
          </w:pPr>
          <w:hyperlink w:anchor="_Toc136438878" w:history="1">
            <w:r w:rsidR="00773EF3" w:rsidRPr="00054DBB">
              <w:rPr>
                <w:rStyle w:val="Hyperlink"/>
                <w:lang w:val="sv-FI"/>
              </w:rPr>
              <w:t>3.</w:t>
            </w:r>
            <w:r w:rsidR="00773EF3" w:rsidRPr="00054DBB">
              <w:rPr>
                <w:rFonts w:eastAsiaTheme="minorEastAsia"/>
                <w:b w:val="0"/>
                <w:bCs w:val="0"/>
                <w:i w:val="0"/>
                <w:iCs w:val="0"/>
                <w:color w:val="auto"/>
                <w:kern w:val="2"/>
                <w14:ligatures w14:val="standardContextual"/>
              </w:rPr>
              <w:tab/>
            </w:r>
            <w:r w:rsidR="00773EF3" w:rsidRPr="00054DBB">
              <w:rPr>
                <w:rStyle w:val="Hyperlink"/>
                <w:lang w:val="sv-FI"/>
              </w:rPr>
              <w:t>Strateegia seire</w:t>
            </w:r>
            <w:r w:rsidR="00773EF3" w:rsidRPr="00054DBB">
              <w:rPr>
                <w:webHidden/>
              </w:rPr>
              <w:tab/>
            </w:r>
            <w:r w:rsidR="00773EF3" w:rsidRPr="00054DBB">
              <w:rPr>
                <w:webHidden/>
              </w:rPr>
              <w:fldChar w:fldCharType="begin"/>
            </w:r>
            <w:r w:rsidR="00773EF3" w:rsidRPr="00054DBB">
              <w:rPr>
                <w:webHidden/>
              </w:rPr>
              <w:instrText xml:space="preserve"> PAGEREF _Toc136438878 \h </w:instrText>
            </w:r>
            <w:r w:rsidR="00773EF3" w:rsidRPr="00054DBB">
              <w:rPr>
                <w:webHidden/>
              </w:rPr>
            </w:r>
            <w:r w:rsidR="00773EF3" w:rsidRPr="00054DBB">
              <w:rPr>
                <w:webHidden/>
              </w:rPr>
              <w:fldChar w:fldCharType="separate"/>
            </w:r>
            <w:r w:rsidR="0086089D">
              <w:rPr>
                <w:webHidden/>
              </w:rPr>
              <w:t>27</w:t>
            </w:r>
            <w:r w:rsidR="00773EF3" w:rsidRPr="00054DBB">
              <w:rPr>
                <w:webHidden/>
              </w:rPr>
              <w:fldChar w:fldCharType="end"/>
            </w:r>
          </w:hyperlink>
        </w:p>
        <w:p w14:paraId="60001A1F" w14:textId="29FBE12F" w:rsidR="00773EF3" w:rsidRPr="00054DBB" w:rsidRDefault="00000000">
          <w:pPr>
            <w:pStyle w:val="TOC2"/>
            <w:tabs>
              <w:tab w:val="left" w:pos="960"/>
              <w:tab w:val="right" w:leader="dot" w:pos="8530"/>
            </w:tabs>
            <w:rPr>
              <w:rFonts w:eastAsiaTheme="minorEastAsia" w:cstheme="minorHAnsi"/>
              <w:b w:val="0"/>
              <w:bCs w:val="0"/>
              <w:noProof/>
              <w:kern w:val="2"/>
              <w:sz w:val="24"/>
              <w:szCs w:val="24"/>
              <w14:ligatures w14:val="standardContextual"/>
            </w:rPr>
          </w:pPr>
          <w:hyperlink w:anchor="_Toc136438879" w:history="1">
            <w:r w:rsidR="00773EF3" w:rsidRPr="00054DBB">
              <w:rPr>
                <w:rStyle w:val="Hyperlink"/>
                <w:rFonts w:cstheme="minorHAnsi"/>
                <w:noProof/>
                <w:lang w:val="sv-FI"/>
              </w:rPr>
              <w:t>3.1.</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lang w:val="sv-FI"/>
              </w:rPr>
              <w:t>Seire korraldus</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_Toc136438879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27</w:t>
            </w:r>
            <w:r w:rsidR="00773EF3" w:rsidRPr="00054DBB">
              <w:rPr>
                <w:rFonts w:cstheme="minorHAnsi"/>
                <w:noProof/>
                <w:webHidden/>
              </w:rPr>
              <w:fldChar w:fldCharType="end"/>
            </w:r>
          </w:hyperlink>
        </w:p>
        <w:p w14:paraId="7EF6EEA0" w14:textId="2CB5A720" w:rsidR="00773EF3" w:rsidRPr="00054DBB" w:rsidRDefault="00000000">
          <w:pPr>
            <w:pStyle w:val="TOC2"/>
            <w:tabs>
              <w:tab w:val="left" w:pos="960"/>
              <w:tab w:val="right" w:leader="dot" w:pos="8530"/>
            </w:tabs>
            <w:rPr>
              <w:rStyle w:val="Hyperlink"/>
              <w:rFonts w:cstheme="minorHAnsi"/>
              <w:noProof/>
            </w:rPr>
          </w:pPr>
          <w:hyperlink w:anchor="_Toc136438880" w:history="1">
            <w:r w:rsidR="00773EF3" w:rsidRPr="00054DBB">
              <w:rPr>
                <w:rStyle w:val="Hyperlink"/>
                <w:rFonts w:cstheme="minorHAnsi"/>
                <w:noProof/>
              </w:rPr>
              <w:t>3.2.</w:t>
            </w:r>
            <w:r w:rsidR="00773EF3" w:rsidRPr="00054DBB">
              <w:rPr>
                <w:rFonts w:eastAsiaTheme="minorEastAsia" w:cstheme="minorHAnsi"/>
                <w:b w:val="0"/>
                <w:bCs w:val="0"/>
                <w:noProof/>
                <w:kern w:val="2"/>
                <w:sz w:val="24"/>
                <w:szCs w:val="24"/>
                <w14:ligatures w14:val="standardContextual"/>
              </w:rPr>
              <w:tab/>
            </w:r>
            <w:r w:rsidR="00773EF3" w:rsidRPr="00054DBB">
              <w:rPr>
                <w:rStyle w:val="Hyperlink"/>
                <w:rFonts w:cstheme="minorHAnsi"/>
                <w:noProof/>
              </w:rPr>
              <w:t>Strateegia muutmine</w:t>
            </w:r>
            <w:r w:rsidR="00773EF3" w:rsidRPr="00054DBB">
              <w:rPr>
                <w:rFonts w:cstheme="minorHAnsi"/>
                <w:noProof/>
                <w:webHidden/>
              </w:rPr>
              <w:tab/>
            </w:r>
            <w:r w:rsidR="00773EF3" w:rsidRPr="00054DBB">
              <w:rPr>
                <w:rFonts w:cstheme="minorHAnsi"/>
                <w:noProof/>
                <w:webHidden/>
              </w:rPr>
              <w:fldChar w:fldCharType="begin"/>
            </w:r>
            <w:r w:rsidR="00773EF3" w:rsidRPr="00054DBB">
              <w:rPr>
                <w:rFonts w:cstheme="minorHAnsi"/>
                <w:noProof/>
                <w:webHidden/>
              </w:rPr>
              <w:instrText xml:space="preserve"> PAGEREF _Toc136438880 \h </w:instrText>
            </w:r>
            <w:r w:rsidR="00773EF3" w:rsidRPr="00054DBB">
              <w:rPr>
                <w:rFonts w:cstheme="minorHAnsi"/>
                <w:noProof/>
                <w:webHidden/>
              </w:rPr>
            </w:r>
            <w:r w:rsidR="00773EF3" w:rsidRPr="00054DBB">
              <w:rPr>
                <w:rFonts w:cstheme="minorHAnsi"/>
                <w:noProof/>
                <w:webHidden/>
              </w:rPr>
              <w:fldChar w:fldCharType="separate"/>
            </w:r>
            <w:r w:rsidR="0086089D">
              <w:rPr>
                <w:rFonts w:cstheme="minorHAnsi"/>
                <w:noProof/>
                <w:webHidden/>
              </w:rPr>
              <w:t>32</w:t>
            </w:r>
            <w:r w:rsidR="00773EF3" w:rsidRPr="00054DBB">
              <w:rPr>
                <w:rFonts w:cstheme="minorHAnsi"/>
                <w:noProof/>
                <w:webHidden/>
              </w:rPr>
              <w:fldChar w:fldCharType="end"/>
            </w:r>
          </w:hyperlink>
        </w:p>
        <w:p w14:paraId="2CE8EE57" w14:textId="77777777" w:rsidR="00773EF3" w:rsidRPr="00054DBB" w:rsidRDefault="00773EF3" w:rsidP="00773EF3">
          <w:pPr>
            <w:rPr>
              <w:rFonts w:asciiTheme="minorHAnsi" w:eastAsiaTheme="minorEastAsia" w:hAnsiTheme="minorHAnsi" w:cstheme="minorHAnsi"/>
              <w:noProof/>
            </w:rPr>
          </w:pPr>
        </w:p>
        <w:p w14:paraId="622D6862" w14:textId="5D83A753" w:rsidR="00773EF3" w:rsidRPr="00054DBB" w:rsidRDefault="00000000">
          <w:pPr>
            <w:pStyle w:val="TOC1"/>
            <w:rPr>
              <w:rFonts w:eastAsiaTheme="minorEastAsia"/>
              <w:b w:val="0"/>
              <w:bCs w:val="0"/>
              <w:i w:val="0"/>
              <w:iCs w:val="0"/>
              <w:color w:val="auto"/>
              <w:kern w:val="2"/>
              <w14:ligatures w14:val="standardContextual"/>
            </w:rPr>
          </w:pPr>
          <w:hyperlink w:anchor="_Toc136438881" w:history="1">
            <w:r w:rsidR="00773EF3" w:rsidRPr="00054DBB">
              <w:rPr>
                <w:rStyle w:val="Hyperlink"/>
                <w:lang w:val="et-EE"/>
              </w:rPr>
              <w:t xml:space="preserve">Lisa 3. </w:t>
            </w:r>
            <w:r w:rsidR="00773EF3" w:rsidRPr="00054DBB">
              <w:rPr>
                <w:rStyle w:val="Hyperlink"/>
              </w:rPr>
              <w:t>Strateegia koostamise protsess</w:t>
            </w:r>
            <w:r w:rsidR="00773EF3" w:rsidRPr="00054DBB">
              <w:rPr>
                <w:webHidden/>
              </w:rPr>
              <w:tab/>
            </w:r>
            <w:r w:rsidR="00773EF3" w:rsidRPr="00054DBB">
              <w:rPr>
                <w:webHidden/>
              </w:rPr>
              <w:fldChar w:fldCharType="begin"/>
            </w:r>
            <w:r w:rsidR="00773EF3" w:rsidRPr="00054DBB">
              <w:rPr>
                <w:webHidden/>
              </w:rPr>
              <w:instrText xml:space="preserve"> PAGEREF _Toc136438881 \h </w:instrText>
            </w:r>
            <w:r w:rsidR="00773EF3" w:rsidRPr="00054DBB">
              <w:rPr>
                <w:webHidden/>
              </w:rPr>
            </w:r>
            <w:r w:rsidR="00773EF3" w:rsidRPr="00054DBB">
              <w:rPr>
                <w:webHidden/>
              </w:rPr>
              <w:fldChar w:fldCharType="separate"/>
            </w:r>
            <w:r w:rsidR="0086089D">
              <w:rPr>
                <w:webHidden/>
              </w:rPr>
              <w:t>33</w:t>
            </w:r>
            <w:r w:rsidR="00773EF3" w:rsidRPr="00054DBB">
              <w:rPr>
                <w:webHidden/>
              </w:rPr>
              <w:fldChar w:fldCharType="end"/>
            </w:r>
          </w:hyperlink>
        </w:p>
        <w:p w14:paraId="030A65FA" w14:textId="6F81FC2C" w:rsidR="00773EF3" w:rsidRPr="00054DBB" w:rsidRDefault="00000000">
          <w:pPr>
            <w:pStyle w:val="TOC1"/>
            <w:rPr>
              <w:rFonts w:eastAsiaTheme="minorEastAsia"/>
              <w:b w:val="0"/>
              <w:bCs w:val="0"/>
              <w:i w:val="0"/>
              <w:iCs w:val="0"/>
              <w:color w:val="auto"/>
              <w:kern w:val="2"/>
              <w14:ligatures w14:val="standardContextual"/>
            </w:rPr>
          </w:pPr>
          <w:hyperlink w:anchor="_Toc136438882" w:history="1">
            <w:r w:rsidR="00773EF3" w:rsidRPr="00054DBB">
              <w:rPr>
                <w:rStyle w:val="Hyperlink"/>
              </w:rPr>
              <w:t>Lisa 4. Strateegia seos teiste arengudokumentidega</w:t>
            </w:r>
            <w:r w:rsidR="00773EF3" w:rsidRPr="00054DBB">
              <w:rPr>
                <w:webHidden/>
              </w:rPr>
              <w:tab/>
            </w:r>
            <w:r w:rsidR="00773EF3" w:rsidRPr="00054DBB">
              <w:rPr>
                <w:webHidden/>
              </w:rPr>
              <w:fldChar w:fldCharType="begin"/>
            </w:r>
            <w:r w:rsidR="00773EF3" w:rsidRPr="00054DBB">
              <w:rPr>
                <w:webHidden/>
              </w:rPr>
              <w:instrText xml:space="preserve"> PAGEREF _Toc136438882 \h </w:instrText>
            </w:r>
            <w:r w:rsidR="00773EF3" w:rsidRPr="00054DBB">
              <w:rPr>
                <w:webHidden/>
              </w:rPr>
            </w:r>
            <w:r w:rsidR="00773EF3" w:rsidRPr="00054DBB">
              <w:rPr>
                <w:webHidden/>
              </w:rPr>
              <w:fldChar w:fldCharType="separate"/>
            </w:r>
            <w:r w:rsidR="0086089D">
              <w:rPr>
                <w:webHidden/>
              </w:rPr>
              <w:t>36</w:t>
            </w:r>
            <w:r w:rsidR="00773EF3" w:rsidRPr="00054DBB">
              <w:rPr>
                <w:webHidden/>
              </w:rPr>
              <w:fldChar w:fldCharType="end"/>
            </w:r>
          </w:hyperlink>
        </w:p>
        <w:p w14:paraId="2CC91EA2" w14:textId="40F6CA4A" w:rsidR="004E2600" w:rsidRPr="00054DBB" w:rsidRDefault="004E2600">
          <w:pPr>
            <w:rPr>
              <w:rFonts w:asciiTheme="minorHAnsi" w:hAnsiTheme="minorHAnsi" w:cstheme="minorHAnsi"/>
              <w:color w:val="000000" w:themeColor="text1"/>
            </w:rPr>
          </w:pPr>
          <w:r w:rsidRPr="00054DBB">
            <w:rPr>
              <w:rFonts w:asciiTheme="minorHAnsi" w:hAnsiTheme="minorHAnsi" w:cstheme="minorHAnsi"/>
              <w:noProof/>
              <w:color w:val="000000" w:themeColor="text1"/>
            </w:rPr>
            <w:fldChar w:fldCharType="end"/>
          </w:r>
        </w:p>
      </w:sdtContent>
    </w:sdt>
    <w:p w14:paraId="31CEBD29" w14:textId="77777777" w:rsidR="004E2600" w:rsidRPr="00054DBB" w:rsidRDefault="004E2600" w:rsidP="00134972">
      <w:pPr>
        <w:ind w:left="100"/>
        <w:rPr>
          <w:rFonts w:asciiTheme="minorHAnsi" w:hAnsiTheme="minorHAnsi" w:cstheme="minorHAnsi"/>
          <w:strike/>
          <w:color w:val="000000" w:themeColor="text1"/>
          <w:lang w:val="sv-FI"/>
        </w:rPr>
      </w:pPr>
    </w:p>
    <w:p w14:paraId="0090A0A4" w14:textId="77777777" w:rsidR="004E2600" w:rsidRPr="00054DBB" w:rsidRDefault="004E2600" w:rsidP="00134972">
      <w:pPr>
        <w:ind w:left="100"/>
        <w:rPr>
          <w:rFonts w:asciiTheme="minorHAnsi" w:hAnsiTheme="minorHAnsi" w:cstheme="minorHAnsi"/>
          <w:strike/>
          <w:color w:val="000000" w:themeColor="text1"/>
          <w:lang w:val="sv-FI"/>
        </w:rPr>
      </w:pPr>
    </w:p>
    <w:p w14:paraId="0A370FCA" w14:textId="24841C1F" w:rsidR="00B818CD" w:rsidRPr="00054DBB" w:rsidRDefault="005762AB" w:rsidP="008F758C">
      <w:pPr>
        <w:pStyle w:val="Heading1"/>
        <w:numPr>
          <w:ilvl w:val="0"/>
          <w:numId w:val="0"/>
        </w:numPr>
        <w:rPr>
          <w:rFonts w:asciiTheme="minorHAnsi" w:hAnsiTheme="minorHAnsi" w:cstheme="minorHAnsi"/>
          <w:color w:val="C0504D" w:themeColor="accent2"/>
        </w:rPr>
      </w:pPr>
      <w:bookmarkStart w:id="6" w:name="_Toc136438863"/>
      <w:r w:rsidRPr="00054DBB">
        <w:rPr>
          <w:rFonts w:asciiTheme="minorHAnsi" w:hAnsiTheme="minorHAnsi" w:cstheme="minorHAnsi"/>
          <w:color w:val="C0504D" w:themeColor="accent2"/>
        </w:rPr>
        <w:lastRenderedPageBreak/>
        <w:t>Sissejuhatus</w:t>
      </w:r>
      <w:bookmarkEnd w:id="6"/>
    </w:p>
    <w:p w14:paraId="1E666FAD" w14:textId="1DA6F148" w:rsidR="0014086F" w:rsidRPr="00054DBB" w:rsidRDefault="009F7354" w:rsidP="0036487A">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MTÜ </w:t>
      </w:r>
      <w:r w:rsidR="00312850" w:rsidRPr="00054DBB">
        <w:rPr>
          <w:rFonts w:asciiTheme="minorHAnsi" w:hAnsiTheme="minorHAnsi" w:cstheme="minorHAnsi"/>
        </w:rPr>
        <w:t>Kodukant Läänemaa</w:t>
      </w:r>
      <w:r w:rsidRPr="00054DBB">
        <w:rPr>
          <w:rFonts w:asciiTheme="minorHAnsi" w:hAnsiTheme="minorHAnsi" w:cstheme="minorHAnsi"/>
        </w:rPr>
        <w:t xml:space="preserve"> </w:t>
      </w:r>
      <w:r w:rsidR="00F35A2B" w:rsidRPr="00054DBB">
        <w:rPr>
          <w:rFonts w:asciiTheme="minorHAnsi" w:hAnsiTheme="minorHAnsi" w:cstheme="minorHAnsi"/>
        </w:rPr>
        <w:t xml:space="preserve">(KKLM) </w:t>
      </w:r>
      <w:r w:rsidR="00312850" w:rsidRPr="00054DBB">
        <w:rPr>
          <w:rFonts w:asciiTheme="minorHAnsi" w:hAnsiTheme="minorHAnsi" w:cstheme="minorHAnsi"/>
        </w:rPr>
        <w:t>on asutatud 17.02.2003</w:t>
      </w:r>
      <w:r w:rsidR="0014086F" w:rsidRPr="00054DBB">
        <w:rPr>
          <w:rFonts w:asciiTheme="minorHAnsi" w:hAnsiTheme="minorHAnsi" w:cstheme="minorHAnsi"/>
        </w:rPr>
        <w:t>,</w:t>
      </w:r>
      <w:r w:rsidR="00312850" w:rsidRPr="00054DBB">
        <w:rPr>
          <w:rFonts w:asciiTheme="minorHAnsi" w:hAnsiTheme="minorHAnsi" w:cstheme="minorHAnsi"/>
        </w:rPr>
        <w:t xml:space="preserve"> </w:t>
      </w:r>
      <w:r w:rsidR="0014086F" w:rsidRPr="00054DBB">
        <w:rPr>
          <w:rFonts w:asciiTheme="minorHAnsi" w:hAnsiTheme="minorHAnsi" w:cstheme="minorHAnsi"/>
        </w:rPr>
        <w:t>a</w:t>
      </w:r>
      <w:r w:rsidR="00312850" w:rsidRPr="00054DBB">
        <w:rPr>
          <w:rFonts w:asciiTheme="minorHAnsi" w:hAnsiTheme="minorHAnsi" w:cstheme="minorHAnsi"/>
        </w:rPr>
        <w:t xml:space="preserve">lates 2006. aastast on KKLM üheks kohalikuks </w:t>
      </w:r>
      <w:r w:rsidR="00312850" w:rsidRPr="00054DBB">
        <w:rPr>
          <w:rFonts w:asciiTheme="minorHAnsi" w:hAnsiTheme="minorHAnsi" w:cstheme="minorHAnsi"/>
          <w:lang w:val="et-EE"/>
        </w:rPr>
        <w:t>LEADER</w:t>
      </w:r>
      <w:r w:rsidR="00312850" w:rsidRPr="00054DBB">
        <w:rPr>
          <w:rFonts w:asciiTheme="minorHAnsi" w:hAnsiTheme="minorHAnsi" w:cstheme="minorHAnsi"/>
        </w:rPr>
        <w:t>-tegevus</w:t>
      </w:r>
      <w:r w:rsidR="00312850" w:rsidRPr="00054DBB">
        <w:rPr>
          <w:rFonts w:asciiTheme="minorHAnsi" w:hAnsiTheme="minorHAnsi" w:cstheme="minorHAnsi"/>
          <w:lang w:val="et-EE"/>
        </w:rPr>
        <w:t>rühmaks</w:t>
      </w:r>
      <w:r w:rsidR="00312850" w:rsidRPr="00054DBB">
        <w:rPr>
          <w:rFonts w:asciiTheme="minorHAnsi" w:hAnsiTheme="minorHAnsi" w:cstheme="minorHAnsi"/>
        </w:rPr>
        <w:t xml:space="preserve"> Eestis. Ühingu tegevuse eesmärgiks on</w:t>
      </w:r>
      <w:r w:rsidR="0014086F" w:rsidRPr="00054DBB">
        <w:rPr>
          <w:rFonts w:asciiTheme="minorHAnsi" w:hAnsiTheme="minorHAnsi" w:cstheme="minorHAnsi"/>
        </w:rPr>
        <w:t xml:space="preserve"> kogukonna juhitud kohalik areng</w:t>
      </w:r>
      <w:r w:rsidR="00E7414A" w:rsidRPr="00054DBB">
        <w:rPr>
          <w:rFonts w:asciiTheme="minorHAnsi" w:hAnsiTheme="minorHAnsi" w:cstheme="minorHAnsi"/>
        </w:rPr>
        <w:t>,</w:t>
      </w:r>
      <w:r w:rsidR="003C25C3" w:rsidRPr="00054DBB">
        <w:rPr>
          <w:rFonts w:asciiTheme="minorHAnsi" w:hAnsiTheme="minorHAnsi" w:cstheme="minorHAnsi"/>
        </w:rPr>
        <w:t xml:space="preserve"> sh</w:t>
      </w:r>
      <w:r w:rsidR="0014086F" w:rsidRPr="00054DBB">
        <w:rPr>
          <w:rFonts w:asciiTheme="minorHAnsi" w:hAnsiTheme="minorHAnsi" w:cstheme="minorHAnsi"/>
        </w:rPr>
        <w:t>:</w:t>
      </w:r>
    </w:p>
    <w:p w14:paraId="7250E4CF"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avaliku-, era- ja mittetulundussektori koostöö arendamine;</w:t>
      </w:r>
    </w:p>
    <w:p w14:paraId="7246DAEF"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maamajanduse- ja ettevõtluse arendamine, eelkõige läbi uute töökohtade loomise ja olemasolevate säilitamise;</w:t>
      </w:r>
    </w:p>
    <w:p w14:paraId="735D2008"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teenuste kättesaadavuse parandamine, sh läbi kogukonnateenuse arendamise;</w:t>
      </w:r>
    </w:p>
    <w:p w14:paraId="3CE064DE" w14:textId="0C13C933"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kohalike elanike ja kogukondade</w:t>
      </w:r>
      <w:r w:rsidR="00E7414A" w:rsidRPr="00054DBB">
        <w:rPr>
          <w:rFonts w:asciiTheme="minorHAnsi" w:hAnsiTheme="minorHAnsi" w:cstheme="minorHAnsi"/>
        </w:rPr>
        <w:t>,</w:t>
      </w:r>
      <w:r w:rsidRPr="00054DBB">
        <w:rPr>
          <w:rFonts w:asciiTheme="minorHAnsi" w:hAnsiTheme="minorHAnsi" w:cstheme="minorHAnsi"/>
        </w:rPr>
        <w:t xml:space="preserve"> sh noorte võimestamine ning vabatahtliku tegevuse toetamine;</w:t>
      </w:r>
    </w:p>
    <w:p w14:paraId="3BED026C"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sotsiaalse kaasatuse suurendamine;</w:t>
      </w:r>
    </w:p>
    <w:p w14:paraId="697FFF8F"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piirkonna eripära ning loodus- ja kultuuripärandi esile toomine ning säilitamine;</w:t>
      </w:r>
    </w:p>
    <w:p w14:paraId="40E7AA74"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maaelu propageerimine, piirkonna tutvustamine ja positiivse maine kujundamine;</w:t>
      </w:r>
    </w:p>
    <w:p w14:paraId="2A8FEC19"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keskkonna- ja kliimasõbralike lahenduste välja töötamine ja rakendamine ning kohaliku ressurssi kestliku kasutamise propageerimine;</w:t>
      </w:r>
    </w:p>
    <w:p w14:paraId="210521DF" w14:textId="77777777"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innovaatiliste lahenduste välja töötamine ja rakendamine, sh arukate külade edendamine;</w:t>
      </w:r>
    </w:p>
    <w:p w14:paraId="0062B8BB" w14:textId="31EE60D2" w:rsidR="0014086F" w:rsidRPr="00054DBB" w:rsidRDefault="0014086F" w:rsidP="00405378">
      <w:pPr>
        <w:pStyle w:val="NormalWeb"/>
        <w:numPr>
          <w:ilvl w:val="0"/>
          <w:numId w:val="60"/>
        </w:numPr>
        <w:spacing w:before="0" w:beforeAutospacing="0" w:after="0" w:afterAutospacing="0"/>
        <w:ind w:left="714" w:hanging="357"/>
        <w:jc w:val="both"/>
        <w:rPr>
          <w:rFonts w:asciiTheme="minorHAnsi" w:hAnsiTheme="minorHAnsi" w:cstheme="minorHAnsi"/>
        </w:rPr>
      </w:pPr>
      <w:r w:rsidRPr="00054DBB">
        <w:rPr>
          <w:rFonts w:asciiTheme="minorHAnsi" w:hAnsiTheme="minorHAnsi" w:cstheme="minorHAnsi"/>
        </w:rPr>
        <w:t>siseriikliku ja rahvusvahelise koostöö arendamine ning koostöövõrgustike loomisele ja arendamisele kaasa aitamine.</w:t>
      </w:r>
    </w:p>
    <w:p w14:paraId="7A9386F2" w14:textId="77777777" w:rsidR="0036487A" w:rsidRPr="00054DBB" w:rsidRDefault="0036487A" w:rsidP="0036487A">
      <w:pPr>
        <w:pStyle w:val="NormalWeb"/>
        <w:spacing w:before="0" w:beforeAutospacing="0" w:after="0" w:afterAutospacing="0"/>
        <w:jc w:val="both"/>
        <w:rPr>
          <w:rFonts w:asciiTheme="minorHAnsi" w:hAnsiTheme="minorHAnsi" w:cstheme="minorHAnsi"/>
        </w:rPr>
      </w:pPr>
    </w:p>
    <w:p w14:paraId="26AF6946" w14:textId="44548C34" w:rsidR="0014086F" w:rsidRPr="00054DBB" w:rsidRDefault="0014086F" w:rsidP="0036487A">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Ühingu tegevuspiirkond on:</w:t>
      </w:r>
    </w:p>
    <w:p w14:paraId="1A208440" w14:textId="05FC9529" w:rsidR="0014086F" w:rsidRPr="00054DBB" w:rsidRDefault="0014086F" w:rsidP="00405378">
      <w:pPr>
        <w:pStyle w:val="NormalWeb"/>
        <w:numPr>
          <w:ilvl w:val="0"/>
          <w:numId w:val="61"/>
        </w:numPr>
        <w:spacing w:before="0" w:beforeAutospacing="0" w:after="0" w:afterAutospacing="0"/>
        <w:jc w:val="both"/>
        <w:rPr>
          <w:rFonts w:asciiTheme="minorHAnsi" w:hAnsiTheme="minorHAnsi" w:cstheme="minorHAnsi"/>
        </w:rPr>
      </w:pPr>
      <w:r w:rsidRPr="00054DBB">
        <w:rPr>
          <w:rFonts w:asciiTheme="minorHAnsi" w:hAnsiTheme="minorHAnsi" w:cstheme="minorHAnsi"/>
        </w:rPr>
        <w:t>Haapsalu linn</w:t>
      </w:r>
      <w:r w:rsidR="00915A5F" w:rsidRPr="00054DBB">
        <w:rPr>
          <w:rFonts w:asciiTheme="minorHAnsi" w:hAnsiTheme="minorHAnsi" w:cstheme="minorHAnsi"/>
        </w:rPr>
        <w:t>,</w:t>
      </w:r>
      <w:r w:rsidRPr="00054DBB">
        <w:rPr>
          <w:rFonts w:asciiTheme="minorHAnsi" w:hAnsiTheme="minorHAnsi" w:cstheme="minorHAnsi"/>
        </w:rPr>
        <w:t xml:space="preserve"> v</w:t>
      </w:r>
      <w:r w:rsidR="00915A5F" w:rsidRPr="00054DBB">
        <w:rPr>
          <w:rFonts w:asciiTheme="minorHAnsi" w:hAnsiTheme="minorHAnsi" w:cstheme="minorHAnsi"/>
        </w:rPr>
        <w:t>.</w:t>
      </w:r>
      <w:r w:rsidRPr="00054DBB">
        <w:rPr>
          <w:rFonts w:asciiTheme="minorHAnsi" w:hAnsiTheme="minorHAnsi" w:cstheme="minorHAnsi"/>
        </w:rPr>
        <w:t>a Haapsalu linnaline piirkond (Lääne maakond)</w:t>
      </w:r>
    </w:p>
    <w:p w14:paraId="17595BD0" w14:textId="77777777" w:rsidR="0014086F" w:rsidRPr="00054DBB" w:rsidRDefault="0014086F" w:rsidP="00405378">
      <w:pPr>
        <w:pStyle w:val="NormalWeb"/>
        <w:numPr>
          <w:ilvl w:val="0"/>
          <w:numId w:val="61"/>
        </w:numPr>
        <w:spacing w:before="0" w:beforeAutospacing="0" w:after="0" w:afterAutospacing="0"/>
        <w:jc w:val="both"/>
        <w:rPr>
          <w:rFonts w:asciiTheme="minorHAnsi" w:hAnsiTheme="minorHAnsi" w:cstheme="minorHAnsi"/>
        </w:rPr>
      </w:pPr>
      <w:r w:rsidRPr="00054DBB">
        <w:rPr>
          <w:rFonts w:asciiTheme="minorHAnsi" w:hAnsiTheme="minorHAnsi" w:cstheme="minorHAnsi"/>
        </w:rPr>
        <w:t>Lääne-Nigula vald (Lääne maakond)</w:t>
      </w:r>
    </w:p>
    <w:p w14:paraId="018E0057" w14:textId="77777777" w:rsidR="0014086F" w:rsidRPr="00054DBB" w:rsidRDefault="0014086F" w:rsidP="00405378">
      <w:pPr>
        <w:pStyle w:val="NormalWeb"/>
        <w:numPr>
          <w:ilvl w:val="0"/>
          <w:numId w:val="61"/>
        </w:numPr>
        <w:spacing w:before="0" w:beforeAutospacing="0" w:after="0" w:afterAutospacing="0"/>
        <w:jc w:val="both"/>
        <w:rPr>
          <w:rFonts w:asciiTheme="minorHAnsi" w:hAnsiTheme="minorHAnsi" w:cstheme="minorHAnsi"/>
        </w:rPr>
      </w:pPr>
      <w:r w:rsidRPr="00054DBB">
        <w:rPr>
          <w:rFonts w:asciiTheme="minorHAnsi" w:hAnsiTheme="minorHAnsi" w:cstheme="minorHAnsi"/>
        </w:rPr>
        <w:t>Lääneranna valla Hanila ja Lihula piirkonnad (Pärnu maakond)</w:t>
      </w:r>
    </w:p>
    <w:p w14:paraId="7FCA376A" w14:textId="1B2C65E5" w:rsidR="0014086F" w:rsidRPr="00054DBB" w:rsidRDefault="0014086F" w:rsidP="00405378">
      <w:pPr>
        <w:pStyle w:val="NormalWeb"/>
        <w:numPr>
          <w:ilvl w:val="0"/>
          <w:numId w:val="61"/>
        </w:numPr>
        <w:spacing w:before="0" w:beforeAutospacing="0" w:after="0" w:afterAutospacing="0"/>
        <w:jc w:val="both"/>
        <w:rPr>
          <w:rFonts w:asciiTheme="minorHAnsi" w:hAnsiTheme="minorHAnsi" w:cstheme="minorHAnsi"/>
        </w:rPr>
      </w:pPr>
      <w:r w:rsidRPr="00054DBB">
        <w:rPr>
          <w:rFonts w:asciiTheme="minorHAnsi" w:hAnsiTheme="minorHAnsi" w:cstheme="minorHAnsi"/>
        </w:rPr>
        <w:t>Vormsi vald (Lääne maakond)</w:t>
      </w:r>
    </w:p>
    <w:p w14:paraId="20E2462A" w14:textId="13BC7246" w:rsidR="00F802E0" w:rsidRPr="00054DBB" w:rsidRDefault="00312850" w:rsidP="0014086F">
      <w:pPr>
        <w:pStyle w:val="NormalWeb"/>
        <w:jc w:val="both"/>
        <w:rPr>
          <w:rFonts w:asciiTheme="minorHAnsi" w:hAnsiTheme="minorHAnsi" w:cstheme="minorHAnsi"/>
        </w:rPr>
      </w:pPr>
      <w:r w:rsidRPr="00054DBB">
        <w:rPr>
          <w:rFonts w:asciiTheme="minorHAnsi" w:hAnsiTheme="minorHAnsi" w:cstheme="minorHAnsi"/>
        </w:rPr>
        <w:t xml:space="preserve">Kokku </w:t>
      </w:r>
      <w:r w:rsidRPr="00054DBB">
        <w:rPr>
          <w:rFonts w:asciiTheme="minorHAnsi" w:hAnsiTheme="minorHAnsi" w:cstheme="minorHAnsi"/>
          <w:lang w:val="et-EE"/>
        </w:rPr>
        <w:t>on</w:t>
      </w:r>
      <w:r w:rsidRPr="00054DBB">
        <w:rPr>
          <w:rFonts w:asciiTheme="minorHAnsi" w:hAnsiTheme="minorHAnsi" w:cstheme="minorHAnsi"/>
        </w:rPr>
        <w:t xml:space="preserve"> ühingul </w:t>
      </w:r>
      <w:r w:rsidRPr="00054DBB">
        <w:rPr>
          <w:rFonts w:asciiTheme="minorHAnsi" w:hAnsiTheme="minorHAnsi" w:cstheme="minorHAnsi"/>
          <w:lang w:val="et-EE"/>
        </w:rPr>
        <w:t>202</w:t>
      </w:r>
      <w:r w:rsidR="00321E89" w:rsidRPr="00054DBB">
        <w:rPr>
          <w:rFonts w:asciiTheme="minorHAnsi" w:hAnsiTheme="minorHAnsi" w:cstheme="minorHAnsi"/>
          <w:lang w:val="et-EE"/>
        </w:rPr>
        <w:t>3</w:t>
      </w:r>
      <w:r w:rsidRPr="00054DBB">
        <w:rPr>
          <w:rFonts w:asciiTheme="minorHAnsi" w:hAnsiTheme="minorHAnsi" w:cstheme="minorHAnsi"/>
          <w:lang w:val="et-EE"/>
        </w:rPr>
        <w:t>. aasta lõpu</w:t>
      </w:r>
      <w:r w:rsidRPr="00054DBB">
        <w:rPr>
          <w:rFonts w:asciiTheme="minorHAnsi" w:hAnsiTheme="minorHAnsi" w:cstheme="minorHAnsi"/>
        </w:rPr>
        <w:t xml:space="preserve"> seisuga 7</w:t>
      </w:r>
      <w:r w:rsidR="00321E89" w:rsidRPr="00054DBB">
        <w:rPr>
          <w:rFonts w:asciiTheme="minorHAnsi" w:hAnsiTheme="minorHAnsi" w:cstheme="minorHAnsi"/>
          <w:lang w:val="et-EE"/>
        </w:rPr>
        <w:t>1</w:t>
      </w:r>
      <w:r w:rsidRPr="00054DBB">
        <w:rPr>
          <w:rFonts w:asciiTheme="minorHAnsi" w:hAnsiTheme="minorHAnsi" w:cstheme="minorHAnsi"/>
        </w:rPr>
        <w:t xml:space="preserve"> liiget, sh 4 kohalikku omavalitsust</w:t>
      </w:r>
      <w:r w:rsidR="00F802E0" w:rsidRPr="00054DBB">
        <w:rPr>
          <w:rFonts w:asciiTheme="minorHAnsi" w:hAnsiTheme="minorHAnsi" w:cstheme="minorHAnsi"/>
        </w:rPr>
        <w:t xml:space="preserve">. </w:t>
      </w:r>
    </w:p>
    <w:p w14:paraId="6D696AAD" w14:textId="52A97895" w:rsidR="003C27A5" w:rsidRPr="00054DBB" w:rsidRDefault="00626AD7" w:rsidP="00834E40">
      <w:pPr>
        <w:pStyle w:val="NormalWeb"/>
        <w:spacing w:before="0" w:beforeAutospacing="0" w:after="0" w:afterAutospacing="0"/>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Käesoleva s</w:t>
      </w:r>
      <w:r w:rsidR="003C27A5" w:rsidRPr="00054DBB">
        <w:rPr>
          <w:rFonts w:asciiTheme="minorHAnsi" w:hAnsiTheme="minorHAnsi" w:cstheme="minorHAnsi"/>
          <w:color w:val="000000" w:themeColor="text1"/>
        </w:rPr>
        <w:t>trateegia elluviimise põhiinstrumendiks on LEADER-meetme toetused.</w:t>
      </w:r>
      <w:r w:rsidRPr="00054DBB">
        <w:rPr>
          <w:rFonts w:asciiTheme="minorHAnsi" w:hAnsiTheme="minorHAnsi" w:cstheme="minorHAnsi"/>
          <w:color w:val="000000" w:themeColor="text1"/>
          <w:lang w:val="et-EE"/>
        </w:rPr>
        <w:t xml:space="preserve"> </w:t>
      </w:r>
      <w:r w:rsidR="003C27A5" w:rsidRPr="00054DBB">
        <w:rPr>
          <w:rFonts w:asciiTheme="minorHAnsi" w:hAnsiTheme="minorHAnsi" w:cstheme="minorHAnsi"/>
          <w:color w:val="000000" w:themeColor="text1"/>
        </w:rPr>
        <w:t xml:space="preserve">LEADER-sekkumise üldeesmärk on maapiirkondades atraktiivse elu- ja ettevõtluskeskkonna ning aktiivsete ja ühtehoidvate kohalike kogukondade terviklik arendamine. Spetsiifilisteks eesmärkideks on: </w:t>
      </w:r>
    </w:p>
    <w:p w14:paraId="002E5A86" w14:textId="2CC46E6B" w:rsidR="003C27A5" w:rsidRPr="00054DBB" w:rsidRDefault="00834E40" w:rsidP="00405378">
      <w:pPr>
        <w:pStyle w:val="NormalWeb"/>
        <w:numPr>
          <w:ilvl w:val="0"/>
          <w:numId w:val="18"/>
        </w:numPr>
        <w:spacing w:before="0" w:beforeAutospacing="0" w:after="0" w:afterAutospacing="0"/>
        <w:ind w:left="714" w:hanging="357"/>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e</w:t>
      </w:r>
      <w:r w:rsidR="003C27A5" w:rsidRPr="00054DBB">
        <w:rPr>
          <w:rFonts w:asciiTheme="minorHAnsi" w:hAnsiTheme="minorHAnsi" w:cstheme="minorHAnsi"/>
          <w:color w:val="000000" w:themeColor="text1"/>
        </w:rPr>
        <w:t>ttevõtluse arendamine eelkõige uute tasuvate töökohtade ja/või innovaatiliste lahenduste kaudu</w:t>
      </w:r>
      <w:r w:rsidRPr="00054DBB">
        <w:rPr>
          <w:rFonts w:asciiTheme="minorHAnsi" w:hAnsiTheme="minorHAnsi" w:cstheme="minorHAnsi"/>
          <w:color w:val="000000" w:themeColor="text1"/>
          <w:lang w:val="et-EE"/>
        </w:rPr>
        <w:t>;</w:t>
      </w:r>
    </w:p>
    <w:p w14:paraId="0D537AE8" w14:textId="4A56F90C" w:rsidR="003C27A5" w:rsidRPr="00054DBB" w:rsidRDefault="00834E40" w:rsidP="00405378">
      <w:pPr>
        <w:pStyle w:val="NormalWeb"/>
        <w:numPr>
          <w:ilvl w:val="0"/>
          <w:numId w:val="18"/>
        </w:numPr>
        <w:spacing w:before="0" w:beforeAutospacing="0" w:after="0" w:afterAutospacing="0"/>
        <w:ind w:left="714" w:hanging="357"/>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k</w:t>
      </w:r>
      <w:r w:rsidR="003C27A5" w:rsidRPr="00054DBB">
        <w:rPr>
          <w:rFonts w:asciiTheme="minorHAnsi" w:hAnsiTheme="minorHAnsi" w:cstheme="minorHAnsi"/>
          <w:color w:val="000000" w:themeColor="text1"/>
        </w:rPr>
        <w:t>ohalike kogukondade, elanike ning noorte tulevikuliidrite võimestamine</w:t>
      </w:r>
      <w:r w:rsidRPr="00054DBB">
        <w:rPr>
          <w:rFonts w:asciiTheme="minorHAnsi" w:hAnsiTheme="minorHAnsi" w:cstheme="minorHAnsi"/>
          <w:color w:val="000000" w:themeColor="text1"/>
          <w:lang w:val="et-EE"/>
        </w:rPr>
        <w:t>;</w:t>
      </w:r>
      <w:r w:rsidR="003C27A5" w:rsidRPr="00054DBB">
        <w:rPr>
          <w:rFonts w:asciiTheme="minorHAnsi" w:hAnsiTheme="minorHAnsi" w:cstheme="minorHAnsi"/>
          <w:color w:val="000000" w:themeColor="text1"/>
        </w:rPr>
        <w:t xml:space="preserve"> </w:t>
      </w:r>
    </w:p>
    <w:p w14:paraId="569EE0E9" w14:textId="059D258B" w:rsidR="003C27A5" w:rsidRPr="00054DBB" w:rsidRDefault="00834E40" w:rsidP="00405378">
      <w:pPr>
        <w:pStyle w:val="NormalWeb"/>
        <w:numPr>
          <w:ilvl w:val="0"/>
          <w:numId w:val="18"/>
        </w:numPr>
        <w:spacing w:before="0" w:beforeAutospacing="0" w:after="0" w:afterAutospacing="0"/>
        <w:ind w:left="714" w:hanging="357"/>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t</w:t>
      </w:r>
      <w:r w:rsidR="003C27A5" w:rsidRPr="00054DBB">
        <w:rPr>
          <w:rFonts w:asciiTheme="minorHAnsi" w:hAnsiTheme="minorHAnsi" w:cstheme="minorHAnsi"/>
          <w:color w:val="000000" w:themeColor="text1"/>
        </w:rPr>
        <w:t>eenuste kättesaadavuse parandamine, sh kogukonnateenuse arendamise kaudu</w:t>
      </w:r>
      <w:r w:rsidRPr="00054DBB">
        <w:rPr>
          <w:rFonts w:asciiTheme="minorHAnsi" w:hAnsiTheme="minorHAnsi" w:cstheme="minorHAnsi"/>
          <w:color w:val="000000" w:themeColor="text1"/>
          <w:lang w:val="et-EE"/>
        </w:rPr>
        <w:t>;</w:t>
      </w:r>
      <w:r w:rsidR="003C27A5" w:rsidRPr="00054DBB">
        <w:rPr>
          <w:rFonts w:asciiTheme="minorHAnsi" w:hAnsiTheme="minorHAnsi" w:cstheme="minorHAnsi"/>
          <w:color w:val="000000" w:themeColor="text1"/>
        </w:rPr>
        <w:t xml:space="preserve"> </w:t>
      </w:r>
    </w:p>
    <w:p w14:paraId="02588B92" w14:textId="6D2CE26F" w:rsidR="003C27A5" w:rsidRPr="00054DBB" w:rsidRDefault="00834E40" w:rsidP="00405378">
      <w:pPr>
        <w:pStyle w:val="NormalWeb"/>
        <w:numPr>
          <w:ilvl w:val="0"/>
          <w:numId w:val="18"/>
        </w:numPr>
        <w:spacing w:before="0" w:beforeAutospacing="0" w:after="0" w:afterAutospacing="0"/>
        <w:ind w:left="714" w:hanging="357"/>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k</w:t>
      </w:r>
      <w:r w:rsidR="003C27A5" w:rsidRPr="00054DBB">
        <w:rPr>
          <w:rFonts w:asciiTheme="minorHAnsi" w:hAnsiTheme="minorHAnsi" w:cstheme="minorHAnsi"/>
          <w:color w:val="000000" w:themeColor="text1"/>
        </w:rPr>
        <w:t>eskkonna- ja kliimasõbralike (sh bio- ja ringmajandust propageerivate) lahenduste väljatöötamine ning rakendamine</w:t>
      </w:r>
      <w:r w:rsidRPr="00054DBB">
        <w:rPr>
          <w:rFonts w:asciiTheme="minorHAnsi" w:hAnsiTheme="minorHAnsi" w:cstheme="minorHAnsi"/>
          <w:color w:val="000000" w:themeColor="text1"/>
          <w:lang w:val="et-EE"/>
        </w:rPr>
        <w:t>;</w:t>
      </w:r>
      <w:r w:rsidR="003C27A5" w:rsidRPr="00054DBB">
        <w:rPr>
          <w:rFonts w:asciiTheme="minorHAnsi" w:hAnsiTheme="minorHAnsi" w:cstheme="minorHAnsi"/>
          <w:color w:val="000000" w:themeColor="text1"/>
        </w:rPr>
        <w:t xml:space="preserve"> </w:t>
      </w:r>
    </w:p>
    <w:p w14:paraId="04003E4E" w14:textId="7745A3D3" w:rsidR="003C27A5" w:rsidRPr="00054DBB" w:rsidRDefault="00834E40" w:rsidP="00405378">
      <w:pPr>
        <w:pStyle w:val="NormalWeb"/>
        <w:numPr>
          <w:ilvl w:val="0"/>
          <w:numId w:val="18"/>
        </w:numPr>
        <w:spacing w:before="0" w:beforeAutospacing="0" w:after="0" w:afterAutospacing="0"/>
        <w:ind w:left="714" w:hanging="357"/>
        <w:jc w:val="both"/>
        <w:rPr>
          <w:rFonts w:asciiTheme="minorHAnsi" w:hAnsiTheme="minorHAnsi" w:cstheme="minorHAnsi"/>
          <w:color w:val="000000" w:themeColor="text1"/>
        </w:rPr>
      </w:pPr>
      <w:r w:rsidRPr="00054DBB">
        <w:rPr>
          <w:rFonts w:asciiTheme="minorHAnsi" w:hAnsiTheme="minorHAnsi" w:cstheme="minorHAnsi"/>
          <w:color w:val="000000" w:themeColor="text1"/>
          <w:lang w:val="et-EE"/>
        </w:rPr>
        <w:t>m</w:t>
      </w:r>
      <w:r w:rsidR="003C27A5" w:rsidRPr="00054DBB">
        <w:rPr>
          <w:rFonts w:asciiTheme="minorHAnsi" w:hAnsiTheme="minorHAnsi" w:cstheme="minorHAnsi"/>
          <w:color w:val="000000" w:themeColor="text1"/>
        </w:rPr>
        <w:t>aaelu positiivse kuvandi säilitamine ja propageerimine, sh arukate külade edendamine</w:t>
      </w:r>
      <w:r w:rsidRPr="00054DBB">
        <w:rPr>
          <w:rFonts w:asciiTheme="minorHAnsi" w:hAnsiTheme="minorHAnsi" w:cstheme="minorHAnsi"/>
          <w:color w:val="000000" w:themeColor="text1"/>
          <w:lang w:val="et-EE"/>
        </w:rPr>
        <w:t>.</w:t>
      </w:r>
      <w:r w:rsidR="003C27A5" w:rsidRPr="00054DBB">
        <w:rPr>
          <w:rFonts w:asciiTheme="minorHAnsi" w:hAnsiTheme="minorHAnsi" w:cstheme="minorHAnsi"/>
          <w:color w:val="000000" w:themeColor="text1"/>
        </w:rPr>
        <w:t xml:space="preserve"> </w:t>
      </w:r>
    </w:p>
    <w:p w14:paraId="4551CC4F" w14:textId="77777777" w:rsidR="0036487A" w:rsidRPr="00054DBB" w:rsidRDefault="0036487A" w:rsidP="0036487A">
      <w:pPr>
        <w:pStyle w:val="NormalWeb"/>
        <w:spacing w:before="0" w:beforeAutospacing="0" w:after="0" w:afterAutospacing="0"/>
        <w:ind w:left="714"/>
        <w:jc w:val="both"/>
        <w:rPr>
          <w:rFonts w:asciiTheme="minorHAnsi" w:hAnsiTheme="minorHAnsi" w:cstheme="minorHAnsi"/>
          <w:color w:val="000000" w:themeColor="text1"/>
        </w:rPr>
      </w:pPr>
    </w:p>
    <w:p w14:paraId="26BB10F4" w14:textId="7B7D3E97" w:rsidR="009D599F" w:rsidRPr="00054DBB" w:rsidRDefault="009D599F" w:rsidP="00834E40">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lang w:val="et-EE"/>
        </w:rPr>
        <w:t>P</w:t>
      </w:r>
      <w:r w:rsidRPr="00054DBB">
        <w:rPr>
          <w:rFonts w:asciiTheme="minorHAnsi" w:hAnsiTheme="minorHAnsi" w:cstheme="minorHAnsi"/>
        </w:rPr>
        <w:t xml:space="preserve">erioodil 2023–2027 </w:t>
      </w:r>
      <w:r w:rsidRPr="00054DBB">
        <w:rPr>
          <w:rFonts w:asciiTheme="minorHAnsi" w:hAnsiTheme="minorHAnsi" w:cstheme="minorHAnsi"/>
          <w:lang w:val="et-EE"/>
        </w:rPr>
        <w:t xml:space="preserve">rakendatakse </w:t>
      </w:r>
      <w:r w:rsidRPr="00054DBB">
        <w:rPr>
          <w:rFonts w:asciiTheme="minorHAnsi" w:hAnsiTheme="minorHAnsi" w:cstheme="minorHAnsi"/>
        </w:rPr>
        <w:t xml:space="preserve">lisaks LEADER-meetme </w:t>
      </w:r>
      <w:r w:rsidR="00463CB3" w:rsidRPr="00054DBB">
        <w:rPr>
          <w:rFonts w:asciiTheme="minorHAnsi" w:hAnsiTheme="minorHAnsi" w:cstheme="minorHAnsi"/>
        </w:rPr>
        <w:t xml:space="preserve">(EAFRD) </w:t>
      </w:r>
      <w:r w:rsidRPr="00054DBB">
        <w:rPr>
          <w:rFonts w:asciiTheme="minorHAnsi" w:hAnsiTheme="minorHAnsi" w:cstheme="minorHAnsi"/>
        </w:rPr>
        <w:t>vahenditele ka Euroopa Sotsiaalfond</w:t>
      </w:r>
      <w:r w:rsidRPr="00054DBB">
        <w:rPr>
          <w:rFonts w:asciiTheme="minorHAnsi" w:hAnsiTheme="minorHAnsi" w:cstheme="minorHAnsi"/>
          <w:lang w:val="et-EE"/>
        </w:rPr>
        <w:t>+</w:t>
      </w:r>
      <w:r w:rsidRPr="00054DBB">
        <w:rPr>
          <w:rFonts w:asciiTheme="minorHAnsi" w:hAnsiTheme="minorHAnsi" w:cstheme="minorHAnsi"/>
        </w:rPr>
        <w:t xml:space="preserve"> omi. Kohalike tegevusrühmade toetatavad tegevused peavad panustama vähemalt ühte järgmistest eesmärkidest:</w:t>
      </w:r>
    </w:p>
    <w:p w14:paraId="342BE3C2" w14:textId="77777777" w:rsidR="009D599F" w:rsidRPr="00054DBB" w:rsidRDefault="009D599F" w:rsidP="00405378">
      <w:pPr>
        <w:pStyle w:val="NormalWeb"/>
        <w:numPr>
          <w:ilvl w:val="0"/>
          <w:numId w:val="19"/>
        </w:numPr>
        <w:spacing w:before="0" w:beforeAutospacing="0" w:after="0" w:afterAutospacing="0"/>
        <w:jc w:val="both"/>
        <w:rPr>
          <w:rFonts w:asciiTheme="minorHAnsi" w:hAnsiTheme="minorHAnsi" w:cstheme="minorHAnsi"/>
        </w:rPr>
      </w:pPr>
      <w:r w:rsidRPr="00054DBB">
        <w:rPr>
          <w:rFonts w:asciiTheme="minorHAnsi" w:hAnsiTheme="minorHAnsi" w:cstheme="minorHAnsi"/>
        </w:rPr>
        <w:lastRenderedPageBreak/>
        <w:t>pikaajalise hoolduse teenuste kättesaadavuse ja kvaliteedi parandamine ning hoolduskoormuse leevendamine;</w:t>
      </w:r>
    </w:p>
    <w:p w14:paraId="65329CF2" w14:textId="7A1AFF70" w:rsidR="005C147A" w:rsidRPr="00054DBB" w:rsidRDefault="009D599F" w:rsidP="00405378">
      <w:pPr>
        <w:pStyle w:val="NormalWeb"/>
        <w:numPr>
          <w:ilvl w:val="0"/>
          <w:numId w:val="19"/>
        </w:numPr>
        <w:spacing w:before="0" w:beforeAutospacing="0" w:after="0" w:afterAutospacing="0"/>
        <w:jc w:val="both"/>
        <w:rPr>
          <w:rFonts w:asciiTheme="minorHAnsi" w:hAnsiTheme="minorHAnsi" w:cstheme="minorHAnsi"/>
        </w:rPr>
      </w:pPr>
      <w:r w:rsidRPr="00054DBB">
        <w:rPr>
          <w:rFonts w:asciiTheme="minorHAnsi" w:hAnsiTheme="minorHAnsi" w:cstheme="minorHAnsi"/>
        </w:rPr>
        <w:t>inimväärikuse tagamine ning sotsiaalse kaasatuse suurendamine.</w:t>
      </w:r>
    </w:p>
    <w:p w14:paraId="7A789FF3" w14:textId="72ED6582" w:rsidR="00553705" w:rsidRPr="00054DBB" w:rsidRDefault="003C27A5" w:rsidP="00834E40">
      <w:pPr>
        <w:pStyle w:val="NormalWeb"/>
        <w:jc w:val="both"/>
        <w:rPr>
          <w:rFonts w:asciiTheme="minorHAnsi" w:hAnsiTheme="minorHAnsi" w:cstheme="minorHAnsi"/>
          <w:color w:val="000000" w:themeColor="text1"/>
        </w:rPr>
      </w:pPr>
      <w:r w:rsidRPr="00054DBB">
        <w:rPr>
          <w:rFonts w:asciiTheme="minorHAnsi" w:hAnsiTheme="minorHAnsi" w:cstheme="minorHAnsi"/>
          <w:color w:val="000000" w:themeColor="text1"/>
        </w:rPr>
        <w:t xml:space="preserve">Strateegia koostamist alustati 2022. </w:t>
      </w:r>
      <w:r w:rsidR="00834E40" w:rsidRPr="00054DBB">
        <w:rPr>
          <w:rFonts w:asciiTheme="minorHAnsi" w:hAnsiTheme="minorHAnsi" w:cstheme="minorHAnsi"/>
          <w:color w:val="000000" w:themeColor="text1"/>
          <w:lang w:val="et-EE"/>
        </w:rPr>
        <w:t>aasta märtsis</w:t>
      </w:r>
      <w:r w:rsidRPr="00054DBB">
        <w:rPr>
          <w:rFonts w:asciiTheme="minorHAnsi" w:hAnsiTheme="minorHAnsi" w:cstheme="minorHAnsi"/>
          <w:color w:val="000000" w:themeColor="text1"/>
        </w:rPr>
        <w:t xml:space="preserve"> piirkonna ettevõtjate, kolmanda sektori organisatsioonide ja omavalitsuse esindajate koostöös. </w:t>
      </w:r>
    </w:p>
    <w:p w14:paraId="101F5E4B" w14:textId="25FB9170" w:rsidR="00553705" w:rsidRPr="00054DBB" w:rsidRDefault="00E555EC" w:rsidP="0036487A">
      <w:pPr>
        <w:pStyle w:val="NormalWeb"/>
        <w:spacing w:before="0" w:beforeAutospacing="0" w:after="120" w:afterAutospacing="0"/>
        <w:jc w:val="both"/>
        <w:rPr>
          <w:rFonts w:asciiTheme="minorHAnsi" w:hAnsiTheme="minorHAnsi" w:cstheme="minorHAnsi"/>
        </w:rPr>
      </w:pPr>
      <w:r w:rsidRPr="00054DBB">
        <w:rPr>
          <w:rFonts w:asciiTheme="minorHAnsi" w:hAnsiTheme="minorHAnsi" w:cstheme="minorHAnsi"/>
          <w:lang w:val="et-EE"/>
        </w:rPr>
        <w:t xml:space="preserve">Esimese tegevusena viidi läbi </w:t>
      </w:r>
      <w:r w:rsidR="00950EB8" w:rsidRPr="00054DBB">
        <w:rPr>
          <w:rFonts w:asciiTheme="minorHAnsi" w:hAnsiTheme="minorHAnsi" w:cstheme="minorHAnsi"/>
          <w:lang w:val="et-EE"/>
        </w:rPr>
        <w:t xml:space="preserve">lõppeva perioodi </w:t>
      </w:r>
      <w:r w:rsidRPr="00054DBB">
        <w:rPr>
          <w:rFonts w:asciiTheme="minorHAnsi" w:hAnsiTheme="minorHAnsi" w:cstheme="minorHAnsi"/>
          <w:lang w:val="et-EE"/>
        </w:rPr>
        <w:t xml:space="preserve">mõju-uuring </w:t>
      </w:r>
      <w:r w:rsidRPr="00054DBB">
        <w:rPr>
          <w:rFonts w:asciiTheme="minorHAnsi" w:hAnsiTheme="minorHAnsi" w:cstheme="minorHAnsi"/>
          <w:b/>
          <w:bCs/>
          <w:lang w:val="et-EE"/>
        </w:rPr>
        <w:t xml:space="preserve">(Lisa 1. </w:t>
      </w:r>
      <w:r w:rsidR="00950EB8" w:rsidRPr="00054DBB">
        <w:rPr>
          <w:rFonts w:asciiTheme="minorHAnsi" w:hAnsiTheme="minorHAnsi" w:cstheme="minorHAnsi"/>
          <w:b/>
          <w:bCs/>
          <w:lang w:val="et-EE"/>
        </w:rPr>
        <w:t>MTÜ Kodukant Läänemaa LEADER meetmete mõjude analüüs perioodil 2014-2020+</w:t>
      </w:r>
      <w:r w:rsidRPr="00054DBB">
        <w:rPr>
          <w:rFonts w:asciiTheme="minorHAnsi" w:hAnsiTheme="minorHAnsi" w:cstheme="minorHAnsi"/>
          <w:b/>
          <w:bCs/>
          <w:lang w:val="et-EE"/>
        </w:rPr>
        <w:t>).</w:t>
      </w:r>
      <w:r w:rsidRPr="00054DBB">
        <w:rPr>
          <w:rFonts w:asciiTheme="minorHAnsi" w:hAnsiTheme="minorHAnsi" w:cstheme="minorHAnsi"/>
          <w:lang w:val="et-EE"/>
        </w:rPr>
        <w:t xml:space="preserve"> </w:t>
      </w:r>
      <w:r w:rsidR="00553705" w:rsidRPr="00054DBB">
        <w:rPr>
          <w:rFonts w:asciiTheme="minorHAnsi" w:hAnsiTheme="minorHAnsi" w:cstheme="minorHAnsi"/>
        </w:rPr>
        <w:t>Mõju</w:t>
      </w:r>
      <w:r w:rsidR="00553705" w:rsidRPr="00054DBB">
        <w:rPr>
          <w:rFonts w:asciiTheme="minorHAnsi" w:hAnsiTheme="minorHAnsi" w:cstheme="minorHAnsi"/>
          <w:lang w:val="et-EE"/>
        </w:rPr>
        <w:t>-uuringu</w:t>
      </w:r>
      <w:r w:rsidR="00553705" w:rsidRPr="00054DBB">
        <w:rPr>
          <w:rFonts w:asciiTheme="minorHAnsi" w:hAnsiTheme="minorHAnsi" w:cstheme="minorHAnsi"/>
        </w:rPr>
        <w:t xml:space="preserve"> eesmärk o</w:t>
      </w:r>
      <w:r w:rsidR="00553705" w:rsidRPr="00054DBB">
        <w:rPr>
          <w:rFonts w:asciiTheme="minorHAnsi" w:hAnsiTheme="minorHAnsi" w:cstheme="minorHAnsi"/>
          <w:lang w:val="et-EE"/>
        </w:rPr>
        <w:t>li</w:t>
      </w:r>
      <w:r w:rsidR="00553705" w:rsidRPr="00054DBB">
        <w:rPr>
          <w:rFonts w:asciiTheme="minorHAnsi" w:hAnsiTheme="minorHAnsi" w:cstheme="minorHAnsi"/>
        </w:rPr>
        <w:t xml:space="preserve"> hinnata MTÜ Kodukant Läänemaa strateegia aastateks 2014-2020+ elluviimist</w:t>
      </w:r>
      <w:r w:rsidR="00E7414A" w:rsidRPr="00054DBB">
        <w:rPr>
          <w:rFonts w:asciiTheme="minorHAnsi" w:hAnsiTheme="minorHAnsi" w:cstheme="minorHAnsi"/>
        </w:rPr>
        <w:t>,</w:t>
      </w:r>
      <w:r w:rsidR="00553705" w:rsidRPr="00054DBB">
        <w:rPr>
          <w:rFonts w:asciiTheme="minorHAnsi" w:hAnsiTheme="minorHAnsi" w:cstheme="minorHAnsi"/>
        </w:rPr>
        <w:t xml:space="preserve"> sh kuidas on LEADER meetmete kaudu perioodil 2014-2021 toetatud projektid aidanud kaasa strateegias seatud eesmärkide täitmisele. </w:t>
      </w:r>
    </w:p>
    <w:p w14:paraId="2C054087" w14:textId="431FF48D" w:rsidR="00E555EC" w:rsidRPr="00054DBB" w:rsidRDefault="00E555EC" w:rsidP="0036487A">
      <w:pPr>
        <w:pStyle w:val="NormalWeb"/>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rPr>
        <w:t xml:space="preserve">Samuti koostati eraldi tegevuspiirkonna </w:t>
      </w:r>
      <w:r w:rsidRPr="00054DBB">
        <w:rPr>
          <w:rFonts w:asciiTheme="minorHAnsi" w:hAnsiTheme="minorHAnsi" w:cstheme="minorHAnsi"/>
          <w:color w:val="000000" w:themeColor="text1"/>
          <w:lang w:val="et-EE"/>
        </w:rPr>
        <w:t>analüüs (</w:t>
      </w:r>
      <w:r w:rsidRPr="00054DBB">
        <w:rPr>
          <w:rFonts w:asciiTheme="minorHAnsi" w:hAnsiTheme="minorHAnsi" w:cstheme="minorHAnsi"/>
          <w:b/>
          <w:bCs/>
          <w:color w:val="000000" w:themeColor="text1"/>
          <w:lang w:val="et-EE"/>
        </w:rPr>
        <w:t>Lisa 2. Tegevuspiirkonna analüüs</w:t>
      </w:r>
      <w:r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rPr>
        <w:t xml:space="preserve">, milles </w:t>
      </w:r>
      <w:r w:rsidRPr="00054DBB">
        <w:rPr>
          <w:rFonts w:asciiTheme="minorHAnsi" w:hAnsiTheme="minorHAnsi" w:cstheme="minorHAnsi"/>
          <w:color w:val="000000" w:themeColor="text1"/>
          <w:lang w:val="et-EE"/>
        </w:rPr>
        <w:t>kirjeldati tegevuspiirkonna</w:t>
      </w:r>
      <w:r w:rsidR="00834E40" w:rsidRPr="00054DBB">
        <w:rPr>
          <w:rFonts w:asciiTheme="minorHAnsi" w:hAnsiTheme="minorHAnsi" w:cstheme="minorHAnsi"/>
          <w:color w:val="000000" w:themeColor="text1"/>
          <w:lang w:val="et-EE"/>
        </w:rPr>
        <w:t xml:space="preserve"> asustust,</w:t>
      </w:r>
      <w:r w:rsidRPr="00054DBB">
        <w:rPr>
          <w:rFonts w:asciiTheme="minorHAnsi" w:hAnsiTheme="minorHAnsi" w:cstheme="minorHAnsi"/>
          <w:color w:val="000000" w:themeColor="text1"/>
        </w:rPr>
        <w:t xml:space="preserve"> rahvastikku, </w:t>
      </w:r>
      <w:r w:rsidR="00834E40" w:rsidRPr="00054DBB">
        <w:rPr>
          <w:rFonts w:asciiTheme="minorHAnsi" w:hAnsiTheme="minorHAnsi" w:cstheme="minorHAnsi"/>
          <w:color w:val="000000" w:themeColor="text1"/>
          <w:lang w:val="et-EE"/>
        </w:rPr>
        <w:t xml:space="preserve">ettevõtlust ja tööhõivet, elukeskkonda jt </w:t>
      </w:r>
      <w:r w:rsidRPr="00054DBB">
        <w:rPr>
          <w:rFonts w:asciiTheme="minorHAnsi" w:hAnsiTheme="minorHAnsi" w:cstheme="minorHAnsi"/>
          <w:color w:val="000000" w:themeColor="text1"/>
        </w:rPr>
        <w:t>sotsiaalmajanduslikke näitajaid</w:t>
      </w:r>
      <w:r w:rsidRPr="00054DBB">
        <w:rPr>
          <w:rFonts w:asciiTheme="minorHAnsi" w:hAnsiTheme="minorHAnsi" w:cstheme="minorHAnsi"/>
          <w:color w:val="000000" w:themeColor="text1"/>
          <w:lang w:val="et-EE"/>
        </w:rPr>
        <w:t xml:space="preserve">. </w:t>
      </w:r>
    </w:p>
    <w:p w14:paraId="7E3CA7D5" w14:textId="77777777" w:rsidR="009F7354" w:rsidRPr="00054DBB" w:rsidRDefault="009F7354" w:rsidP="0036487A">
      <w:pPr>
        <w:pStyle w:val="NormalWeb"/>
        <w:jc w:val="both"/>
        <w:rPr>
          <w:rFonts w:asciiTheme="minorHAnsi" w:hAnsiTheme="minorHAnsi" w:cstheme="minorHAnsi"/>
          <w:b/>
          <w:bCs/>
          <w:color w:val="000000" w:themeColor="text1"/>
        </w:rPr>
      </w:pPr>
      <w:r w:rsidRPr="00054DBB">
        <w:rPr>
          <w:rFonts w:asciiTheme="minorHAnsi" w:hAnsiTheme="minorHAnsi" w:cstheme="minorHAnsi"/>
          <w:color w:val="000000" w:themeColor="text1"/>
        </w:rPr>
        <w:t xml:space="preserve">Sisendi saamiseks ja sihtgruppide arvamuse väljaselgitamiseks viidi läbi mitmeid seminare ning arutelusid </w:t>
      </w:r>
      <w:r w:rsidRPr="00054DBB">
        <w:rPr>
          <w:rFonts w:asciiTheme="minorHAnsi" w:hAnsiTheme="minorHAnsi" w:cstheme="minorHAnsi"/>
          <w:b/>
          <w:bCs/>
          <w:color w:val="000000" w:themeColor="text1"/>
        </w:rPr>
        <w:t xml:space="preserve">(Lisa </w:t>
      </w:r>
      <w:r w:rsidRPr="00054DBB">
        <w:rPr>
          <w:rFonts w:asciiTheme="minorHAnsi" w:hAnsiTheme="minorHAnsi" w:cstheme="minorHAnsi"/>
          <w:b/>
          <w:bCs/>
          <w:color w:val="000000" w:themeColor="text1"/>
          <w:lang w:val="et-EE"/>
        </w:rPr>
        <w:t>3</w:t>
      </w:r>
      <w:r w:rsidRPr="00054DBB">
        <w:rPr>
          <w:rFonts w:asciiTheme="minorHAnsi" w:hAnsiTheme="minorHAnsi" w:cstheme="minorHAnsi"/>
          <w:b/>
          <w:bCs/>
          <w:color w:val="000000" w:themeColor="text1"/>
        </w:rPr>
        <w:t xml:space="preserve">. Strateegia koostamise protsess). </w:t>
      </w:r>
    </w:p>
    <w:p w14:paraId="77DBCE23" w14:textId="50DB0ADD" w:rsidR="00E81F18" w:rsidRPr="00054DBB" w:rsidRDefault="00E81F18" w:rsidP="0036487A">
      <w:pPr>
        <w:pStyle w:val="NormalWeb"/>
        <w:jc w:val="both"/>
        <w:rPr>
          <w:rFonts w:asciiTheme="minorHAnsi" w:hAnsiTheme="minorHAnsi" w:cstheme="minorHAnsi"/>
          <w:b/>
          <w:bCs/>
          <w:color w:val="000000" w:themeColor="text1"/>
        </w:rPr>
      </w:pPr>
      <w:r w:rsidRPr="00054DBB">
        <w:rPr>
          <w:rFonts w:asciiTheme="minorHAnsi" w:hAnsiTheme="minorHAnsi" w:cstheme="minorHAnsi"/>
          <w:color w:val="000000" w:themeColor="text1"/>
        </w:rPr>
        <w:t>Samuti on kirjeldatud strateegia seos teiste riiklike ja piirkondlike arengudokumentidega</w:t>
      </w:r>
      <w:r w:rsidRPr="00054DBB">
        <w:rPr>
          <w:rFonts w:asciiTheme="minorHAnsi" w:hAnsiTheme="minorHAnsi" w:cstheme="minorHAnsi"/>
          <w:b/>
          <w:bCs/>
          <w:color w:val="000000" w:themeColor="text1"/>
        </w:rPr>
        <w:t xml:space="preserve"> (Lisa 4. Strateegia seos teiste arengudokumentidega).</w:t>
      </w:r>
    </w:p>
    <w:p w14:paraId="554CC117" w14:textId="12B2F2BF" w:rsidR="00157BE3" w:rsidRPr="00054DBB" w:rsidRDefault="00E81F18" w:rsidP="0036487A">
      <w:pPr>
        <w:pStyle w:val="NormalWeb"/>
        <w:jc w:val="both"/>
        <w:rPr>
          <w:rFonts w:asciiTheme="minorHAnsi" w:hAnsiTheme="minorHAnsi" w:cstheme="minorHAnsi"/>
          <w:b/>
          <w:bCs/>
          <w:color w:val="808080" w:themeColor="background1" w:themeShade="80"/>
        </w:rPr>
      </w:pPr>
      <w:r w:rsidRPr="00054DBB">
        <w:rPr>
          <w:rFonts w:asciiTheme="minorHAnsi" w:hAnsiTheme="minorHAnsi" w:cstheme="minorHAnsi"/>
          <w:color w:val="000000" w:themeColor="text1"/>
        </w:rPr>
        <w:t xml:space="preserve">Strateegiadokument koosneb </w:t>
      </w:r>
      <w:r w:rsidR="00B70C72" w:rsidRPr="00054DBB">
        <w:rPr>
          <w:rFonts w:asciiTheme="minorHAnsi" w:hAnsiTheme="minorHAnsi" w:cstheme="minorHAnsi"/>
          <w:color w:val="000000" w:themeColor="text1"/>
        </w:rPr>
        <w:t>kolmest</w:t>
      </w:r>
      <w:r w:rsidRPr="00054DBB">
        <w:rPr>
          <w:rFonts w:asciiTheme="minorHAnsi" w:hAnsiTheme="minorHAnsi" w:cstheme="minorHAnsi"/>
          <w:color w:val="000000" w:themeColor="text1"/>
        </w:rPr>
        <w:t xml:space="preserve"> osast. Esimeses osas on välja toodud piirkonna strateegia</w:t>
      </w:r>
      <w:r w:rsidR="00CF06BC" w:rsidRPr="00054DBB">
        <w:rPr>
          <w:rFonts w:asciiTheme="minorHAnsi" w:hAnsiTheme="minorHAnsi" w:cstheme="minorHAnsi"/>
          <w:color w:val="000000" w:themeColor="text1"/>
        </w:rPr>
        <w:t>:</w:t>
      </w:r>
      <w:r w:rsidRPr="00054DBB">
        <w:rPr>
          <w:rFonts w:asciiTheme="minorHAnsi" w:hAnsiTheme="minorHAnsi" w:cstheme="minorHAnsi"/>
          <w:color w:val="000000" w:themeColor="text1"/>
        </w:rPr>
        <w:t xml:space="preserve"> visioon, eesmärgid, mõõdikud ja toetusmeetmed. Teine osa sisaldab strateegia elluviimise kirjeldust</w:t>
      </w:r>
      <w:r w:rsidR="00CF06BC" w:rsidRPr="00054DBB">
        <w:rPr>
          <w:rFonts w:asciiTheme="minorHAnsi" w:hAnsiTheme="minorHAnsi" w:cstheme="minorHAnsi"/>
          <w:color w:val="000000" w:themeColor="text1"/>
        </w:rPr>
        <w:t>:</w:t>
      </w:r>
      <w:r w:rsidRPr="00054DBB">
        <w:rPr>
          <w:rFonts w:asciiTheme="minorHAnsi" w:hAnsiTheme="minorHAnsi" w:cstheme="minorHAnsi"/>
          <w:color w:val="000000" w:themeColor="text1"/>
        </w:rPr>
        <w:t xml:space="preserve"> rahastamiskava, taotlusvoorude ja hindamise korraldus, hindamiskriteeriumid</w:t>
      </w:r>
      <w:r w:rsidR="00B70C72" w:rsidRPr="00054DBB">
        <w:rPr>
          <w:rFonts w:asciiTheme="minorHAnsi" w:hAnsiTheme="minorHAnsi" w:cstheme="minorHAnsi"/>
          <w:color w:val="000000" w:themeColor="text1"/>
        </w:rPr>
        <w:t xml:space="preserve">. </w:t>
      </w:r>
      <w:r w:rsidR="00B70C72" w:rsidRPr="00054DBB">
        <w:rPr>
          <w:rFonts w:asciiTheme="minorHAnsi" w:hAnsiTheme="minorHAnsi" w:cstheme="minorHAnsi"/>
        </w:rPr>
        <w:t xml:space="preserve">Kolmas osa keskendub seiresüsteemi kirjeldusele. </w:t>
      </w:r>
    </w:p>
    <w:p w14:paraId="177807AB" w14:textId="77777777" w:rsidR="00157BE3" w:rsidRPr="00054DBB" w:rsidRDefault="00157BE3" w:rsidP="00157BE3">
      <w:pPr>
        <w:pStyle w:val="NormalWeb"/>
        <w:rPr>
          <w:rFonts w:asciiTheme="minorHAnsi" w:hAnsiTheme="minorHAnsi" w:cstheme="minorHAnsi"/>
        </w:rPr>
      </w:pPr>
    </w:p>
    <w:p w14:paraId="56CA39A4" w14:textId="77777777" w:rsidR="00157BE3" w:rsidRPr="00054DBB" w:rsidRDefault="00157BE3" w:rsidP="00157BE3">
      <w:pPr>
        <w:pStyle w:val="NormalWeb"/>
        <w:rPr>
          <w:rFonts w:asciiTheme="minorHAnsi" w:hAnsiTheme="minorHAnsi" w:cstheme="minorHAnsi"/>
        </w:rPr>
      </w:pPr>
    </w:p>
    <w:p w14:paraId="7F88ECBD" w14:textId="4F46783B" w:rsidR="00EA34F2" w:rsidRPr="00054DBB" w:rsidRDefault="00916ECD" w:rsidP="0036487A">
      <w:pPr>
        <w:pStyle w:val="Heading1"/>
        <w:rPr>
          <w:rFonts w:asciiTheme="minorHAnsi" w:hAnsiTheme="minorHAnsi" w:cstheme="minorHAnsi"/>
          <w:color w:val="C0504D" w:themeColor="accent2"/>
        </w:rPr>
      </w:pPr>
      <w:bookmarkStart w:id="7" w:name="_Toc136438864"/>
      <w:r w:rsidRPr="00054DBB">
        <w:rPr>
          <w:rFonts w:asciiTheme="minorHAnsi" w:hAnsiTheme="minorHAnsi" w:cstheme="minorHAnsi"/>
          <w:color w:val="C0504D" w:themeColor="accent2"/>
          <w:lang w:val="et-EE"/>
        </w:rPr>
        <w:lastRenderedPageBreak/>
        <w:t>Strateegia</w:t>
      </w:r>
      <w:bookmarkEnd w:id="7"/>
    </w:p>
    <w:p w14:paraId="1EC20B19" w14:textId="0BC48B4D" w:rsidR="00E81F18" w:rsidRPr="00054DBB" w:rsidRDefault="00E81F18" w:rsidP="0036487A">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MTÜ </w:t>
      </w:r>
      <w:r w:rsidRPr="00054DBB">
        <w:rPr>
          <w:rFonts w:asciiTheme="minorHAnsi" w:hAnsiTheme="minorHAnsi" w:cstheme="minorHAnsi"/>
          <w:lang w:val="et-EE"/>
        </w:rPr>
        <w:t>Kodukant Läänemaa</w:t>
      </w:r>
      <w:r w:rsidRPr="00054DBB">
        <w:rPr>
          <w:rFonts w:asciiTheme="minorHAnsi" w:hAnsiTheme="minorHAnsi" w:cstheme="minorHAnsi"/>
        </w:rPr>
        <w:t xml:space="preserve"> strateegia koostamisel on arvestatud LEADER-sekkumise üld- ja</w:t>
      </w:r>
      <w:r w:rsidR="00163D5B" w:rsidRPr="00054DBB">
        <w:rPr>
          <w:rFonts w:asciiTheme="minorHAnsi" w:hAnsiTheme="minorHAnsi" w:cstheme="minorHAnsi"/>
        </w:rPr>
        <w:t xml:space="preserve"> </w:t>
      </w:r>
      <w:r w:rsidRPr="00054DBB">
        <w:rPr>
          <w:rFonts w:asciiTheme="minorHAnsi" w:hAnsiTheme="minorHAnsi" w:cstheme="minorHAnsi"/>
        </w:rPr>
        <w:t xml:space="preserve">erieesmärke, </w:t>
      </w:r>
      <w:r w:rsidRPr="00054DBB">
        <w:rPr>
          <w:rFonts w:asciiTheme="minorHAnsi" w:hAnsiTheme="minorHAnsi" w:cstheme="minorHAnsi"/>
          <w:lang w:val="et-EE"/>
        </w:rPr>
        <w:t xml:space="preserve">lõppeva perioodi mõju-uuringut, </w:t>
      </w:r>
      <w:r w:rsidRPr="00054DBB">
        <w:rPr>
          <w:rFonts w:asciiTheme="minorHAnsi" w:hAnsiTheme="minorHAnsi" w:cstheme="minorHAnsi"/>
        </w:rPr>
        <w:t>tegevuspiirkonna analüüsi,</w:t>
      </w:r>
      <w:r w:rsidR="00CF06BC" w:rsidRPr="00054DBB">
        <w:rPr>
          <w:rFonts w:asciiTheme="minorHAnsi" w:hAnsiTheme="minorHAnsi" w:cstheme="minorHAnsi"/>
        </w:rPr>
        <w:t xml:space="preserve"> </w:t>
      </w:r>
      <w:r w:rsidRPr="00054DBB">
        <w:rPr>
          <w:rFonts w:asciiTheme="minorHAnsi" w:hAnsiTheme="minorHAnsi" w:cstheme="minorHAnsi"/>
        </w:rPr>
        <w:t>aruteluseminaride sisendit ning juhtrühma ettepanekuid</w:t>
      </w:r>
      <w:r w:rsidR="00CF06BC" w:rsidRPr="00054DBB">
        <w:rPr>
          <w:rFonts w:asciiTheme="minorHAnsi" w:hAnsiTheme="minorHAnsi" w:cstheme="minorHAnsi"/>
        </w:rPr>
        <w:t>. Lä</w:t>
      </w:r>
      <w:r w:rsidRPr="00054DBB">
        <w:rPr>
          <w:rFonts w:asciiTheme="minorHAnsi" w:hAnsiTheme="minorHAnsi" w:cstheme="minorHAnsi"/>
        </w:rPr>
        <w:t xml:space="preserve">htutud </w:t>
      </w:r>
      <w:r w:rsidR="00163D5B" w:rsidRPr="00054DBB">
        <w:rPr>
          <w:rFonts w:asciiTheme="minorHAnsi" w:hAnsiTheme="minorHAnsi" w:cstheme="minorHAnsi"/>
        </w:rPr>
        <w:t xml:space="preserve">on </w:t>
      </w:r>
      <w:r w:rsidRPr="00054DBB">
        <w:rPr>
          <w:rFonts w:asciiTheme="minorHAnsi" w:hAnsiTheme="minorHAnsi" w:cstheme="minorHAnsi"/>
        </w:rPr>
        <w:t xml:space="preserve">teistest piirkonda puudutavatest riikliku ja kohaliku tasemega arengudokumentidest. </w:t>
      </w:r>
    </w:p>
    <w:p w14:paraId="153070E3" w14:textId="77777777" w:rsidR="00E81F18" w:rsidRPr="00054DBB" w:rsidRDefault="00E81F18" w:rsidP="0036487A">
      <w:pPr>
        <w:pStyle w:val="NormalWeb"/>
        <w:spacing w:before="0" w:beforeAutospacing="0" w:after="0" w:afterAutospacing="0"/>
        <w:jc w:val="both"/>
        <w:rPr>
          <w:rFonts w:asciiTheme="minorHAnsi" w:hAnsiTheme="minorHAnsi" w:cstheme="minorHAnsi"/>
        </w:rPr>
      </w:pPr>
    </w:p>
    <w:p w14:paraId="7E676DC8" w14:textId="638A9C2F" w:rsidR="00E81F18" w:rsidRPr="00054DBB" w:rsidRDefault="00E81F18" w:rsidP="0036487A">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Strateegia koosneb </w:t>
      </w:r>
      <w:r w:rsidRPr="00054DBB">
        <w:rPr>
          <w:rFonts w:asciiTheme="minorHAnsi" w:hAnsiTheme="minorHAnsi" w:cstheme="minorHAnsi"/>
          <w:b/>
          <w:bCs/>
        </w:rPr>
        <w:t xml:space="preserve">visioonist </w:t>
      </w:r>
      <w:r w:rsidRPr="00054DBB">
        <w:rPr>
          <w:rFonts w:asciiTheme="minorHAnsi" w:hAnsiTheme="minorHAnsi" w:cstheme="minorHAnsi"/>
        </w:rPr>
        <w:t xml:space="preserve">(üldistav kirjeldus soovitud tulevikust), </w:t>
      </w:r>
      <w:r w:rsidRPr="00054DBB">
        <w:rPr>
          <w:rFonts w:asciiTheme="minorHAnsi" w:hAnsiTheme="minorHAnsi" w:cstheme="minorHAnsi"/>
          <w:b/>
          <w:bCs/>
        </w:rPr>
        <w:t xml:space="preserve">eesmärkidest </w:t>
      </w:r>
      <w:r w:rsidRPr="00054DBB">
        <w:rPr>
          <w:rFonts w:asciiTheme="minorHAnsi" w:hAnsiTheme="minorHAnsi" w:cstheme="minorHAnsi"/>
        </w:rPr>
        <w:t xml:space="preserve">(kirjeldus konkreetse valdkonna soovitud tulevikust), </w:t>
      </w:r>
      <w:r w:rsidRPr="00054DBB">
        <w:rPr>
          <w:rFonts w:asciiTheme="minorHAnsi" w:hAnsiTheme="minorHAnsi" w:cstheme="minorHAnsi"/>
          <w:b/>
          <w:bCs/>
        </w:rPr>
        <w:t xml:space="preserve">tulemusnäitajatest </w:t>
      </w:r>
      <w:r w:rsidRPr="00054DBB">
        <w:rPr>
          <w:rFonts w:asciiTheme="minorHAnsi" w:hAnsiTheme="minorHAnsi" w:cstheme="minorHAnsi"/>
        </w:rPr>
        <w:t xml:space="preserve">(eesmärkide saavutamist mõõtvad näitajad), </w:t>
      </w:r>
      <w:r w:rsidRPr="00054DBB">
        <w:rPr>
          <w:rFonts w:asciiTheme="minorHAnsi" w:hAnsiTheme="minorHAnsi" w:cstheme="minorHAnsi"/>
          <w:b/>
          <w:bCs/>
        </w:rPr>
        <w:t xml:space="preserve">meetmetest </w:t>
      </w:r>
      <w:r w:rsidRPr="00054DBB">
        <w:rPr>
          <w:rFonts w:asciiTheme="minorHAnsi" w:hAnsiTheme="minorHAnsi" w:cstheme="minorHAnsi"/>
        </w:rPr>
        <w:t>(eesmärkide saavutamiseks mõeldud</w:t>
      </w:r>
      <w:r w:rsidRPr="00054DBB">
        <w:rPr>
          <w:rFonts w:asciiTheme="minorHAnsi" w:hAnsiTheme="minorHAnsi" w:cstheme="minorHAnsi"/>
          <w:lang w:val="et-EE"/>
        </w:rPr>
        <w:t xml:space="preserve"> </w:t>
      </w:r>
      <w:r w:rsidRPr="00054DBB">
        <w:rPr>
          <w:rFonts w:asciiTheme="minorHAnsi" w:hAnsiTheme="minorHAnsi" w:cstheme="minorHAnsi"/>
        </w:rPr>
        <w:t>tegevuste kogum)</w:t>
      </w:r>
      <w:r w:rsidR="00163D5B" w:rsidRPr="00054DBB">
        <w:rPr>
          <w:rFonts w:asciiTheme="minorHAnsi" w:hAnsiTheme="minorHAnsi" w:cstheme="minorHAnsi"/>
        </w:rPr>
        <w:t xml:space="preserve"> </w:t>
      </w:r>
      <w:r w:rsidRPr="00054DBB">
        <w:rPr>
          <w:rFonts w:asciiTheme="minorHAnsi" w:hAnsiTheme="minorHAnsi" w:cstheme="minorHAnsi"/>
        </w:rPr>
        <w:t xml:space="preserve">ning </w:t>
      </w:r>
      <w:r w:rsidRPr="00054DBB">
        <w:rPr>
          <w:rFonts w:asciiTheme="minorHAnsi" w:hAnsiTheme="minorHAnsi" w:cstheme="minorHAnsi"/>
          <w:b/>
          <w:bCs/>
        </w:rPr>
        <w:t xml:space="preserve">väljundnäitajatest </w:t>
      </w:r>
      <w:r w:rsidRPr="00054DBB">
        <w:rPr>
          <w:rFonts w:asciiTheme="minorHAnsi" w:hAnsiTheme="minorHAnsi" w:cstheme="minorHAnsi"/>
        </w:rPr>
        <w:t>(meetmete elluviimist mõõtvad ja eelistusi esile toovad</w:t>
      </w:r>
      <w:r w:rsidRPr="00054DBB">
        <w:rPr>
          <w:rFonts w:asciiTheme="minorHAnsi" w:hAnsiTheme="minorHAnsi" w:cstheme="minorHAnsi"/>
          <w:position w:val="8"/>
        </w:rPr>
        <w:t xml:space="preserve"> </w:t>
      </w:r>
      <w:r w:rsidRPr="00054DBB">
        <w:rPr>
          <w:rFonts w:asciiTheme="minorHAnsi" w:hAnsiTheme="minorHAnsi" w:cstheme="minorHAnsi"/>
        </w:rPr>
        <w:t xml:space="preserve">näitajad). </w:t>
      </w:r>
    </w:p>
    <w:p w14:paraId="60EB9022" w14:textId="77777777" w:rsidR="00E81F18" w:rsidRPr="00054DBB" w:rsidRDefault="00E81F18" w:rsidP="0036487A">
      <w:pPr>
        <w:pStyle w:val="NormalWeb"/>
        <w:spacing w:before="0" w:beforeAutospacing="0" w:after="0" w:afterAutospacing="0"/>
        <w:jc w:val="both"/>
        <w:rPr>
          <w:rFonts w:asciiTheme="minorHAnsi" w:hAnsiTheme="minorHAnsi" w:cstheme="minorHAnsi"/>
        </w:rPr>
      </w:pPr>
    </w:p>
    <w:p w14:paraId="48055991" w14:textId="31933CA4" w:rsidR="00E81F18" w:rsidRPr="00054DBB" w:rsidRDefault="00E81F18" w:rsidP="0036487A">
      <w:pPr>
        <w:jc w:val="both"/>
        <w:rPr>
          <w:rFonts w:asciiTheme="minorHAnsi" w:hAnsiTheme="minorHAnsi" w:cstheme="minorHAnsi"/>
          <w:color w:val="000000" w:themeColor="text1"/>
        </w:rPr>
      </w:pPr>
      <w:r w:rsidRPr="00054DBB">
        <w:rPr>
          <w:rFonts w:asciiTheme="minorHAnsi" w:hAnsiTheme="minorHAnsi" w:cstheme="minorHAnsi"/>
        </w:rPr>
        <w:t>Strateegia meetmed 1</w:t>
      </w:r>
      <w:r w:rsidR="00C16C16" w:rsidRPr="00054DBB">
        <w:rPr>
          <w:rFonts w:asciiTheme="minorHAnsi" w:hAnsiTheme="minorHAnsi" w:cstheme="minorHAnsi"/>
        </w:rPr>
        <w:t xml:space="preserve"> ja </w:t>
      </w:r>
      <w:r w:rsidRPr="00054DBB">
        <w:rPr>
          <w:rFonts w:asciiTheme="minorHAnsi" w:hAnsiTheme="minorHAnsi" w:cstheme="minorHAnsi"/>
          <w:lang w:val="et-EE"/>
        </w:rPr>
        <w:t>2</w:t>
      </w:r>
      <w:r w:rsidRPr="00054DBB">
        <w:rPr>
          <w:rFonts w:asciiTheme="minorHAnsi" w:hAnsiTheme="minorHAnsi" w:cstheme="minorHAnsi"/>
        </w:rPr>
        <w:t xml:space="preserve"> on </w:t>
      </w:r>
      <w:r w:rsidRPr="00054DBB">
        <w:rPr>
          <w:rFonts w:asciiTheme="minorHAnsi" w:hAnsiTheme="minorHAnsi" w:cstheme="minorHAnsi"/>
          <w:lang w:val="et-EE"/>
        </w:rPr>
        <w:t>avatud taotlejatele</w:t>
      </w:r>
      <w:r w:rsidRPr="00054DBB">
        <w:rPr>
          <w:rFonts w:asciiTheme="minorHAnsi" w:hAnsiTheme="minorHAnsi" w:cstheme="minorHAnsi"/>
        </w:rPr>
        <w:t xml:space="preserve">, </w:t>
      </w:r>
      <w:r w:rsidRPr="00054DBB">
        <w:rPr>
          <w:rFonts w:asciiTheme="minorHAnsi" w:hAnsiTheme="minorHAnsi" w:cstheme="minorHAnsi"/>
          <w:lang w:val="et-EE"/>
        </w:rPr>
        <w:t>kolmas</w:t>
      </w:r>
      <w:r w:rsidRPr="00054DBB">
        <w:rPr>
          <w:rFonts w:asciiTheme="minorHAnsi" w:hAnsiTheme="minorHAnsi" w:cstheme="minorHAnsi"/>
        </w:rPr>
        <w:t xml:space="preserve"> on mõeldud tegevusrühmale koostööprojektide elluviimiseks. </w:t>
      </w:r>
      <w:r w:rsidRPr="00054DBB">
        <w:rPr>
          <w:rFonts w:asciiTheme="minorHAnsi" w:hAnsiTheme="minorHAnsi" w:cstheme="minorHAnsi"/>
          <w:lang w:val="et-EE"/>
        </w:rPr>
        <w:t xml:space="preserve">Meede 4 </w:t>
      </w:r>
      <w:r w:rsidRPr="00054DBB">
        <w:rPr>
          <w:rFonts w:asciiTheme="minorHAnsi" w:hAnsiTheme="minorHAnsi" w:cstheme="minorHAnsi"/>
          <w:color w:val="000000" w:themeColor="text1"/>
          <w:lang w:val="et-EE"/>
        </w:rPr>
        <w:t>t</w:t>
      </w:r>
      <w:r w:rsidRPr="00054DBB">
        <w:rPr>
          <w:rFonts w:asciiTheme="minorHAnsi" w:hAnsiTheme="minorHAnsi" w:cstheme="minorHAnsi"/>
          <w:color w:val="000000" w:themeColor="text1"/>
        </w:rPr>
        <w:t>oetuse saaja on kohalik tegevu</w:t>
      </w:r>
      <w:r w:rsidRPr="00054DBB">
        <w:rPr>
          <w:rFonts w:asciiTheme="minorHAnsi" w:hAnsiTheme="minorHAnsi" w:cstheme="minorHAnsi"/>
          <w:color w:val="000000" w:themeColor="text1"/>
          <w:lang w:val="et-EE"/>
        </w:rPr>
        <w:t xml:space="preserve">srühm </w:t>
      </w:r>
      <w:r w:rsidRPr="00054DBB">
        <w:rPr>
          <w:rFonts w:asciiTheme="minorHAnsi" w:hAnsiTheme="minorHAnsi" w:cstheme="minorHAnsi"/>
          <w:color w:val="000000" w:themeColor="text1"/>
        </w:rPr>
        <w:t xml:space="preserve">MTÜ </w:t>
      </w:r>
      <w:r w:rsidRPr="00054DBB">
        <w:rPr>
          <w:rFonts w:asciiTheme="minorHAnsi" w:hAnsiTheme="minorHAnsi" w:cstheme="minorHAnsi"/>
          <w:color w:val="000000" w:themeColor="text1"/>
          <w:lang w:val="et-EE"/>
        </w:rPr>
        <w:t>Kodukant Läänemaa, t</w:t>
      </w:r>
      <w:r w:rsidRPr="00054DBB">
        <w:rPr>
          <w:rFonts w:asciiTheme="minorHAnsi" w:hAnsiTheme="minorHAnsi" w:cstheme="minorHAnsi"/>
          <w:color w:val="000000" w:themeColor="text1"/>
        </w:rPr>
        <w:t>egevusi saavad ellu viia ettevõtted, MTÜ</w:t>
      </w:r>
      <w:r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rPr>
        <w:t xml:space="preserve">d (sh </w:t>
      </w:r>
      <w:r w:rsidRPr="00054DBB">
        <w:rPr>
          <w:rFonts w:asciiTheme="minorHAnsi" w:hAnsiTheme="minorHAnsi" w:cstheme="minorHAnsi"/>
          <w:color w:val="000000" w:themeColor="text1"/>
          <w:lang w:val="et-EE"/>
        </w:rPr>
        <w:t>KKLM</w:t>
      </w:r>
      <w:r w:rsidRPr="00054DBB">
        <w:rPr>
          <w:rFonts w:asciiTheme="minorHAnsi" w:hAnsiTheme="minorHAnsi" w:cstheme="minorHAnsi"/>
          <w:color w:val="000000" w:themeColor="text1"/>
        </w:rPr>
        <w:t>), sihtasutused ning kohalikud omavalitsused.</w:t>
      </w:r>
    </w:p>
    <w:p w14:paraId="6080B57A" w14:textId="77777777" w:rsidR="00B818CD" w:rsidRPr="00054DBB" w:rsidRDefault="00B818CD" w:rsidP="00134972">
      <w:pPr>
        <w:spacing w:before="1"/>
        <w:rPr>
          <w:rFonts w:asciiTheme="minorHAnsi" w:hAnsiTheme="minorHAnsi" w:cstheme="minorHAnsi"/>
          <w:color w:val="000000" w:themeColor="text1"/>
          <w:sz w:val="28"/>
          <w:szCs w:val="28"/>
        </w:rPr>
      </w:pPr>
    </w:p>
    <w:p w14:paraId="05412D90" w14:textId="648A1A14" w:rsidR="0080170A" w:rsidRPr="00054DBB" w:rsidRDefault="008A48E1" w:rsidP="00946EEC">
      <w:pPr>
        <w:pStyle w:val="Heading2"/>
        <w:rPr>
          <w:rFonts w:asciiTheme="minorHAnsi" w:hAnsiTheme="minorHAnsi" w:cstheme="minorHAnsi"/>
          <w:color w:val="C0504D" w:themeColor="accent2"/>
          <w:lang w:val="et-EE"/>
        </w:rPr>
      </w:pPr>
      <w:bookmarkStart w:id="8" w:name="_Toc136438865"/>
      <w:r w:rsidRPr="00054DBB">
        <w:rPr>
          <w:rFonts w:asciiTheme="minorHAnsi" w:hAnsiTheme="minorHAnsi" w:cstheme="minorHAnsi"/>
          <w:color w:val="C0504D" w:themeColor="accent2"/>
          <w:lang w:val="et-EE"/>
        </w:rPr>
        <w:t>Vis</w:t>
      </w:r>
      <w:r w:rsidR="00946EEC" w:rsidRPr="00054DBB">
        <w:rPr>
          <w:rFonts w:asciiTheme="minorHAnsi" w:hAnsiTheme="minorHAnsi" w:cstheme="minorHAnsi"/>
          <w:color w:val="C0504D" w:themeColor="accent2"/>
          <w:lang w:val="et-EE"/>
        </w:rPr>
        <w:t>i</w:t>
      </w:r>
      <w:r w:rsidRPr="00054DBB">
        <w:rPr>
          <w:rFonts w:asciiTheme="minorHAnsi" w:hAnsiTheme="minorHAnsi" w:cstheme="minorHAnsi"/>
          <w:color w:val="C0504D" w:themeColor="accent2"/>
          <w:lang w:val="et-EE"/>
        </w:rPr>
        <w:t>oon 202</w:t>
      </w:r>
      <w:r w:rsidR="00E53271" w:rsidRPr="00054DBB">
        <w:rPr>
          <w:rFonts w:asciiTheme="minorHAnsi" w:hAnsiTheme="minorHAnsi" w:cstheme="minorHAnsi"/>
          <w:color w:val="C0504D" w:themeColor="accent2"/>
          <w:lang w:val="et-EE"/>
        </w:rPr>
        <w:t>9</w:t>
      </w:r>
      <w:bookmarkEnd w:id="8"/>
    </w:p>
    <w:p w14:paraId="0248E871" w14:textId="17E3BB2B" w:rsidR="00366499" w:rsidRPr="00054DBB" w:rsidRDefault="00366499" w:rsidP="00946480">
      <w:pPr>
        <w:jc w:val="both"/>
        <w:rPr>
          <w:rFonts w:asciiTheme="minorHAnsi" w:hAnsiTheme="minorHAnsi" w:cstheme="minorHAnsi"/>
        </w:rPr>
      </w:pPr>
      <w:r w:rsidRPr="00054DBB">
        <w:rPr>
          <w:rFonts w:asciiTheme="minorHAnsi" w:hAnsiTheme="minorHAnsi" w:cstheme="minorHAnsi"/>
          <w:lang w:val="et-EE"/>
        </w:rPr>
        <w:t xml:space="preserve">Aastal 2029 on Kodukant Läänemaa tegevuspiirkond mitmekülgne ja </w:t>
      </w:r>
      <w:r w:rsidRPr="00054DBB">
        <w:rPr>
          <w:rFonts w:asciiTheme="minorHAnsi" w:hAnsiTheme="minorHAnsi" w:cstheme="minorHAnsi"/>
          <w:b/>
          <w:bCs/>
          <w:lang w:val="et-EE"/>
        </w:rPr>
        <w:t>innovaatiline</w:t>
      </w:r>
      <w:r w:rsidRPr="00054DBB">
        <w:rPr>
          <w:rFonts w:asciiTheme="minorHAnsi" w:hAnsiTheme="minorHAnsi" w:cstheme="minorHAnsi"/>
          <w:lang w:val="et-EE"/>
        </w:rPr>
        <w:t xml:space="preserve"> </w:t>
      </w:r>
      <w:r w:rsidRPr="00054DBB">
        <w:rPr>
          <w:rFonts w:asciiTheme="minorHAnsi" w:hAnsiTheme="minorHAnsi" w:cstheme="minorHAnsi"/>
          <w:b/>
          <w:bCs/>
          <w:lang w:val="et-EE"/>
        </w:rPr>
        <w:t>ettevõtlus</w:t>
      </w:r>
      <w:r w:rsidRPr="00054DBB">
        <w:rPr>
          <w:rFonts w:asciiTheme="minorHAnsi" w:hAnsiTheme="minorHAnsi" w:cstheme="minorHAnsi"/>
          <w:lang w:val="et-EE"/>
        </w:rPr>
        <w:t xml:space="preserve">- ja külastuskeskkond, kus kasutatakse säästvalt ja targalt </w:t>
      </w:r>
      <w:r w:rsidRPr="00054DBB">
        <w:rPr>
          <w:rFonts w:asciiTheme="minorHAnsi" w:hAnsiTheme="minorHAnsi" w:cstheme="minorHAnsi"/>
          <w:b/>
          <w:bCs/>
          <w:lang w:val="et-EE"/>
        </w:rPr>
        <w:t xml:space="preserve">kohalikke ressursse </w:t>
      </w:r>
      <w:r w:rsidRPr="00054DBB">
        <w:rPr>
          <w:rFonts w:asciiTheme="minorHAnsi" w:hAnsiTheme="minorHAnsi" w:cstheme="minorHAnsi"/>
          <w:lang w:val="et-EE"/>
        </w:rPr>
        <w:t xml:space="preserve">ja pärandit ning luuakse </w:t>
      </w:r>
      <w:r w:rsidRPr="00054DBB">
        <w:rPr>
          <w:rFonts w:asciiTheme="minorHAnsi" w:hAnsiTheme="minorHAnsi" w:cstheme="minorHAnsi"/>
          <w:b/>
          <w:bCs/>
          <w:lang w:val="et-EE"/>
        </w:rPr>
        <w:t xml:space="preserve">väärt töökohti </w:t>
      </w:r>
      <w:r w:rsidRPr="00054DBB">
        <w:rPr>
          <w:rFonts w:asciiTheme="minorHAnsi" w:hAnsiTheme="minorHAnsi" w:cstheme="minorHAnsi"/>
          <w:lang w:val="et-EE"/>
        </w:rPr>
        <w:t xml:space="preserve">elanikkonnale. </w:t>
      </w:r>
    </w:p>
    <w:p w14:paraId="435A0E7B" w14:textId="77777777" w:rsidR="00366499" w:rsidRPr="00054DBB" w:rsidRDefault="00366499" w:rsidP="00946480">
      <w:pPr>
        <w:jc w:val="both"/>
        <w:rPr>
          <w:rFonts w:asciiTheme="minorHAnsi" w:hAnsiTheme="minorHAnsi" w:cstheme="minorHAnsi"/>
          <w:lang w:val="et-EE"/>
        </w:rPr>
      </w:pPr>
    </w:p>
    <w:p w14:paraId="4209EFD9" w14:textId="2421E4FA" w:rsidR="00366499" w:rsidRPr="00054DBB" w:rsidRDefault="00366499" w:rsidP="00946480">
      <w:pPr>
        <w:jc w:val="both"/>
        <w:rPr>
          <w:rFonts w:asciiTheme="minorHAnsi" w:hAnsiTheme="minorHAnsi" w:cstheme="minorHAnsi"/>
        </w:rPr>
      </w:pPr>
      <w:r w:rsidRPr="00054DBB">
        <w:rPr>
          <w:rFonts w:asciiTheme="minorHAnsi" w:hAnsiTheme="minorHAnsi" w:cstheme="minorHAnsi"/>
          <w:lang w:val="et-EE"/>
        </w:rPr>
        <w:t xml:space="preserve">Siinne </w:t>
      </w:r>
      <w:r w:rsidRPr="00054DBB">
        <w:rPr>
          <w:rFonts w:asciiTheme="minorHAnsi" w:hAnsiTheme="minorHAnsi" w:cstheme="minorHAnsi"/>
          <w:b/>
          <w:bCs/>
          <w:lang w:val="et-EE"/>
        </w:rPr>
        <w:t>elukeskkond</w:t>
      </w:r>
      <w:r w:rsidRPr="00054DBB">
        <w:rPr>
          <w:rFonts w:asciiTheme="minorHAnsi" w:hAnsiTheme="minorHAnsi" w:cstheme="minorHAnsi"/>
          <w:lang w:val="et-EE"/>
        </w:rPr>
        <w:t xml:space="preserve"> pakub võimalusi erinevateks elustiilideks, on turvaline ning vastab eri vanusegruppide vajadustele. </w:t>
      </w:r>
      <w:r w:rsidRPr="00054DBB">
        <w:rPr>
          <w:rFonts w:asciiTheme="minorHAnsi" w:hAnsiTheme="minorHAnsi" w:cstheme="minorHAnsi"/>
          <w:b/>
          <w:bCs/>
          <w:lang w:val="et-EE"/>
        </w:rPr>
        <w:t>Kvaliteetne avalik ruum</w:t>
      </w:r>
      <w:r w:rsidRPr="00054DBB">
        <w:rPr>
          <w:rFonts w:asciiTheme="minorHAnsi" w:hAnsiTheme="minorHAnsi" w:cstheme="minorHAnsi"/>
          <w:lang w:val="et-EE"/>
        </w:rPr>
        <w:t xml:space="preserve"> toetab </w:t>
      </w:r>
      <w:r w:rsidRPr="00054DBB">
        <w:rPr>
          <w:rFonts w:asciiTheme="minorHAnsi" w:hAnsiTheme="minorHAnsi" w:cstheme="minorHAnsi"/>
          <w:b/>
          <w:bCs/>
          <w:lang w:val="et-EE"/>
        </w:rPr>
        <w:t xml:space="preserve">vaimse ja füüsilise tervise </w:t>
      </w:r>
      <w:r w:rsidRPr="00054DBB">
        <w:rPr>
          <w:rFonts w:asciiTheme="minorHAnsi" w:hAnsiTheme="minorHAnsi" w:cstheme="minorHAnsi"/>
          <w:lang w:val="et-EE"/>
        </w:rPr>
        <w:t>hoidmist ja enesearengut.</w:t>
      </w:r>
    </w:p>
    <w:p w14:paraId="19B14339" w14:textId="77777777" w:rsidR="00366499" w:rsidRPr="00054DBB" w:rsidRDefault="00366499" w:rsidP="00946480">
      <w:pPr>
        <w:jc w:val="both"/>
        <w:rPr>
          <w:rFonts w:asciiTheme="minorHAnsi" w:hAnsiTheme="minorHAnsi" w:cstheme="minorHAnsi"/>
          <w:lang w:val="et-EE"/>
        </w:rPr>
      </w:pPr>
    </w:p>
    <w:p w14:paraId="1243258A" w14:textId="53A91C58" w:rsidR="00366499" w:rsidRPr="00054DBB" w:rsidRDefault="00366499" w:rsidP="00946480">
      <w:pPr>
        <w:jc w:val="both"/>
        <w:rPr>
          <w:rFonts w:asciiTheme="minorHAnsi" w:hAnsiTheme="minorHAnsi" w:cstheme="minorHAnsi"/>
        </w:rPr>
      </w:pPr>
      <w:r w:rsidRPr="00054DBB">
        <w:rPr>
          <w:rFonts w:asciiTheme="minorHAnsi" w:hAnsiTheme="minorHAnsi" w:cstheme="minorHAnsi"/>
          <w:lang w:val="et-EE"/>
        </w:rPr>
        <w:t xml:space="preserve">Piirkonnas elavad rahulolevad ja teotahtelised inimesed ning pulbitseb aastaringne elu. Siinsed </w:t>
      </w:r>
      <w:r w:rsidRPr="00054DBB">
        <w:rPr>
          <w:rFonts w:asciiTheme="minorHAnsi" w:hAnsiTheme="minorHAnsi" w:cstheme="minorHAnsi"/>
          <w:b/>
          <w:bCs/>
          <w:lang w:val="et-EE"/>
        </w:rPr>
        <w:t xml:space="preserve">kogukonnad on aktiivsed </w:t>
      </w:r>
      <w:r w:rsidRPr="00054DBB">
        <w:rPr>
          <w:rFonts w:asciiTheme="minorHAnsi" w:hAnsiTheme="minorHAnsi" w:cstheme="minorHAnsi"/>
          <w:lang w:val="et-EE"/>
        </w:rPr>
        <w:t xml:space="preserve">ning tugeva identiteediga. Tegevuspiirkond on tuntud ja </w:t>
      </w:r>
      <w:r w:rsidRPr="00054DBB">
        <w:rPr>
          <w:rFonts w:asciiTheme="minorHAnsi" w:hAnsiTheme="minorHAnsi" w:cstheme="minorHAnsi"/>
          <w:b/>
          <w:bCs/>
          <w:lang w:val="et-EE"/>
        </w:rPr>
        <w:t>eristuva kuvandiga</w:t>
      </w:r>
      <w:r w:rsidRPr="00054DBB">
        <w:rPr>
          <w:rFonts w:asciiTheme="minorHAnsi" w:hAnsiTheme="minorHAnsi" w:cstheme="minorHAnsi"/>
          <w:lang w:val="et-EE"/>
        </w:rPr>
        <w:t xml:space="preserve">. </w:t>
      </w:r>
    </w:p>
    <w:p w14:paraId="04982C9D" w14:textId="77777777" w:rsidR="00946EEC" w:rsidRPr="00054DBB" w:rsidRDefault="00946EEC" w:rsidP="00946EEC">
      <w:pPr>
        <w:rPr>
          <w:rFonts w:asciiTheme="minorHAnsi" w:hAnsiTheme="minorHAnsi" w:cstheme="minorHAnsi"/>
          <w:lang w:val="et-EE"/>
        </w:rPr>
      </w:pPr>
    </w:p>
    <w:p w14:paraId="7A28D92F" w14:textId="3E983B1C" w:rsidR="00AA20DC" w:rsidRPr="00054DBB" w:rsidRDefault="008A48E1" w:rsidP="00946EEC">
      <w:pPr>
        <w:pStyle w:val="Heading2"/>
        <w:rPr>
          <w:rFonts w:asciiTheme="minorHAnsi" w:hAnsiTheme="minorHAnsi" w:cstheme="minorHAnsi"/>
          <w:color w:val="C0504D" w:themeColor="accent2"/>
          <w:lang w:val="et-EE"/>
        </w:rPr>
      </w:pPr>
      <w:bookmarkStart w:id="9" w:name="_Toc136438866"/>
      <w:r w:rsidRPr="00054DBB">
        <w:rPr>
          <w:rFonts w:asciiTheme="minorHAnsi" w:hAnsiTheme="minorHAnsi" w:cstheme="minorHAnsi"/>
          <w:color w:val="C0504D" w:themeColor="accent2"/>
          <w:lang w:val="et-EE"/>
        </w:rPr>
        <w:t>Eesmärgid, mõõdikud ja meetmed</w:t>
      </w:r>
      <w:bookmarkEnd w:id="9"/>
    </w:p>
    <w:p w14:paraId="7D7B49EF" w14:textId="77777777" w:rsidR="00E716DE" w:rsidRPr="00054DBB" w:rsidRDefault="003278B3" w:rsidP="00405378">
      <w:pPr>
        <w:pStyle w:val="Heading3"/>
        <w:numPr>
          <w:ilvl w:val="2"/>
          <w:numId w:val="21"/>
        </w:numPr>
        <w:rPr>
          <w:rFonts w:asciiTheme="minorHAnsi" w:hAnsiTheme="minorHAnsi" w:cstheme="minorHAnsi"/>
          <w:color w:val="C0504D" w:themeColor="accent2"/>
          <w:sz w:val="24"/>
          <w:szCs w:val="24"/>
          <w:lang w:val="et-EE"/>
        </w:rPr>
      </w:pPr>
      <w:bookmarkStart w:id="10" w:name="_Toc136438867"/>
      <w:r w:rsidRPr="00054DBB">
        <w:rPr>
          <w:rFonts w:asciiTheme="minorHAnsi" w:hAnsiTheme="minorHAnsi" w:cstheme="minorHAnsi"/>
          <w:color w:val="C0504D" w:themeColor="accent2"/>
          <w:sz w:val="24"/>
          <w:szCs w:val="24"/>
          <w:lang w:val="et-EE"/>
        </w:rPr>
        <w:t>Ettevõtluse arendamine</w:t>
      </w:r>
      <w:bookmarkEnd w:id="10"/>
    </w:p>
    <w:p w14:paraId="01C30657" w14:textId="401B39C2" w:rsidR="009E64CC" w:rsidRPr="00054DBB" w:rsidRDefault="009E64CC" w:rsidP="004A5CFE">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vajaduse kirjeldus</w:t>
      </w:r>
    </w:p>
    <w:p w14:paraId="0E7A1B7D" w14:textId="76174B19" w:rsidR="00E81F18" w:rsidRPr="00054DBB" w:rsidRDefault="00E81F18" w:rsidP="00E81F18">
      <w:pPr>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Kodukant Läänemaa </w:t>
      </w:r>
      <w:r w:rsidR="00612579" w:rsidRPr="00054DBB">
        <w:rPr>
          <w:rFonts w:asciiTheme="minorHAnsi" w:hAnsiTheme="minorHAnsi" w:cstheme="minorHAnsi"/>
          <w:color w:val="000000" w:themeColor="text1"/>
          <w:lang w:val="et-EE"/>
        </w:rPr>
        <w:t>tegevus</w:t>
      </w:r>
      <w:r w:rsidRPr="00054DBB">
        <w:rPr>
          <w:rFonts w:asciiTheme="minorHAnsi" w:hAnsiTheme="minorHAnsi" w:cstheme="minorHAnsi"/>
          <w:color w:val="000000" w:themeColor="text1"/>
          <w:lang w:val="et-EE"/>
        </w:rPr>
        <w:t>piirkonna rahvaarv on püsinud perioodil 2014-2021 praktiliselt stabiilsena. Elanikkond on vananev, mistõttu surve tööealisele elanikkonnale kasvab. Perioodil 2018–2021 oli aktiivsete ettevõtete</w:t>
      </w:r>
      <w:r w:rsidR="00C16C16"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lang w:val="et-EE"/>
        </w:rPr>
        <w:t xml:space="preserve">ja töötajate arv piirkonnas tervikuna kasvutrendis, samas on keskmine palgatase võrreldes Eesti keskmisega tagasihoidlik. Samuti on piirkonna registreeritud töötute arv vabade töökohtade kohta Eesti keskmisest kõrgem. Väljakutseks on uute (sh kõrgema palgataseme ja lisandväärtusega) töökohtade loomine, samas ka olemasolevate töökohtade säilitamine. </w:t>
      </w:r>
    </w:p>
    <w:p w14:paraId="7D7D3ABC" w14:textId="77777777" w:rsidR="00E81F18" w:rsidRPr="00054DBB" w:rsidRDefault="00E81F18" w:rsidP="00E81F18">
      <w:pPr>
        <w:jc w:val="both"/>
        <w:rPr>
          <w:rFonts w:asciiTheme="minorHAnsi" w:hAnsiTheme="minorHAnsi" w:cstheme="minorHAnsi"/>
          <w:color w:val="000000" w:themeColor="text1"/>
          <w:lang w:val="et-EE"/>
        </w:rPr>
      </w:pPr>
    </w:p>
    <w:p w14:paraId="48434491" w14:textId="40364F21" w:rsidR="00E81F18" w:rsidRPr="00054DBB" w:rsidRDefault="00E81F18" w:rsidP="00E81F18">
      <w:pPr>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lastRenderedPageBreak/>
        <w:t>Piirkonnal on potentsiaali ettevõtluse arendamisel, eelkõige puhkemajanduses ja ressursimajanduses</w:t>
      </w:r>
      <w:r w:rsidR="00321E89" w:rsidRPr="00054DBB">
        <w:rPr>
          <w:rStyle w:val="FootnoteReference"/>
          <w:rFonts w:asciiTheme="minorHAnsi" w:hAnsiTheme="minorHAnsi" w:cstheme="minorHAnsi"/>
          <w:color w:val="000000" w:themeColor="text1"/>
          <w:lang w:val="et-EE"/>
        </w:rPr>
        <w:footnoteReference w:id="1"/>
      </w:r>
      <w:r w:rsidRPr="00054DBB">
        <w:rPr>
          <w:rFonts w:asciiTheme="minorHAnsi" w:hAnsiTheme="minorHAnsi" w:cstheme="minorHAnsi"/>
          <w:color w:val="000000" w:themeColor="text1"/>
          <w:lang w:val="et-EE"/>
        </w:rPr>
        <w:t>. Muuhulgas on vajalik pöörata tähelepanu ka piirkonna</w:t>
      </w:r>
      <w:r w:rsidR="00582A7F" w:rsidRPr="00054DBB">
        <w:rPr>
          <w:rFonts w:asciiTheme="minorHAnsi" w:hAnsiTheme="minorHAnsi" w:cstheme="minorHAnsi"/>
          <w:color w:val="000000" w:themeColor="text1"/>
          <w:lang w:val="et-EE"/>
        </w:rPr>
        <w:t xml:space="preserve">le omase loodusliku ja kultuurilise </w:t>
      </w:r>
      <w:r w:rsidRPr="00054DBB">
        <w:rPr>
          <w:rFonts w:asciiTheme="minorHAnsi" w:hAnsiTheme="minorHAnsi" w:cstheme="minorHAnsi"/>
          <w:color w:val="000000" w:themeColor="text1"/>
          <w:lang w:val="et-EE"/>
        </w:rPr>
        <w:t xml:space="preserve">eripära rakendamisele toodete ja teenuste arendamisel. </w:t>
      </w:r>
    </w:p>
    <w:p w14:paraId="57AA5BB2" w14:textId="77777777" w:rsidR="00E81F18" w:rsidRPr="00054DBB" w:rsidRDefault="00E81F18" w:rsidP="00E81F18">
      <w:pPr>
        <w:rPr>
          <w:rFonts w:asciiTheme="minorHAnsi" w:hAnsiTheme="minorHAnsi" w:cstheme="minorHAnsi"/>
          <w:color w:val="000000" w:themeColor="text1"/>
          <w:lang w:val="et-EE"/>
        </w:rPr>
      </w:pPr>
    </w:p>
    <w:p w14:paraId="3D8CA085" w14:textId="7DE53594" w:rsidR="00E81F18" w:rsidRPr="00054DBB" w:rsidRDefault="00E81F18" w:rsidP="00E81F18">
      <w:pPr>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Piirkonda uute elanike ja külastajate meelitamisel on võtmetähtsu</w:t>
      </w:r>
      <w:r w:rsidR="00366499" w:rsidRPr="00054DBB">
        <w:rPr>
          <w:rFonts w:asciiTheme="minorHAnsi" w:hAnsiTheme="minorHAnsi" w:cstheme="minorHAnsi"/>
          <w:color w:val="000000" w:themeColor="text1"/>
          <w:lang w:val="et-EE"/>
        </w:rPr>
        <w:t>se</w:t>
      </w:r>
      <w:r w:rsidRPr="00054DBB">
        <w:rPr>
          <w:rFonts w:asciiTheme="minorHAnsi" w:hAnsiTheme="minorHAnsi" w:cstheme="minorHAnsi"/>
          <w:color w:val="000000" w:themeColor="text1"/>
          <w:lang w:val="et-EE"/>
        </w:rPr>
        <w:t xml:space="preserve">ga oluliste teenuste aastaringne kättesaadavus. </w:t>
      </w:r>
    </w:p>
    <w:p w14:paraId="47DF198F" w14:textId="77777777" w:rsidR="008521A0" w:rsidRPr="00054DBB" w:rsidRDefault="008521A0" w:rsidP="008556A5">
      <w:pPr>
        <w:rPr>
          <w:rFonts w:asciiTheme="minorHAnsi" w:hAnsiTheme="minorHAnsi" w:cstheme="minorHAnsi"/>
          <w:color w:val="000000" w:themeColor="text1"/>
          <w:lang w:val="et-EE"/>
        </w:rPr>
      </w:pPr>
    </w:p>
    <w:p w14:paraId="2364F15B" w14:textId="77777777" w:rsidR="00E81F18" w:rsidRPr="00054DBB" w:rsidRDefault="00E81F18" w:rsidP="00E81F18">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eesmärgid</w:t>
      </w:r>
    </w:p>
    <w:p w14:paraId="728BFC55" w14:textId="0E7A059D" w:rsidR="00E81F18" w:rsidRPr="00054DBB" w:rsidRDefault="00E81F18" w:rsidP="00E81F18">
      <w:pPr>
        <w:rPr>
          <w:rFonts w:asciiTheme="minorHAnsi" w:hAnsiTheme="minorHAnsi" w:cstheme="minorHAnsi"/>
          <w:bCs/>
          <w:color w:val="000000" w:themeColor="text1"/>
          <w:lang w:val="et-EE"/>
        </w:rPr>
      </w:pPr>
      <w:r w:rsidRPr="00054DBB">
        <w:rPr>
          <w:rFonts w:asciiTheme="minorHAnsi" w:hAnsiTheme="minorHAnsi" w:cstheme="minorHAnsi"/>
          <w:b/>
          <w:color w:val="000000" w:themeColor="text1"/>
          <w:lang w:val="et-EE"/>
        </w:rPr>
        <w:t>Eesmärk 1.1:</w:t>
      </w:r>
      <w:r w:rsidRPr="00054DBB">
        <w:rPr>
          <w:rFonts w:asciiTheme="minorHAnsi" w:hAnsiTheme="minorHAnsi" w:cstheme="minorHAnsi"/>
          <w:bCs/>
          <w:color w:val="000000" w:themeColor="text1"/>
          <w:lang w:val="et-EE"/>
        </w:rPr>
        <w:t xml:space="preserve"> Loodud on tingimused töökohtade </w:t>
      </w:r>
      <w:r w:rsidR="008C5D57" w:rsidRPr="00054DBB">
        <w:rPr>
          <w:rFonts w:asciiTheme="minorHAnsi" w:hAnsiTheme="minorHAnsi" w:cstheme="minorHAnsi"/>
          <w:bCs/>
          <w:color w:val="000000" w:themeColor="text1"/>
          <w:lang w:val="et-EE"/>
        </w:rPr>
        <w:t xml:space="preserve">(sh kõrgema lisandväärtuse- ja palgatasemega) </w:t>
      </w:r>
      <w:r w:rsidRPr="00054DBB">
        <w:rPr>
          <w:rFonts w:asciiTheme="minorHAnsi" w:hAnsiTheme="minorHAnsi" w:cstheme="minorHAnsi"/>
          <w:bCs/>
          <w:color w:val="000000" w:themeColor="text1"/>
          <w:lang w:val="et-EE"/>
        </w:rPr>
        <w:t>tekkeks ja säilimiseks.</w:t>
      </w:r>
    </w:p>
    <w:p w14:paraId="7F5C45A2" w14:textId="0E9F5EEE" w:rsidR="00E81F18" w:rsidRPr="00054DBB" w:rsidRDefault="00E81F18" w:rsidP="00E81F18">
      <w:pPr>
        <w:rPr>
          <w:rFonts w:asciiTheme="minorHAnsi" w:hAnsiTheme="minorHAnsi" w:cstheme="minorHAnsi"/>
          <w:bCs/>
          <w:color w:val="000000" w:themeColor="text1"/>
          <w:lang w:val="et-EE"/>
        </w:rPr>
      </w:pPr>
      <w:r w:rsidRPr="00054DBB">
        <w:rPr>
          <w:rFonts w:asciiTheme="minorHAnsi" w:hAnsiTheme="minorHAnsi" w:cstheme="minorHAnsi"/>
          <w:b/>
          <w:color w:val="000000" w:themeColor="text1"/>
          <w:lang w:val="et-EE"/>
        </w:rPr>
        <w:t>Eesmärk 1.2:</w:t>
      </w:r>
      <w:r w:rsidRPr="00054DBB">
        <w:rPr>
          <w:rFonts w:asciiTheme="minorHAnsi" w:hAnsiTheme="minorHAnsi" w:cstheme="minorHAnsi"/>
          <w:bCs/>
          <w:color w:val="000000" w:themeColor="text1"/>
          <w:lang w:val="et-EE"/>
        </w:rPr>
        <w:t xml:space="preserve"> Ettevõtluses kasutatakse </w:t>
      </w:r>
      <w:r w:rsidR="008C5D57" w:rsidRPr="00054DBB">
        <w:rPr>
          <w:rFonts w:asciiTheme="minorHAnsi" w:hAnsiTheme="minorHAnsi" w:cstheme="minorHAnsi"/>
          <w:bCs/>
          <w:color w:val="000000" w:themeColor="text1"/>
          <w:lang w:val="et-EE"/>
        </w:rPr>
        <w:t>kestlikult</w:t>
      </w:r>
      <w:r w:rsidRPr="00054DBB">
        <w:rPr>
          <w:rFonts w:asciiTheme="minorHAnsi" w:hAnsiTheme="minorHAnsi" w:cstheme="minorHAnsi"/>
          <w:bCs/>
          <w:color w:val="000000" w:themeColor="text1"/>
          <w:lang w:val="et-EE"/>
        </w:rPr>
        <w:t xml:space="preserve"> kohalikke ressursse ning tuuakse esile piirkonna eripära ning loodus- ja kultuuripärandit.</w:t>
      </w:r>
    </w:p>
    <w:p w14:paraId="11E84254" w14:textId="77777777" w:rsidR="00E81F18" w:rsidRPr="00054DBB" w:rsidRDefault="00E81F18" w:rsidP="00E81F18">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Eesmärk 1.3:</w:t>
      </w:r>
      <w:r w:rsidRPr="00054DBB">
        <w:rPr>
          <w:rFonts w:asciiTheme="minorHAnsi" w:hAnsiTheme="minorHAnsi" w:cstheme="minorHAnsi"/>
          <w:color w:val="000000" w:themeColor="text1"/>
          <w:lang w:val="et-EE"/>
        </w:rPr>
        <w:t xml:space="preserve"> Piirkonna elanike ja külastajate jaoks olulised teenused on aastaringselt kättesaadavad.</w:t>
      </w:r>
    </w:p>
    <w:p w14:paraId="16454857" w14:textId="77777777" w:rsidR="00E81F18" w:rsidRPr="00054DBB" w:rsidRDefault="00E81F18" w:rsidP="00E81F18">
      <w:pPr>
        <w:rPr>
          <w:rFonts w:asciiTheme="minorHAnsi" w:hAnsiTheme="minorHAnsi" w:cstheme="minorHAnsi"/>
          <w:color w:val="000000" w:themeColor="text1"/>
          <w:lang w:val="et-EE"/>
        </w:rPr>
      </w:pPr>
    </w:p>
    <w:p w14:paraId="7AF4F171" w14:textId="177287B2" w:rsidR="00E81F18" w:rsidRPr="00054DBB" w:rsidRDefault="00E81F18" w:rsidP="00E81F18">
      <w:pPr>
        <w:pStyle w:val="NormalWeb"/>
        <w:spacing w:before="0" w:beforeAutospacing="0" w:after="0" w:afterAutospacing="0"/>
        <w:rPr>
          <w:rFonts w:asciiTheme="minorHAnsi" w:hAnsiTheme="minorHAnsi" w:cstheme="minorHAnsi"/>
        </w:rPr>
      </w:pPr>
      <w:r w:rsidRPr="00054DBB">
        <w:rPr>
          <w:rFonts w:asciiTheme="minorHAnsi" w:hAnsiTheme="minorHAnsi" w:cstheme="minorHAnsi"/>
        </w:rPr>
        <w:t xml:space="preserve">Eelistatakse projekte, mis lisaks </w:t>
      </w:r>
      <w:r w:rsidR="00A103AD" w:rsidRPr="00054DBB">
        <w:rPr>
          <w:rFonts w:asciiTheme="minorHAnsi" w:hAnsiTheme="minorHAnsi" w:cstheme="minorHAnsi"/>
        </w:rPr>
        <w:t>meetme</w:t>
      </w:r>
      <w:r w:rsidRPr="00054DBB">
        <w:rPr>
          <w:rFonts w:asciiTheme="minorHAnsi" w:hAnsiTheme="minorHAnsi" w:cstheme="minorHAnsi"/>
        </w:rPr>
        <w:t xml:space="preserve"> peamistele eesmärkidele vastavad ka strateegia horisontaalsetele eesmärkidele: </w:t>
      </w:r>
    </w:p>
    <w:p w14:paraId="21DF72F7" w14:textId="77777777" w:rsidR="00E81F18" w:rsidRPr="00054DBB" w:rsidRDefault="00E81F18"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lang w:eastAsia="et-EE"/>
        </w:rPr>
        <w:t>keskkonna- ja kliimasõbralike lahenduste rakendamine;</w:t>
      </w:r>
    </w:p>
    <w:p w14:paraId="144A2B66" w14:textId="69474092" w:rsidR="00E81F18" w:rsidRPr="00054DBB" w:rsidRDefault="00E81F18"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rPr>
        <w:t>innovaatiliste lahenduste</w:t>
      </w:r>
      <w:bookmarkStart w:id="11" w:name="_Ref179468525"/>
      <w:r w:rsidR="00321E89" w:rsidRPr="00054DBB">
        <w:rPr>
          <w:rStyle w:val="FootnoteReference"/>
          <w:rFonts w:asciiTheme="minorHAnsi" w:hAnsiTheme="minorHAnsi" w:cstheme="minorHAnsi"/>
        </w:rPr>
        <w:footnoteReference w:id="2"/>
      </w:r>
      <w:bookmarkEnd w:id="11"/>
      <w:r w:rsidRPr="00054DBB">
        <w:rPr>
          <w:rFonts w:asciiTheme="minorHAnsi" w:hAnsiTheme="minorHAnsi" w:cstheme="minorHAnsi"/>
        </w:rPr>
        <w:t xml:space="preserve"> rakendamine;</w:t>
      </w:r>
    </w:p>
    <w:p w14:paraId="7C6FAE56" w14:textId="3D85A127" w:rsidR="00E81F18" w:rsidRPr="00054DBB" w:rsidRDefault="00E81F18"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color w:val="000000" w:themeColor="text1"/>
          <w:lang w:val="et-EE" w:eastAsia="et-EE"/>
        </w:rPr>
        <w:t>k</w:t>
      </w:r>
      <w:r w:rsidRPr="00054DBB">
        <w:rPr>
          <w:rFonts w:asciiTheme="minorHAnsi" w:hAnsiTheme="minorHAnsi" w:cstheme="minorHAnsi"/>
          <w:color w:val="000000" w:themeColor="text1"/>
          <w:lang w:eastAsia="et-EE"/>
        </w:rPr>
        <w:t>oostöövõrgustike</w:t>
      </w:r>
      <w:bookmarkStart w:id="14" w:name="_Ref199324869"/>
      <w:r w:rsidR="00B50D17">
        <w:rPr>
          <w:rStyle w:val="FootnoteReference"/>
          <w:rFonts w:asciiTheme="minorHAnsi" w:hAnsiTheme="minorHAnsi" w:cstheme="minorHAnsi"/>
          <w:color w:val="000000" w:themeColor="text1"/>
          <w:lang w:eastAsia="et-EE"/>
        </w:rPr>
        <w:footnoteReference w:id="3"/>
      </w:r>
      <w:bookmarkEnd w:id="14"/>
      <w:r w:rsidRPr="00054DBB">
        <w:rPr>
          <w:rFonts w:asciiTheme="minorHAnsi" w:hAnsiTheme="minorHAnsi" w:cstheme="minorHAnsi"/>
          <w:color w:val="000000" w:themeColor="text1"/>
          <w:lang w:eastAsia="et-EE"/>
        </w:rPr>
        <w:t xml:space="preserve"> loomine ja arendamine;</w:t>
      </w:r>
    </w:p>
    <w:p w14:paraId="6380019E" w14:textId="6FB21F41" w:rsidR="00E81F18" w:rsidRPr="00054DBB" w:rsidRDefault="00E81F18"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color w:val="000000" w:themeColor="text1"/>
          <w:lang w:eastAsia="et-EE"/>
        </w:rPr>
        <w:t>noorte aktiivsuse</w:t>
      </w:r>
      <w:bookmarkStart w:id="19" w:name="_Ref179469409"/>
      <w:r w:rsidR="00582A7F" w:rsidRPr="00054DBB">
        <w:rPr>
          <w:rStyle w:val="FootnoteReference"/>
          <w:rFonts w:asciiTheme="minorHAnsi" w:hAnsiTheme="minorHAnsi" w:cstheme="minorHAnsi"/>
          <w:color w:val="000000" w:themeColor="text1"/>
          <w:lang w:eastAsia="et-EE"/>
        </w:rPr>
        <w:footnoteReference w:id="4"/>
      </w:r>
      <w:bookmarkEnd w:id="19"/>
      <w:r w:rsidRPr="00054DBB">
        <w:rPr>
          <w:rFonts w:asciiTheme="minorHAnsi" w:hAnsiTheme="minorHAnsi" w:cstheme="minorHAnsi"/>
          <w:color w:val="000000" w:themeColor="text1"/>
          <w:lang w:eastAsia="et-EE"/>
        </w:rPr>
        <w:t xml:space="preserve"> tõstmine.</w:t>
      </w:r>
    </w:p>
    <w:p w14:paraId="708108DA" w14:textId="77777777" w:rsidR="00E000F2" w:rsidRPr="00054DBB" w:rsidRDefault="00E000F2" w:rsidP="00E000F2">
      <w:pPr>
        <w:pStyle w:val="NormalWeb"/>
        <w:spacing w:before="0" w:beforeAutospacing="0" w:after="0" w:afterAutospacing="0"/>
        <w:rPr>
          <w:rFonts w:asciiTheme="minorHAnsi" w:hAnsiTheme="minorHAnsi" w:cstheme="minorHAnsi"/>
          <w:color w:val="000000" w:themeColor="text1"/>
          <w:lang w:eastAsia="et-EE"/>
        </w:rPr>
      </w:pPr>
    </w:p>
    <w:p w14:paraId="4442E911" w14:textId="12D0643F" w:rsidR="00E000F2" w:rsidRPr="00054DBB" w:rsidRDefault="00E000F2" w:rsidP="00E000F2">
      <w:pPr>
        <w:pStyle w:val="NormalWeb"/>
        <w:spacing w:before="0" w:beforeAutospacing="0" w:after="0" w:afterAutospacing="0"/>
        <w:rPr>
          <w:rFonts w:asciiTheme="minorHAnsi" w:hAnsiTheme="minorHAnsi" w:cstheme="minorHAnsi"/>
        </w:rPr>
      </w:pPr>
      <w:r w:rsidRPr="00054DBB">
        <w:rPr>
          <w:rFonts w:asciiTheme="minorHAnsi" w:hAnsiTheme="minorHAnsi" w:cstheme="minorHAnsi"/>
          <w:color w:val="000000" w:themeColor="text1"/>
          <w:lang w:val="et-EE"/>
        </w:rPr>
        <w:t xml:space="preserve">Meetme </w:t>
      </w:r>
      <w:r w:rsidR="00C16C16" w:rsidRPr="00054DBB">
        <w:rPr>
          <w:rFonts w:asciiTheme="minorHAnsi" w:hAnsiTheme="minorHAnsi" w:cstheme="minorHAnsi"/>
          <w:color w:val="000000" w:themeColor="text1"/>
          <w:lang w:val="et-EE"/>
        </w:rPr>
        <w:t>tegevuste lõpp</w:t>
      </w:r>
      <w:r w:rsidRPr="00054DBB">
        <w:rPr>
          <w:rFonts w:asciiTheme="minorHAnsi" w:hAnsiTheme="minorHAnsi" w:cstheme="minorHAnsi"/>
          <w:color w:val="000000" w:themeColor="text1"/>
          <w:lang w:val="et-EE"/>
        </w:rPr>
        <w:t>sihtrühm on tegevuspiirkonna elanikud ja külastajad.</w:t>
      </w:r>
    </w:p>
    <w:p w14:paraId="52695D7A" w14:textId="77777777" w:rsidR="00324E54" w:rsidRPr="00054DBB" w:rsidRDefault="00324E54" w:rsidP="00324E54">
      <w:pPr>
        <w:pStyle w:val="NormalWeb"/>
        <w:spacing w:before="0" w:beforeAutospacing="0" w:after="0" w:afterAutospacing="0"/>
        <w:rPr>
          <w:rFonts w:asciiTheme="minorHAnsi" w:hAnsiTheme="minorHAnsi" w:cstheme="minorHAnsi"/>
        </w:rPr>
      </w:pPr>
    </w:p>
    <w:p w14:paraId="611DE2A1" w14:textId="3BED428D" w:rsidR="00E81F18" w:rsidRPr="00054DBB" w:rsidRDefault="00E81F18" w:rsidP="00E81F18">
      <w:pPr>
        <w:pStyle w:val="Caption"/>
        <w:keepNext/>
        <w:rPr>
          <w:rFonts w:asciiTheme="minorHAnsi" w:hAnsiTheme="minorHAnsi" w:cstheme="minorHAnsi"/>
        </w:rPr>
      </w:pPr>
      <w:r w:rsidRPr="00054DBB">
        <w:rPr>
          <w:rFonts w:asciiTheme="minorHAnsi" w:hAnsiTheme="minorHAnsi" w:cstheme="minorHAnsi"/>
        </w:rPr>
        <w:t xml:space="preserve">Tabel </w:t>
      </w:r>
      <w:r w:rsidRPr="00054DBB">
        <w:rPr>
          <w:rFonts w:asciiTheme="minorHAnsi" w:hAnsiTheme="minorHAnsi" w:cstheme="minorHAnsi"/>
        </w:rPr>
        <w:fldChar w:fldCharType="begin"/>
      </w:r>
      <w:r w:rsidRPr="00054DBB">
        <w:rPr>
          <w:rFonts w:asciiTheme="minorHAnsi" w:hAnsiTheme="minorHAnsi" w:cstheme="minorHAnsi"/>
        </w:rPr>
        <w:instrText xml:space="preserve"> SEQ Tabel \* ARABIC </w:instrText>
      </w:r>
      <w:r w:rsidRPr="00054DBB">
        <w:rPr>
          <w:rFonts w:asciiTheme="minorHAnsi" w:hAnsiTheme="minorHAnsi" w:cstheme="minorHAnsi"/>
        </w:rPr>
        <w:fldChar w:fldCharType="separate"/>
      </w:r>
      <w:r w:rsidR="0086089D">
        <w:rPr>
          <w:rFonts w:asciiTheme="minorHAnsi" w:hAnsiTheme="minorHAnsi" w:cstheme="minorHAnsi"/>
          <w:noProof/>
        </w:rPr>
        <w:t>1</w:t>
      </w:r>
      <w:r w:rsidRPr="00054DBB">
        <w:rPr>
          <w:rFonts w:asciiTheme="minorHAnsi" w:hAnsiTheme="minorHAnsi" w:cstheme="minorHAnsi"/>
        </w:rPr>
        <w:fldChar w:fldCharType="end"/>
      </w:r>
      <w:r w:rsidRPr="00054DBB">
        <w:rPr>
          <w:rFonts w:asciiTheme="minorHAnsi" w:hAnsiTheme="minorHAnsi" w:cstheme="minorHAnsi"/>
        </w:rPr>
        <w:t>.</w:t>
      </w:r>
      <w:r w:rsidR="00BF3D9A" w:rsidRPr="00054DBB">
        <w:rPr>
          <w:rFonts w:asciiTheme="minorHAnsi" w:hAnsiTheme="minorHAnsi" w:cstheme="minorHAnsi"/>
        </w:rPr>
        <w:t xml:space="preserve"> E</w:t>
      </w:r>
      <w:r w:rsidRPr="00054DBB">
        <w:rPr>
          <w:rFonts w:asciiTheme="minorHAnsi" w:hAnsiTheme="minorHAnsi" w:cstheme="minorHAnsi"/>
        </w:rPr>
        <w:t>esmärkide tulemusnäitajad</w:t>
      </w:r>
    </w:p>
    <w:tbl>
      <w:tblPr>
        <w:tblStyle w:val="TableGrid"/>
        <w:tblW w:w="0" w:type="auto"/>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998"/>
        <w:gridCol w:w="1348"/>
        <w:gridCol w:w="1354"/>
        <w:gridCol w:w="1830"/>
      </w:tblGrid>
      <w:tr w:rsidR="00E81F18" w:rsidRPr="00054DBB" w14:paraId="12D3AB8C" w14:textId="77777777" w:rsidTr="00462301">
        <w:tc>
          <w:tcPr>
            <w:tcW w:w="3998" w:type="dxa"/>
            <w:vAlign w:val="center"/>
          </w:tcPr>
          <w:p w14:paraId="528C1BE5" w14:textId="77777777" w:rsidR="00E81F18" w:rsidRPr="00054DBB" w:rsidRDefault="00E81F18" w:rsidP="00462301">
            <w:pPr>
              <w:rPr>
                <w:rFonts w:asciiTheme="minorHAnsi" w:hAnsiTheme="minorHAnsi" w:cstheme="minorHAnsi"/>
                <w:b/>
                <w:bCs/>
              </w:rPr>
            </w:pPr>
            <w:r w:rsidRPr="00054DBB">
              <w:rPr>
                <w:rFonts w:asciiTheme="minorHAnsi" w:hAnsiTheme="minorHAnsi" w:cstheme="minorHAnsi"/>
                <w:b/>
                <w:bCs/>
              </w:rPr>
              <w:t>Mõõdik</w:t>
            </w:r>
          </w:p>
        </w:tc>
        <w:tc>
          <w:tcPr>
            <w:tcW w:w="1348" w:type="dxa"/>
            <w:vAlign w:val="center"/>
          </w:tcPr>
          <w:p w14:paraId="6416FF20" w14:textId="77777777" w:rsidR="00E81F18" w:rsidRPr="00054DBB" w:rsidRDefault="00E81F18" w:rsidP="00462301">
            <w:pPr>
              <w:rPr>
                <w:rFonts w:asciiTheme="minorHAnsi" w:hAnsiTheme="minorHAnsi" w:cstheme="minorHAnsi"/>
                <w:b/>
                <w:bCs/>
              </w:rPr>
            </w:pPr>
            <w:r w:rsidRPr="00054DBB">
              <w:rPr>
                <w:rFonts w:asciiTheme="minorHAnsi" w:hAnsiTheme="minorHAnsi" w:cstheme="minorHAnsi"/>
                <w:b/>
                <w:bCs/>
              </w:rPr>
              <w:t>Algtase 2024</w:t>
            </w:r>
          </w:p>
        </w:tc>
        <w:tc>
          <w:tcPr>
            <w:tcW w:w="1354" w:type="dxa"/>
            <w:vAlign w:val="center"/>
          </w:tcPr>
          <w:p w14:paraId="61464DC8" w14:textId="77777777" w:rsidR="00E81F18" w:rsidRPr="00054DBB" w:rsidRDefault="00E81F18" w:rsidP="00462301">
            <w:pPr>
              <w:rPr>
                <w:rFonts w:asciiTheme="minorHAnsi" w:hAnsiTheme="minorHAnsi" w:cstheme="minorHAnsi"/>
                <w:b/>
                <w:bCs/>
              </w:rPr>
            </w:pPr>
            <w:r w:rsidRPr="00054DBB">
              <w:rPr>
                <w:rFonts w:asciiTheme="minorHAnsi" w:hAnsiTheme="minorHAnsi" w:cstheme="minorHAnsi"/>
                <w:b/>
                <w:bCs/>
              </w:rPr>
              <w:t>Sihttase 2029</w:t>
            </w:r>
          </w:p>
        </w:tc>
        <w:tc>
          <w:tcPr>
            <w:tcW w:w="1830" w:type="dxa"/>
            <w:vAlign w:val="center"/>
          </w:tcPr>
          <w:p w14:paraId="6122E5B8" w14:textId="77777777" w:rsidR="00E81F18" w:rsidRPr="00054DBB" w:rsidRDefault="00E81F18" w:rsidP="00462301">
            <w:pPr>
              <w:rPr>
                <w:rFonts w:asciiTheme="minorHAnsi" w:hAnsiTheme="minorHAnsi" w:cstheme="minorHAnsi"/>
                <w:b/>
                <w:bCs/>
              </w:rPr>
            </w:pPr>
            <w:r w:rsidRPr="00054DBB">
              <w:rPr>
                <w:rFonts w:asciiTheme="minorHAnsi" w:hAnsiTheme="minorHAnsi" w:cstheme="minorHAnsi"/>
                <w:b/>
                <w:bCs/>
              </w:rPr>
              <w:t>Allikas</w:t>
            </w:r>
          </w:p>
        </w:tc>
      </w:tr>
      <w:tr w:rsidR="00E81F18" w:rsidRPr="00054DBB" w14:paraId="20E9CDB6" w14:textId="77777777" w:rsidTr="00462301">
        <w:tc>
          <w:tcPr>
            <w:tcW w:w="3998" w:type="dxa"/>
            <w:tcBorders>
              <w:bottom w:val="single" w:sz="4" w:space="0" w:color="auto"/>
            </w:tcBorders>
            <w:vAlign w:val="center"/>
          </w:tcPr>
          <w:p w14:paraId="5D68DC52" w14:textId="29C6DA9C" w:rsidR="00E81F18" w:rsidRPr="00054DBB" w:rsidRDefault="00E06EF2" w:rsidP="00462301">
            <w:pPr>
              <w:rPr>
                <w:rFonts w:asciiTheme="minorHAnsi" w:hAnsiTheme="minorHAnsi" w:cstheme="minorHAnsi"/>
              </w:rPr>
            </w:pPr>
            <w:r w:rsidRPr="00054DBB">
              <w:rPr>
                <w:rFonts w:asciiTheme="minorHAnsi" w:hAnsiTheme="minorHAnsi" w:cstheme="minorHAnsi"/>
              </w:rPr>
              <w:t>Loodud töökohtade arv</w:t>
            </w:r>
            <w:r w:rsidR="00E81F18" w:rsidRPr="00054DBB">
              <w:rPr>
                <w:rFonts w:asciiTheme="minorHAnsi" w:hAnsiTheme="minorHAnsi" w:cstheme="minorHAnsi"/>
              </w:rPr>
              <w:t xml:space="preserve"> (R.37)</w:t>
            </w:r>
            <w:r w:rsidR="00E81F18" w:rsidRPr="00054DBB">
              <w:rPr>
                <w:rStyle w:val="FootnoteReference"/>
                <w:rFonts w:asciiTheme="minorHAnsi" w:hAnsiTheme="minorHAnsi" w:cstheme="minorHAnsi"/>
              </w:rPr>
              <w:footnoteReference w:id="5"/>
            </w:r>
          </w:p>
        </w:tc>
        <w:tc>
          <w:tcPr>
            <w:tcW w:w="1348" w:type="dxa"/>
            <w:tcBorders>
              <w:bottom w:val="single" w:sz="4" w:space="0" w:color="auto"/>
            </w:tcBorders>
            <w:vAlign w:val="center"/>
          </w:tcPr>
          <w:p w14:paraId="1AD9140D" w14:textId="77777777" w:rsidR="00E81F18" w:rsidRPr="00054DBB" w:rsidRDefault="00E81F18"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r w:rsidRPr="00054DBB">
              <w:rPr>
                <w:rStyle w:val="FootnoteReference"/>
                <w:rFonts w:asciiTheme="minorHAnsi" w:hAnsiTheme="minorHAnsi" w:cstheme="minorHAnsi"/>
                <w:color w:val="000000" w:themeColor="text1"/>
              </w:rPr>
              <w:footnoteReference w:id="6"/>
            </w:r>
          </w:p>
        </w:tc>
        <w:tc>
          <w:tcPr>
            <w:tcW w:w="1354" w:type="dxa"/>
            <w:tcBorders>
              <w:bottom w:val="single" w:sz="4" w:space="0" w:color="auto"/>
            </w:tcBorders>
            <w:vAlign w:val="center"/>
          </w:tcPr>
          <w:p w14:paraId="14E2FD88" w14:textId="4CBD56A2" w:rsidR="00E81F18" w:rsidRPr="00054DBB" w:rsidRDefault="00582A7F" w:rsidP="00462301">
            <w:pPr>
              <w:rPr>
                <w:rFonts w:asciiTheme="minorHAnsi" w:hAnsiTheme="minorHAnsi" w:cstheme="minorHAnsi"/>
              </w:rPr>
            </w:pPr>
            <w:r w:rsidRPr="00054DBB">
              <w:rPr>
                <w:rFonts w:asciiTheme="minorHAnsi" w:hAnsiTheme="minorHAnsi" w:cstheme="minorHAnsi"/>
              </w:rPr>
              <w:t>5</w:t>
            </w:r>
          </w:p>
        </w:tc>
        <w:tc>
          <w:tcPr>
            <w:tcW w:w="1830" w:type="dxa"/>
            <w:tcBorders>
              <w:bottom w:val="single" w:sz="4" w:space="0" w:color="auto"/>
            </w:tcBorders>
            <w:vAlign w:val="center"/>
          </w:tcPr>
          <w:p w14:paraId="632516D5"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Projektide elluviijate tagasiside (e-PRIA)</w:t>
            </w:r>
          </w:p>
        </w:tc>
      </w:tr>
      <w:tr w:rsidR="00E81F18" w:rsidRPr="00054DBB" w14:paraId="011F66D4" w14:textId="77777777" w:rsidTr="00462301">
        <w:tc>
          <w:tcPr>
            <w:tcW w:w="3998" w:type="dxa"/>
            <w:tcBorders>
              <w:bottom w:val="single" w:sz="4" w:space="0" w:color="auto"/>
            </w:tcBorders>
            <w:vAlign w:val="center"/>
          </w:tcPr>
          <w:p w14:paraId="44857AE9"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Toetust saanud ettevõtete sotsiaalmaksuga maksustatud summa kasv töötaja kohta</w:t>
            </w:r>
          </w:p>
        </w:tc>
        <w:tc>
          <w:tcPr>
            <w:tcW w:w="1348" w:type="dxa"/>
            <w:tcBorders>
              <w:bottom w:val="single" w:sz="4" w:space="0" w:color="auto"/>
            </w:tcBorders>
            <w:vAlign w:val="center"/>
          </w:tcPr>
          <w:p w14:paraId="4FC91489" w14:textId="77777777" w:rsidR="00E81F18" w:rsidRPr="00054DBB" w:rsidRDefault="00E81F18"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p>
        </w:tc>
        <w:tc>
          <w:tcPr>
            <w:tcW w:w="1354" w:type="dxa"/>
            <w:tcBorders>
              <w:bottom w:val="single" w:sz="4" w:space="0" w:color="auto"/>
            </w:tcBorders>
            <w:vAlign w:val="center"/>
          </w:tcPr>
          <w:p w14:paraId="7025A814"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10%</w:t>
            </w:r>
          </w:p>
        </w:tc>
        <w:tc>
          <w:tcPr>
            <w:tcW w:w="1830" w:type="dxa"/>
            <w:tcBorders>
              <w:bottom w:val="single" w:sz="4" w:space="0" w:color="auto"/>
            </w:tcBorders>
            <w:vAlign w:val="center"/>
          </w:tcPr>
          <w:p w14:paraId="6FADFF13"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Äriregister</w:t>
            </w:r>
          </w:p>
        </w:tc>
      </w:tr>
      <w:tr w:rsidR="00E81F18" w:rsidRPr="00054DBB" w14:paraId="10683A19" w14:textId="77777777" w:rsidTr="00462301">
        <w:tc>
          <w:tcPr>
            <w:tcW w:w="3998" w:type="dxa"/>
            <w:tcBorders>
              <w:top w:val="single" w:sz="4" w:space="0" w:color="auto"/>
              <w:left w:val="single" w:sz="4" w:space="0" w:color="auto"/>
              <w:bottom w:val="single" w:sz="4" w:space="0" w:color="auto"/>
              <w:right w:val="single" w:sz="4" w:space="0" w:color="auto"/>
            </w:tcBorders>
            <w:vAlign w:val="center"/>
          </w:tcPr>
          <w:p w14:paraId="2CB88E49" w14:textId="51524DCA" w:rsidR="00E81F18" w:rsidRPr="00054DBB" w:rsidRDefault="00CF4B5B" w:rsidP="00462301">
            <w:pPr>
              <w:rPr>
                <w:rFonts w:asciiTheme="minorHAnsi" w:hAnsiTheme="minorHAnsi" w:cstheme="minorHAnsi"/>
              </w:rPr>
            </w:pPr>
            <w:r w:rsidRPr="00054DBB">
              <w:rPr>
                <w:rFonts w:asciiTheme="minorHAnsi" w:hAnsiTheme="minorHAnsi" w:cstheme="minorHAnsi"/>
              </w:rPr>
              <w:lastRenderedPageBreak/>
              <w:t>K</w:t>
            </w:r>
            <w:r w:rsidR="00E81F18" w:rsidRPr="00054DBB">
              <w:rPr>
                <w:rFonts w:asciiTheme="minorHAnsi" w:hAnsiTheme="minorHAnsi" w:cstheme="minorHAnsi"/>
              </w:rPr>
              <w:t>eskkonnasäästlikkus</w:t>
            </w:r>
            <w:r w:rsidRPr="00054DBB">
              <w:rPr>
                <w:rFonts w:asciiTheme="minorHAnsi" w:hAnsiTheme="minorHAnsi" w:cstheme="minorHAnsi"/>
              </w:rPr>
              <w:t>t</w:t>
            </w:r>
            <w:r w:rsidR="00E81F18" w:rsidRPr="00054DBB">
              <w:rPr>
                <w:rFonts w:asciiTheme="minorHAnsi" w:hAnsiTheme="minorHAnsi" w:cstheme="minorHAnsi"/>
              </w:rPr>
              <w:t xml:space="preserve"> ning kliimamuutuste leevendamis</w:t>
            </w:r>
            <w:r w:rsidRPr="00054DBB">
              <w:rPr>
                <w:rFonts w:asciiTheme="minorHAnsi" w:hAnsiTheme="minorHAnsi" w:cstheme="minorHAnsi"/>
              </w:rPr>
              <w:t>t toetavate projektide arv</w:t>
            </w:r>
            <w:r w:rsidR="00E81F18" w:rsidRPr="00054DBB">
              <w:rPr>
                <w:rFonts w:asciiTheme="minorHAnsi" w:hAnsiTheme="minorHAnsi" w:cstheme="minorHAnsi"/>
              </w:rPr>
              <w:t xml:space="preserve"> (R.27)</w:t>
            </w:r>
            <w:r w:rsidR="00E81F18" w:rsidRPr="00054DBB">
              <w:rPr>
                <w:rStyle w:val="FootnoteReference"/>
                <w:rFonts w:asciiTheme="minorHAnsi" w:hAnsiTheme="minorHAnsi" w:cstheme="minorHAnsi"/>
                <w:b/>
                <w:bCs/>
              </w:rPr>
              <w:t xml:space="preserve"> </w:t>
            </w:r>
          </w:p>
        </w:tc>
        <w:tc>
          <w:tcPr>
            <w:tcW w:w="1348" w:type="dxa"/>
            <w:tcBorders>
              <w:top w:val="single" w:sz="4" w:space="0" w:color="auto"/>
              <w:left w:val="single" w:sz="4" w:space="0" w:color="auto"/>
              <w:bottom w:val="single" w:sz="4" w:space="0" w:color="auto"/>
              <w:right w:val="single" w:sz="4" w:space="0" w:color="auto"/>
            </w:tcBorders>
            <w:vAlign w:val="center"/>
          </w:tcPr>
          <w:p w14:paraId="3F3753FF" w14:textId="77777777" w:rsidR="00E81F18" w:rsidRPr="00054DBB" w:rsidRDefault="00E81F18"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p>
        </w:tc>
        <w:tc>
          <w:tcPr>
            <w:tcW w:w="1354" w:type="dxa"/>
            <w:tcBorders>
              <w:top w:val="single" w:sz="4" w:space="0" w:color="auto"/>
              <w:left w:val="single" w:sz="4" w:space="0" w:color="auto"/>
              <w:bottom w:val="single" w:sz="4" w:space="0" w:color="auto"/>
              <w:right w:val="single" w:sz="4" w:space="0" w:color="auto"/>
            </w:tcBorders>
            <w:vAlign w:val="center"/>
          </w:tcPr>
          <w:p w14:paraId="489E3BEF"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796E1D55" w14:textId="77777777" w:rsidR="00E81F18" w:rsidRPr="00054DBB" w:rsidRDefault="00E81F18" w:rsidP="00462301">
            <w:pPr>
              <w:rPr>
                <w:rFonts w:asciiTheme="minorHAnsi" w:hAnsiTheme="minorHAnsi" w:cstheme="minorHAnsi"/>
              </w:rPr>
            </w:pPr>
            <w:r w:rsidRPr="00054DBB">
              <w:rPr>
                <w:rFonts w:asciiTheme="minorHAnsi" w:hAnsiTheme="minorHAnsi" w:cstheme="minorHAnsi"/>
              </w:rPr>
              <w:t>Projektide elluviijate tagasiside (e-PRIA)</w:t>
            </w:r>
          </w:p>
        </w:tc>
      </w:tr>
    </w:tbl>
    <w:p w14:paraId="4E92F0CB" w14:textId="77777777" w:rsidR="00856D0E" w:rsidRPr="00054DBB" w:rsidRDefault="00856D0E" w:rsidP="00856D0E">
      <w:pPr>
        <w:rPr>
          <w:rFonts w:asciiTheme="minorHAnsi" w:hAnsiTheme="minorHAnsi" w:cstheme="minorHAnsi"/>
        </w:rPr>
      </w:pPr>
    </w:p>
    <w:p w14:paraId="42770A28" w14:textId="77777777" w:rsidR="004A5CFE" w:rsidRPr="00054DBB" w:rsidRDefault="004A5CFE" w:rsidP="00E716DE">
      <w:pPr>
        <w:rPr>
          <w:rFonts w:asciiTheme="minorHAnsi" w:hAnsiTheme="minorHAnsi" w:cstheme="minorHAnsi"/>
          <w:lang w:val="et-EE"/>
        </w:rPr>
      </w:pPr>
    </w:p>
    <w:p w14:paraId="163EF92F" w14:textId="764478F3" w:rsidR="009547E9" w:rsidRPr="00054DBB" w:rsidRDefault="009547E9" w:rsidP="009547E9">
      <w:pPr>
        <w:pStyle w:val="Caption"/>
        <w:keepNext/>
        <w:rPr>
          <w:rFonts w:asciiTheme="minorHAnsi" w:hAnsiTheme="minorHAnsi" w:cstheme="minorHAnsi"/>
          <w:lang w:val="et-EE"/>
        </w:rPr>
      </w:pPr>
      <w:r w:rsidRPr="00054DBB">
        <w:rPr>
          <w:rFonts w:asciiTheme="minorHAnsi" w:hAnsiTheme="minorHAnsi" w:cstheme="minorHAnsi"/>
        </w:rPr>
        <w:t>Ta</w:t>
      </w:r>
      <w:r w:rsidRPr="00054DBB">
        <w:rPr>
          <w:rFonts w:asciiTheme="minorHAnsi" w:hAnsiTheme="minorHAnsi" w:cstheme="minorHAnsi"/>
          <w:lang w:val="et-EE"/>
        </w:rPr>
        <w:t>bel</w:t>
      </w:r>
      <w:r w:rsidRPr="00054DBB">
        <w:rPr>
          <w:rFonts w:asciiTheme="minorHAnsi" w:hAnsiTheme="minorHAnsi" w:cstheme="minorHAnsi"/>
        </w:rPr>
        <w:t xml:space="preserve"> </w:t>
      </w:r>
      <w:r w:rsidR="00856D0E" w:rsidRPr="00054DBB">
        <w:rPr>
          <w:rFonts w:asciiTheme="minorHAnsi" w:hAnsiTheme="minorHAnsi" w:cstheme="minorHAnsi"/>
        </w:rPr>
        <w:t>2</w:t>
      </w:r>
      <w:r w:rsidRPr="00054DBB">
        <w:rPr>
          <w:rFonts w:asciiTheme="minorHAnsi" w:hAnsiTheme="minorHAnsi" w:cstheme="minorHAnsi"/>
          <w:lang w:val="et-EE"/>
        </w:rPr>
        <w:t>. Meede 1: Ettevõtluse arendamine</w:t>
      </w:r>
    </w:p>
    <w:tbl>
      <w:tblPr>
        <w:tblStyle w:val="TableGrid"/>
        <w:tblW w:w="0" w:type="auto"/>
        <w:tblLayout w:type="fixed"/>
        <w:tblLook w:val="04A0" w:firstRow="1" w:lastRow="0" w:firstColumn="1" w:lastColumn="0" w:noHBand="0" w:noVBand="1"/>
      </w:tblPr>
      <w:tblGrid>
        <w:gridCol w:w="2122"/>
        <w:gridCol w:w="6408"/>
      </w:tblGrid>
      <w:tr w:rsidR="002972DC" w:rsidRPr="00054DBB" w14:paraId="127958C8" w14:textId="77777777" w:rsidTr="00054DBB">
        <w:tc>
          <w:tcPr>
            <w:tcW w:w="2122" w:type="dxa"/>
          </w:tcPr>
          <w:p w14:paraId="1C6063C6" w14:textId="77777777" w:rsidR="002972DC" w:rsidRPr="00054DBB" w:rsidRDefault="002972DC" w:rsidP="00462301">
            <w:pPr>
              <w:rPr>
                <w:rFonts w:asciiTheme="minorHAnsi" w:hAnsiTheme="minorHAnsi" w:cstheme="minorHAnsi"/>
                <w:lang w:val="sv-FI"/>
              </w:rPr>
            </w:pPr>
            <w:r w:rsidRPr="00054DBB">
              <w:rPr>
                <w:rFonts w:asciiTheme="minorHAnsi" w:hAnsiTheme="minorHAnsi" w:cstheme="minorHAnsi"/>
                <w:lang w:val="sv-FI"/>
              </w:rPr>
              <w:t>Meetme osakaal projektitoetuse vahenditest</w:t>
            </w:r>
          </w:p>
        </w:tc>
        <w:tc>
          <w:tcPr>
            <w:tcW w:w="6408" w:type="dxa"/>
          </w:tcPr>
          <w:p w14:paraId="38E05DC0" w14:textId="79A8D44C" w:rsidR="002972DC" w:rsidRPr="00054DBB" w:rsidRDefault="002972DC" w:rsidP="00462301">
            <w:pPr>
              <w:rPr>
                <w:rFonts w:asciiTheme="minorHAnsi" w:hAnsiTheme="minorHAnsi" w:cstheme="minorHAnsi"/>
                <w:lang w:val="et-EE"/>
              </w:rPr>
            </w:pPr>
            <w:r w:rsidRPr="00054DBB">
              <w:rPr>
                <w:rFonts w:asciiTheme="minorHAnsi" w:hAnsiTheme="minorHAnsi" w:cstheme="minorHAnsi"/>
                <w:lang w:val="et-EE"/>
              </w:rPr>
              <w:t>4</w:t>
            </w:r>
            <w:r w:rsidR="00AC51D5" w:rsidRPr="00054DBB">
              <w:rPr>
                <w:rFonts w:asciiTheme="minorHAnsi" w:hAnsiTheme="minorHAnsi" w:cstheme="minorHAnsi"/>
                <w:lang w:val="et-EE"/>
              </w:rPr>
              <w:t>2</w:t>
            </w:r>
            <w:r w:rsidRPr="00054DBB">
              <w:rPr>
                <w:rFonts w:asciiTheme="minorHAnsi" w:hAnsiTheme="minorHAnsi" w:cstheme="minorHAnsi"/>
                <w:lang w:val="et-EE"/>
              </w:rPr>
              <w:t>%</w:t>
            </w:r>
          </w:p>
        </w:tc>
      </w:tr>
      <w:tr w:rsidR="002972DC" w:rsidRPr="00054DBB" w14:paraId="0D928C0D" w14:textId="77777777" w:rsidTr="00054DBB">
        <w:tc>
          <w:tcPr>
            <w:tcW w:w="2122" w:type="dxa"/>
          </w:tcPr>
          <w:p w14:paraId="544FB5D0" w14:textId="77777777" w:rsidR="002972DC" w:rsidRPr="00054DBB" w:rsidRDefault="002972DC" w:rsidP="00462301">
            <w:pPr>
              <w:rPr>
                <w:rFonts w:asciiTheme="minorHAnsi" w:hAnsiTheme="minorHAnsi" w:cstheme="minorHAnsi"/>
                <w:lang w:val="sv-FI"/>
              </w:rPr>
            </w:pPr>
            <w:r w:rsidRPr="00054DBB">
              <w:rPr>
                <w:rFonts w:asciiTheme="minorHAnsi" w:hAnsiTheme="minorHAnsi" w:cstheme="minorHAnsi"/>
                <w:lang w:val="sv-FI"/>
              </w:rPr>
              <w:t>Toetatavad tegevusvaldkonnad</w:t>
            </w:r>
          </w:p>
        </w:tc>
        <w:tc>
          <w:tcPr>
            <w:tcW w:w="6408" w:type="dxa"/>
          </w:tcPr>
          <w:p w14:paraId="10FEDF81" w14:textId="5046305B" w:rsidR="002972DC" w:rsidRPr="00054DBB" w:rsidRDefault="002972DC" w:rsidP="00405378">
            <w:pPr>
              <w:pStyle w:val="ListParagraph"/>
              <w:numPr>
                <w:ilvl w:val="0"/>
                <w:numId w:val="27"/>
              </w:numPr>
              <w:ind w:left="464" w:hanging="284"/>
              <w:rPr>
                <w:rFonts w:asciiTheme="minorHAnsi" w:hAnsiTheme="minorHAnsi" w:cstheme="minorHAnsi"/>
                <w:lang w:val="et-EE"/>
              </w:rPr>
            </w:pPr>
            <w:r w:rsidRPr="00054DBB">
              <w:rPr>
                <w:rFonts w:asciiTheme="minorHAnsi" w:hAnsiTheme="minorHAnsi" w:cstheme="minorHAnsi"/>
                <w:b/>
                <w:color w:val="000000" w:themeColor="text1"/>
              </w:rPr>
              <w:t>Et</w:t>
            </w:r>
            <w:r w:rsidRPr="00054DBB">
              <w:rPr>
                <w:rFonts w:asciiTheme="minorHAnsi" w:hAnsiTheme="minorHAnsi" w:cstheme="minorHAnsi"/>
                <w:b/>
                <w:color w:val="000000" w:themeColor="text1"/>
                <w:spacing w:val="-1"/>
              </w:rPr>
              <w:t>te</w:t>
            </w:r>
            <w:r w:rsidRPr="00054DBB">
              <w:rPr>
                <w:rFonts w:asciiTheme="minorHAnsi" w:hAnsiTheme="minorHAnsi" w:cstheme="minorHAnsi"/>
                <w:b/>
                <w:color w:val="000000" w:themeColor="text1"/>
              </w:rPr>
              <w:t>võtl</w:t>
            </w:r>
            <w:r w:rsidRPr="00054DBB">
              <w:rPr>
                <w:rFonts w:asciiTheme="minorHAnsi" w:hAnsiTheme="minorHAnsi" w:cstheme="minorHAnsi"/>
                <w:b/>
                <w:color w:val="000000" w:themeColor="text1"/>
                <w:spacing w:val="1"/>
              </w:rPr>
              <w:t>u</w:t>
            </w:r>
            <w:r w:rsidRPr="00054DBB">
              <w:rPr>
                <w:rFonts w:asciiTheme="minorHAnsi" w:hAnsiTheme="minorHAnsi" w:cstheme="minorHAnsi"/>
                <w:b/>
                <w:color w:val="000000" w:themeColor="text1"/>
              </w:rPr>
              <w:t>s</w:t>
            </w:r>
            <w:r w:rsidRPr="00054DBB">
              <w:rPr>
                <w:rFonts w:asciiTheme="minorHAnsi" w:hAnsiTheme="minorHAnsi" w:cstheme="minorHAnsi"/>
                <w:b/>
                <w:color w:val="000000" w:themeColor="text1"/>
                <w:spacing w:val="-1"/>
              </w:rPr>
              <w:t>e</w:t>
            </w:r>
            <w:r w:rsidRPr="00054DBB">
              <w:rPr>
                <w:rFonts w:asciiTheme="minorHAnsi" w:hAnsiTheme="minorHAnsi" w:cstheme="minorHAnsi"/>
                <w:b/>
                <w:color w:val="000000" w:themeColor="text1"/>
                <w:spacing w:val="1"/>
              </w:rPr>
              <w:t>k</w:t>
            </w:r>
            <w:r w:rsidRPr="00054DBB">
              <w:rPr>
                <w:rFonts w:asciiTheme="minorHAnsi" w:hAnsiTheme="minorHAnsi" w:cstheme="minorHAnsi"/>
                <w:b/>
                <w:color w:val="000000" w:themeColor="text1"/>
              </w:rPr>
              <w:t>s</w:t>
            </w:r>
            <w:r w:rsidRPr="00054DBB">
              <w:rPr>
                <w:rFonts w:asciiTheme="minorHAnsi" w:hAnsiTheme="minorHAnsi" w:cstheme="minorHAnsi"/>
                <w:b/>
                <w:color w:val="000000" w:themeColor="text1"/>
                <w:spacing w:val="1"/>
              </w:rPr>
              <w:t xml:space="preserve"> </w:t>
            </w:r>
            <w:r w:rsidRPr="00054DBB">
              <w:rPr>
                <w:rFonts w:asciiTheme="minorHAnsi" w:hAnsiTheme="minorHAnsi" w:cstheme="minorHAnsi"/>
                <w:b/>
                <w:color w:val="000000" w:themeColor="text1"/>
              </w:rPr>
              <w:t>vajali</w:t>
            </w:r>
            <w:r w:rsidRPr="00054DBB">
              <w:rPr>
                <w:rFonts w:asciiTheme="minorHAnsi" w:hAnsiTheme="minorHAnsi" w:cstheme="minorHAnsi"/>
                <w:b/>
                <w:color w:val="000000" w:themeColor="text1"/>
                <w:spacing w:val="1"/>
              </w:rPr>
              <w:t>k</w:t>
            </w:r>
            <w:r w:rsidRPr="00054DBB">
              <w:rPr>
                <w:rFonts w:asciiTheme="minorHAnsi" w:hAnsiTheme="minorHAnsi" w:cstheme="minorHAnsi"/>
                <w:b/>
                <w:color w:val="000000" w:themeColor="text1"/>
              </w:rPr>
              <w:t>e</w:t>
            </w:r>
            <w:r w:rsidRPr="00054DBB">
              <w:rPr>
                <w:rFonts w:asciiTheme="minorHAnsi" w:hAnsiTheme="minorHAnsi" w:cstheme="minorHAnsi"/>
                <w:b/>
                <w:color w:val="000000" w:themeColor="text1"/>
                <w:spacing w:val="-1"/>
              </w:rPr>
              <w:t xml:space="preserve"> </w:t>
            </w:r>
            <w:r w:rsidRPr="00054DBB">
              <w:rPr>
                <w:rFonts w:asciiTheme="minorHAnsi" w:hAnsiTheme="minorHAnsi" w:cstheme="minorHAnsi"/>
                <w:b/>
                <w:color w:val="000000" w:themeColor="text1"/>
              </w:rPr>
              <w:t>i</w:t>
            </w:r>
            <w:r w:rsidRPr="00054DBB">
              <w:rPr>
                <w:rFonts w:asciiTheme="minorHAnsi" w:hAnsiTheme="minorHAnsi" w:cstheme="minorHAnsi"/>
                <w:b/>
                <w:color w:val="000000" w:themeColor="text1"/>
                <w:spacing w:val="1"/>
              </w:rPr>
              <w:t>n</w:t>
            </w:r>
            <w:r w:rsidRPr="00054DBB">
              <w:rPr>
                <w:rFonts w:asciiTheme="minorHAnsi" w:hAnsiTheme="minorHAnsi" w:cstheme="minorHAnsi"/>
                <w:b/>
                <w:color w:val="000000" w:themeColor="text1"/>
              </w:rPr>
              <w:t>v</w:t>
            </w:r>
            <w:r w:rsidRPr="00054DBB">
              <w:rPr>
                <w:rFonts w:asciiTheme="minorHAnsi" w:hAnsiTheme="minorHAnsi" w:cstheme="minorHAnsi"/>
                <w:b/>
                <w:color w:val="000000" w:themeColor="text1"/>
                <w:spacing w:val="-1"/>
              </w:rPr>
              <w:t>e</w:t>
            </w:r>
            <w:r w:rsidRPr="00054DBB">
              <w:rPr>
                <w:rFonts w:asciiTheme="minorHAnsi" w:hAnsiTheme="minorHAnsi" w:cstheme="minorHAnsi"/>
                <w:b/>
                <w:color w:val="000000" w:themeColor="text1"/>
              </w:rPr>
              <w:t>st</w:t>
            </w:r>
            <w:r w:rsidRPr="00054DBB">
              <w:rPr>
                <w:rFonts w:asciiTheme="minorHAnsi" w:hAnsiTheme="minorHAnsi" w:cstheme="minorHAnsi"/>
                <w:b/>
                <w:color w:val="000000" w:themeColor="text1"/>
                <w:spacing w:val="-1"/>
              </w:rPr>
              <w:t>eer</w:t>
            </w:r>
            <w:r w:rsidRPr="00054DBB">
              <w:rPr>
                <w:rFonts w:asciiTheme="minorHAnsi" w:hAnsiTheme="minorHAnsi" w:cstheme="minorHAnsi"/>
                <w:b/>
                <w:color w:val="000000" w:themeColor="text1"/>
              </w:rPr>
              <w:t>i</w:t>
            </w:r>
            <w:r w:rsidRPr="00054DBB">
              <w:rPr>
                <w:rFonts w:asciiTheme="minorHAnsi" w:hAnsiTheme="minorHAnsi" w:cstheme="minorHAnsi"/>
                <w:b/>
                <w:color w:val="000000" w:themeColor="text1"/>
                <w:spacing w:val="1"/>
              </w:rPr>
              <w:t>n</w:t>
            </w:r>
            <w:r w:rsidRPr="00054DBB">
              <w:rPr>
                <w:rFonts w:asciiTheme="minorHAnsi" w:hAnsiTheme="minorHAnsi" w:cstheme="minorHAnsi"/>
                <w:b/>
                <w:color w:val="000000" w:themeColor="text1"/>
              </w:rPr>
              <w:t>g</w:t>
            </w:r>
            <w:r w:rsidRPr="00054DBB">
              <w:rPr>
                <w:rFonts w:asciiTheme="minorHAnsi" w:hAnsiTheme="minorHAnsi" w:cstheme="minorHAnsi"/>
                <w:b/>
                <w:color w:val="000000" w:themeColor="text1"/>
                <w:spacing w:val="1"/>
              </w:rPr>
              <w:t>u</w:t>
            </w:r>
            <w:r w:rsidRPr="00054DBB">
              <w:rPr>
                <w:rFonts w:asciiTheme="minorHAnsi" w:hAnsiTheme="minorHAnsi" w:cstheme="minorHAnsi"/>
                <w:b/>
                <w:color w:val="000000" w:themeColor="text1"/>
              </w:rPr>
              <w:t>te</w:t>
            </w:r>
            <w:r w:rsidRPr="00054DBB">
              <w:rPr>
                <w:rFonts w:asciiTheme="minorHAnsi" w:hAnsiTheme="minorHAnsi" w:cstheme="minorHAnsi"/>
                <w:b/>
                <w:color w:val="000000" w:themeColor="text1"/>
                <w:spacing w:val="-2"/>
              </w:rPr>
              <w:t xml:space="preserve"> </w:t>
            </w:r>
            <w:r w:rsidRPr="00054DBB">
              <w:rPr>
                <w:rFonts w:asciiTheme="minorHAnsi" w:hAnsiTheme="minorHAnsi" w:cstheme="minorHAnsi"/>
                <w:b/>
                <w:color w:val="000000" w:themeColor="text1"/>
                <w:spacing w:val="1"/>
              </w:rPr>
              <w:t>t</w:t>
            </w:r>
            <w:r w:rsidRPr="00054DBB">
              <w:rPr>
                <w:rFonts w:asciiTheme="minorHAnsi" w:hAnsiTheme="minorHAnsi" w:cstheme="minorHAnsi"/>
                <w:b/>
                <w:color w:val="000000" w:themeColor="text1"/>
                <w:spacing w:val="-1"/>
              </w:rPr>
              <w:t>e</w:t>
            </w:r>
            <w:r w:rsidRPr="00054DBB">
              <w:rPr>
                <w:rFonts w:asciiTheme="minorHAnsi" w:hAnsiTheme="minorHAnsi" w:cstheme="minorHAnsi"/>
                <w:b/>
                <w:color w:val="000000" w:themeColor="text1"/>
                <w:spacing w:val="-1"/>
                <w:lang w:val="et-EE"/>
              </w:rPr>
              <w:t>gemine</w:t>
            </w:r>
            <w:r w:rsidR="0001257B" w:rsidRPr="00054DBB">
              <w:rPr>
                <w:rFonts w:asciiTheme="minorHAnsi" w:hAnsiTheme="minorHAnsi" w:cstheme="minorHAnsi"/>
                <w:b/>
                <w:color w:val="000000" w:themeColor="text1"/>
                <w:spacing w:val="-1"/>
                <w:lang w:val="et-EE"/>
              </w:rPr>
              <w:t>,</w:t>
            </w:r>
            <w:r w:rsidRPr="00054DBB">
              <w:rPr>
                <w:rFonts w:asciiTheme="minorHAnsi" w:hAnsiTheme="minorHAnsi" w:cstheme="minorHAnsi"/>
                <w:b/>
                <w:color w:val="000000" w:themeColor="text1"/>
                <w:lang w:val="et-EE"/>
              </w:rPr>
              <w:t xml:space="preserve"> </w:t>
            </w:r>
            <w:r w:rsidRPr="00054DBB">
              <w:rPr>
                <w:rFonts w:asciiTheme="minorHAnsi" w:hAnsiTheme="minorHAnsi" w:cstheme="minorHAnsi"/>
                <w:bCs/>
                <w:color w:val="000000" w:themeColor="text1"/>
                <w:lang w:val="et-EE"/>
              </w:rPr>
              <w:t>sh investeeringud keskkonnas</w:t>
            </w:r>
            <w:r w:rsidR="008C5D57" w:rsidRPr="00054DBB">
              <w:rPr>
                <w:rFonts w:asciiTheme="minorHAnsi" w:hAnsiTheme="minorHAnsi" w:cstheme="minorHAnsi"/>
                <w:bCs/>
                <w:color w:val="000000" w:themeColor="text1"/>
                <w:lang w:val="et-EE"/>
              </w:rPr>
              <w:t>õbralikesse</w:t>
            </w:r>
            <w:r w:rsidRPr="00054DBB">
              <w:rPr>
                <w:rFonts w:asciiTheme="minorHAnsi" w:hAnsiTheme="minorHAnsi" w:cstheme="minorHAnsi"/>
                <w:bCs/>
                <w:color w:val="000000" w:themeColor="text1"/>
                <w:lang w:val="et-EE"/>
              </w:rPr>
              <w:t xml:space="preserve"> lahendustesse ja energiatõhususe parandamisesse</w:t>
            </w:r>
            <w:r w:rsidR="00D76F8A" w:rsidRPr="00054DBB">
              <w:rPr>
                <w:rFonts w:asciiTheme="minorHAnsi" w:hAnsiTheme="minorHAnsi" w:cstheme="minorHAnsi"/>
                <w:bCs/>
                <w:color w:val="000000" w:themeColor="text1"/>
                <w:lang w:val="et-EE"/>
              </w:rPr>
              <w:t>.</w:t>
            </w:r>
          </w:p>
          <w:p w14:paraId="1CD123C5" w14:textId="17FED466" w:rsidR="002972DC" w:rsidRPr="00054DBB" w:rsidRDefault="002972DC" w:rsidP="00405378">
            <w:pPr>
              <w:pStyle w:val="ListParagraph"/>
              <w:numPr>
                <w:ilvl w:val="0"/>
                <w:numId w:val="27"/>
              </w:numPr>
              <w:ind w:left="464" w:hanging="284"/>
              <w:rPr>
                <w:rFonts w:asciiTheme="minorHAnsi" w:hAnsiTheme="minorHAnsi" w:cstheme="minorHAnsi"/>
                <w:b/>
                <w:bCs/>
                <w:color w:val="000000" w:themeColor="text1"/>
              </w:rPr>
            </w:pPr>
            <w:r w:rsidRPr="00054DBB">
              <w:rPr>
                <w:rFonts w:asciiTheme="minorHAnsi" w:hAnsiTheme="minorHAnsi" w:cstheme="minorHAnsi"/>
                <w:lang w:val="sv-FI"/>
              </w:rPr>
              <w:t xml:space="preserve">Ettevõtlusalaste </w:t>
            </w:r>
            <w:r w:rsidRPr="00054DBB">
              <w:rPr>
                <w:rFonts w:asciiTheme="minorHAnsi" w:hAnsiTheme="minorHAnsi" w:cstheme="minorHAnsi"/>
                <w:b/>
                <w:bCs/>
                <w:lang w:val="sv-FI"/>
              </w:rPr>
              <w:t>k</w:t>
            </w:r>
            <w:r w:rsidRPr="00054DBB">
              <w:rPr>
                <w:rFonts w:asciiTheme="minorHAnsi" w:hAnsiTheme="minorHAnsi" w:cstheme="minorHAnsi"/>
                <w:b/>
                <w:bCs/>
                <w:spacing w:val="3"/>
                <w:lang w:val="sv-FI"/>
              </w:rPr>
              <w:t>o</w:t>
            </w:r>
            <w:r w:rsidRPr="00054DBB">
              <w:rPr>
                <w:rFonts w:asciiTheme="minorHAnsi" w:hAnsiTheme="minorHAnsi" w:cstheme="minorHAnsi"/>
                <w:b/>
                <w:bCs/>
                <w:lang w:val="sv-FI"/>
              </w:rPr>
              <w:t>ostöövõr</w:t>
            </w:r>
            <w:r w:rsidRPr="00054DBB">
              <w:rPr>
                <w:rFonts w:asciiTheme="minorHAnsi" w:hAnsiTheme="minorHAnsi" w:cstheme="minorHAnsi"/>
                <w:b/>
                <w:bCs/>
                <w:spacing w:val="-3"/>
                <w:lang w:val="sv-FI"/>
              </w:rPr>
              <w:t>g</w:t>
            </w:r>
            <w:r w:rsidRPr="00054DBB">
              <w:rPr>
                <w:rFonts w:asciiTheme="minorHAnsi" w:hAnsiTheme="minorHAnsi" w:cstheme="minorHAnsi"/>
                <w:b/>
                <w:bCs/>
                <w:lang w:val="sv-FI"/>
              </w:rPr>
              <w:t>ust</w:t>
            </w:r>
            <w:r w:rsidRPr="00054DBB">
              <w:rPr>
                <w:rFonts w:asciiTheme="minorHAnsi" w:hAnsiTheme="minorHAnsi" w:cstheme="minorHAnsi"/>
                <w:b/>
                <w:bCs/>
                <w:spacing w:val="1"/>
                <w:lang w:val="sv-FI"/>
              </w:rPr>
              <w:t>i</w:t>
            </w:r>
            <w:r w:rsidRPr="00054DBB">
              <w:rPr>
                <w:rFonts w:asciiTheme="minorHAnsi" w:hAnsiTheme="minorHAnsi" w:cstheme="minorHAnsi"/>
                <w:b/>
                <w:bCs/>
                <w:lang w:val="sv-FI"/>
              </w:rPr>
              <w:t>ke</w:t>
            </w:r>
            <w:r w:rsidR="006D774C">
              <w:rPr>
                <w:rFonts w:asciiTheme="minorHAnsi" w:hAnsiTheme="minorHAnsi" w:cstheme="minorHAnsi"/>
                <w:b/>
                <w:bCs/>
                <w:lang w:val="sv-FI"/>
              </w:rPr>
              <w:fldChar w:fldCharType="begin"/>
            </w:r>
            <w:r w:rsidR="006D774C">
              <w:rPr>
                <w:rFonts w:asciiTheme="minorHAnsi" w:hAnsiTheme="minorHAnsi" w:cstheme="minorHAnsi"/>
                <w:b/>
                <w:bCs/>
                <w:lang w:val="sv-FI"/>
              </w:rPr>
              <w:instrText xml:space="preserve"> NOTEREF _Ref199324869 \f \h </w:instrText>
            </w:r>
            <w:r w:rsidR="006D774C">
              <w:rPr>
                <w:rFonts w:asciiTheme="minorHAnsi" w:hAnsiTheme="minorHAnsi" w:cstheme="minorHAnsi"/>
                <w:b/>
                <w:bCs/>
                <w:lang w:val="sv-FI"/>
              </w:rPr>
            </w:r>
            <w:r w:rsidR="006D774C">
              <w:rPr>
                <w:rFonts w:asciiTheme="minorHAnsi" w:hAnsiTheme="minorHAnsi" w:cstheme="minorHAnsi"/>
                <w:b/>
                <w:bCs/>
                <w:lang w:val="sv-FI"/>
              </w:rPr>
              <w:fldChar w:fldCharType="separate"/>
            </w:r>
            <w:r w:rsidR="006D774C" w:rsidRPr="008964C7">
              <w:rPr>
                <w:rStyle w:val="FootnoteReference"/>
              </w:rPr>
              <w:t>3</w:t>
            </w:r>
            <w:r w:rsidR="006D774C">
              <w:rPr>
                <w:rFonts w:asciiTheme="minorHAnsi" w:hAnsiTheme="minorHAnsi" w:cstheme="minorHAnsi"/>
                <w:b/>
                <w:bCs/>
                <w:lang w:val="sv-FI"/>
              </w:rPr>
              <w:fldChar w:fldCharType="end"/>
            </w:r>
            <w:r w:rsidRPr="00054DBB">
              <w:rPr>
                <w:rFonts w:asciiTheme="minorHAnsi" w:hAnsiTheme="minorHAnsi" w:cstheme="minorHAnsi"/>
                <w:b/>
                <w:bCs/>
                <w:spacing w:val="-1"/>
                <w:lang w:val="sv-FI"/>
              </w:rPr>
              <w:t xml:space="preserve"> </w:t>
            </w:r>
            <w:r w:rsidRPr="00054DBB">
              <w:rPr>
                <w:rFonts w:asciiTheme="minorHAnsi" w:hAnsiTheme="minorHAnsi" w:cstheme="minorHAnsi"/>
                <w:b/>
                <w:bCs/>
                <w:spacing w:val="1"/>
                <w:lang w:val="sv-FI"/>
              </w:rPr>
              <w:t>a</w:t>
            </w:r>
            <w:r w:rsidRPr="00054DBB">
              <w:rPr>
                <w:rFonts w:asciiTheme="minorHAnsi" w:hAnsiTheme="minorHAnsi" w:cstheme="minorHAnsi"/>
                <w:b/>
                <w:bCs/>
                <w:lang w:val="sv-FI"/>
              </w:rPr>
              <w:t>r</w:t>
            </w:r>
            <w:r w:rsidRPr="00054DBB">
              <w:rPr>
                <w:rFonts w:asciiTheme="minorHAnsi" w:hAnsiTheme="minorHAnsi" w:cstheme="minorHAnsi"/>
                <w:b/>
                <w:bCs/>
                <w:spacing w:val="-2"/>
                <w:lang w:val="sv-FI"/>
              </w:rPr>
              <w:t>e</w:t>
            </w:r>
            <w:r w:rsidRPr="00054DBB">
              <w:rPr>
                <w:rFonts w:asciiTheme="minorHAnsi" w:hAnsiTheme="minorHAnsi" w:cstheme="minorHAnsi"/>
                <w:b/>
                <w:bCs/>
                <w:lang w:val="sv-FI"/>
              </w:rPr>
              <w:t>nd</w:t>
            </w:r>
            <w:r w:rsidRPr="00054DBB">
              <w:rPr>
                <w:rFonts w:asciiTheme="minorHAnsi" w:hAnsiTheme="minorHAnsi" w:cstheme="minorHAnsi"/>
                <w:b/>
                <w:bCs/>
                <w:spacing w:val="-1"/>
                <w:lang w:val="sv-FI"/>
              </w:rPr>
              <w:t>a</w:t>
            </w:r>
            <w:r w:rsidRPr="00054DBB">
              <w:rPr>
                <w:rFonts w:asciiTheme="minorHAnsi" w:hAnsiTheme="minorHAnsi" w:cstheme="minorHAnsi"/>
                <w:b/>
                <w:bCs/>
                <w:spacing w:val="3"/>
                <w:lang w:val="sv-FI"/>
              </w:rPr>
              <w:t>m</w:t>
            </w:r>
            <w:r w:rsidRPr="00054DBB">
              <w:rPr>
                <w:rFonts w:asciiTheme="minorHAnsi" w:hAnsiTheme="minorHAnsi" w:cstheme="minorHAnsi"/>
                <w:b/>
                <w:bCs/>
                <w:lang w:val="sv-FI"/>
              </w:rPr>
              <w:t>ine</w:t>
            </w:r>
            <w:r w:rsidR="00D76F8A" w:rsidRPr="00054DBB">
              <w:rPr>
                <w:rFonts w:asciiTheme="minorHAnsi" w:hAnsiTheme="minorHAnsi" w:cstheme="minorHAnsi"/>
                <w:b/>
                <w:bCs/>
                <w:lang w:val="sv-FI"/>
              </w:rPr>
              <w:t>.</w:t>
            </w:r>
          </w:p>
          <w:p w14:paraId="1E55F01F" w14:textId="12E22889" w:rsidR="002972DC" w:rsidRPr="00054DBB" w:rsidRDefault="002972DC" w:rsidP="00405378">
            <w:pPr>
              <w:pStyle w:val="ListParagraph"/>
              <w:numPr>
                <w:ilvl w:val="0"/>
                <w:numId w:val="27"/>
              </w:numPr>
              <w:ind w:left="464" w:hanging="284"/>
              <w:rPr>
                <w:rFonts w:asciiTheme="minorHAnsi" w:hAnsiTheme="minorHAnsi" w:cstheme="minorHAnsi"/>
                <w:b/>
                <w:bCs/>
                <w:color w:val="000000" w:themeColor="text1"/>
              </w:rPr>
            </w:pPr>
            <w:r w:rsidRPr="00054DBB">
              <w:rPr>
                <w:rFonts w:asciiTheme="minorHAnsi" w:hAnsiTheme="minorHAnsi" w:cstheme="minorHAnsi"/>
                <w:b/>
                <w:bCs/>
                <w:lang w:val="sv-FI"/>
              </w:rPr>
              <w:t>Noorte ettevõtlusaktiivsuse tõstmine</w:t>
            </w:r>
            <w:r w:rsidR="00D76F8A" w:rsidRPr="00054DBB">
              <w:rPr>
                <w:rFonts w:asciiTheme="minorHAnsi" w:hAnsiTheme="minorHAnsi" w:cstheme="minorHAnsi"/>
                <w:b/>
                <w:bCs/>
                <w:lang w:val="sv-FI"/>
              </w:rPr>
              <w:t>.</w:t>
            </w:r>
          </w:p>
          <w:p w14:paraId="61E98789" w14:textId="5B1B4ABF" w:rsidR="002972DC" w:rsidRPr="00054DBB" w:rsidRDefault="002972DC" w:rsidP="00405378">
            <w:pPr>
              <w:pStyle w:val="ListParagraph"/>
              <w:numPr>
                <w:ilvl w:val="0"/>
                <w:numId w:val="27"/>
              </w:numPr>
              <w:ind w:left="464" w:hanging="284"/>
              <w:rPr>
                <w:rFonts w:asciiTheme="minorHAnsi" w:hAnsiTheme="minorHAnsi" w:cstheme="minorHAnsi"/>
                <w:color w:val="000000" w:themeColor="text1"/>
              </w:rPr>
            </w:pPr>
            <w:r w:rsidRPr="00054DBB">
              <w:rPr>
                <w:rFonts w:asciiTheme="minorHAnsi" w:hAnsiTheme="minorHAnsi" w:cstheme="minorHAnsi"/>
                <w:b/>
                <w:bCs/>
                <w:color w:val="000000" w:themeColor="text1"/>
                <w:lang w:val="et-EE"/>
              </w:rPr>
              <w:t>Ettevõtlusinnovatsiooni</w:t>
            </w:r>
            <w:r w:rsidRPr="00054DBB">
              <w:rPr>
                <w:rFonts w:asciiTheme="minorHAnsi" w:hAnsiTheme="minorHAnsi" w:cstheme="minorHAnsi"/>
                <w:color w:val="000000" w:themeColor="text1"/>
                <w:lang w:val="et-EE"/>
              </w:rPr>
              <w:t xml:space="preserve"> toetavate tegevuste elluviimine (sh teenusdisain ja prototüüpide loomine)</w:t>
            </w:r>
            <w:r w:rsidR="00D76F8A" w:rsidRPr="00054DBB">
              <w:rPr>
                <w:rFonts w:asciiTheme="minorHAnsi" w:hAnsiTheme="minorHAnsi" w:cstheme="minorHAnsi"/>
                <w:color w:val="000000" w:themeColor="text1"/>
                <w:lang w:val="et-EE"/>
              </w:rPr>
              <w:t>.</w:t>
            </w:r>
          </w:p>
          <w:p w14:paraId="57018E66" w14:textId="62681EC1" w:rsidR="002972DC" w:rsidRPr="00054DBB" w:rsidRDefault="002972DC" w:rsidP="00405378">
            <w:pPr>
              <w:pStyle w:val="ListParagraph"/>
              <w:numPr>
                <w:ilvl w:val="0"/>
                <w:numId w:val="27"/>
              </w:numPr>
              <w:ind w:left="464" w:hanging="284"/>
              <w:rPr>
                <w:rFonts w:asciiTheme="minorHAnsi" w:hAnsiTheme="minorHAnsi" w:cstheme="minorHAnsi"/>
                <w:bCs/>
                <w:lang w:val="et-EE"/>
              </w:rPr>
            </w:pPr>
            <w:r w:rsidRPr="00054DBB">
              <w:rPr>
                <w:rFonts w:asciiTheme="minorHAnsi" w:hAnsiTheme="minorHAnsi" w:cstheme="minorHAnsi"/>
                <w:b/>
                <w:color w:val="000000" w:themeColor="text1"/>
                <w:lang w:val="et-EE"/>
              </w:rPr>
              <w:t>K</w:t>
            </w:r>
            <w:r w:rsidRPr="00054DBB">
              <w:rPr>
                <w:rFonts w:asciiTheme="minorHAnsi" w:hAnsiTheme="minorHAnsi" w:cstheme="minorHAnsi"/>
                <w:b/>
                <w:color w:val="000000" w:themeColor="text1"/>
              </w:rPr>
              <w:t>o</w:t>
            </w:r>
            <w:r w:rsidRPr="00054DBB">
              <w:rPr>
                <w:rFonts w:asciiTheme="minorHAnsi" w:hAnsiTheme="minorHAnsi" w:cstheme="minorHAnsi"/>
                <w:b/>
                <w:color w:val="000000" w:themeColor="text1"/>
                <w:spacing w:val="1"/>
              </w:rPr>
              <w:t>h</w:t>
            </w:r>
            <w:r w:rsidRPr="00054DBB">
              <w:rPr>
                <w:rFonts w:asciiTheme="minorHAnsi" w:hAnsiTheme="minorHAnsi" w:cstheme="minorHAnsi"/>
                <w:b/>
                <w:color w:val="000000" w:themeColor="text1"/>
              </w:rPr>
              <w:t>al</w:t>
            </w:r>
            <w:r w:rsidRPr="00054DBB">
              <w:rPr>
                <w:rFonts w:asciiTheme="minorHAnsi" w:hAnsiTheme="minorHAnsi" w:cstheme="minorHAnsi"/>
                <w:b/>
                <w:color w:val="000000" w:themeColor="text1"/>
                <w:spacing w:val="1"/>
              </w:rPr>
              <w:t>iku</w:t>
            </w:r>
            <w:r w:rsidRPr="00054DBB">
              <w:rPr>
                <w:rFonts w:asciiTheme="minorHAnsi" w:hAnsiTheme="minorHAnsi" w:cstheme="minorHAnsi"/>
                <w:b/>
                <w:color w:val="000000" w:themeColor="text1"/>
              </w:rPr>
              <w:t>l r</w:t>
            </w:r>
            <w:r w:rsidRPr="00054DBB">
              <w:rPr>
                <w:rFonts w:asciiTheme="minorHAnsi" w:hAnsiTheme="minorHAnsi" w:cstheme="minorHAnsi"/>
                <w:b/>
                <w:color w:val="000000" w:themeColor="text1"/>
                <w:spacing w:val="-1"/>
              </w:rPr>
              <w:t>e</w:t>
            </w:r>
            <w:r w:rsidRPr="00054DBB">
              <w:rPr>
                <w:rFonts w:asciiTheme="minorHAnsi" w:hAnsiTheme="minorHAnsi" w:cstheme="minorHAnsi"/>
                <w:b/>
                <w:color w:val="000000" w:themeColor="text1"/>
              </w:rPr>
              <w:t>ss</w:t>
            </w:r>
            <w:r w:rsidRPr="00054DBB">
              <w:rPr>
                <w:rFonts w:asciiTheme="minorHAnsi" w:hAnsiTheme="minorHAnsi" w:cstheme="minorHAnsi"/>
                <w:b/>
                <w:color w:val="000000" w:themeColor="text1"/>
                <w:spacing w:val="1"/>
              </w:rPr>
              <w:t>u</w:t>
            </w:r>
            <w:r w:rsidRPr="00054DBB">
              <w:rPr>
                <w:rFonts w:asciiTheme="minorHAnsi" w:hAnsiTheme="minorHAnsi" w:cstheme="minorHAnsi"/>
                <w:b/>
                <w:color w:val="000000" w:themeColor="text1"/>
                <w:spacing w:val="-1"/>
              </w:rPr>
              <w:t>r</w:t>
            </w:r>
            <w:r w:rsidRPr="00054DBB">
              <w:rPr>
                <w:rFonts w:asciiTheme="minorHAnsi" w:hAnsiTheme="minorHAnsi" w:cstheme="minorHAnsi"/>
                <w:b/>
                <w:color w:val="000000" w:themeColor="text1"/>
                <w:spacing w:val="-2"/>
              </w:rPr>
              <w:t>s</w:t>
            </w:r>
            <w:r w:rsidRPr="00054DBB">
              <w:rPr>
                <w:rFonts w:asciiTheme="minorHAnsi" w:hAnsiTheme="minorHAnsi" w:cstheme="minorHAnsi"/>
                <w:b/>
                <w:color w:val="000000" w:themeColor="text1"/>
              </w:rPr>
              <w:t>il</w:t>
            </w:r>
            <w:r w:rsidRPr="00054DBB">
              <w:rPr>
                <w:rFonts w:asciiTheme="minorHAnsi" w:hAnsiTheme="minorHAnsi" w:cstheme="minorHAnsi"/>
                <w:b/>
                <w:color w:val="000000" w:themeColor="text1"/>
                <w:spacing w:val="3"/>
              </w:rPr>
              <w:t xml:space="preserve"> </w:t>
            </w:r>
            <w:r w:rsidR="00582A7F" w:rsidRPr="00054DBB">
              <w:rPr>
                <w:rFonts w:asciiTheme="minorHAnsi" w:hAnsiTheme="minorHAnsi" w:cstheme="minorHAnsi"/>
                <w:b/>
                <w:color w:val="000000" w:themeColor="text1"/>
                <w:spacing w:val="3"/>
              </w:rPr>
              <w:t>ja eripäral</w:t>
            </w:r>
            <w:bookmarkStart w:id="24" w:name="_Ref179469460"/>
            <w:r w:rsidR="00E5615A" w:rsidRPr="00054DBB">
              <w:rPr>
                <w:rStyle w:val="FootnoteReference"/>
                <w:rFonts w:asciiTheme="minorHAnsi" w:hAnsiTheme="minorHAnsi" w:cstheme="minorHAnsi"/>
                <w:b/>
                <w:color w:val="000000" w:themeColor="text1"/>
                <w:spacing w:val="3"/>
              </w:rPr>
              <w:footnoteReference w:id="7"/>
            </w:r>
            <w:bookmarkEnd w:id="24"/>
            <w:r w:rsidR="00582A7F" w:rsidRPr="00054DBB">
              <w:rPr>
                <w:rFonts w:asciiTheme="minorHAnsi" w:hAnsiTheme="minorHAnsi" w:cstheme="minorHAnsi"/>
                <w:b/>
                <w:color w:val="000000" w:themeColor="text1"/>
                <w:spacing w:val="3"/>
              </w:rPr>
              <w:t xml:space="preserve"> </w:t>
            </w:r>
            <w:r w:rsidRPr="00054DBB">
              <w:rPr>
                <w:rFonts w:asciiTheme="minorHAnsi" w:hAnsiTheme="minorHAnsi" w:cstheme="minorHAnsi"/>
                <w:bCs/>
                <w:color w:val="000000" w:themeColor="text1"/>
                <w:spacing w:val="1"/>
              </w:rPr>
              <w:t>p</w:t>
            </w:r>
            <w:r w:rsidRPr="00054DBB">
              <w:rPr>
                <w:rFonts w:asciiTheme="minorHAnsi" w:hAnsiTheme="minorHAnsi" w:cstheme="minorHAnsi"/>
                <w:bCs/>
                <w:color w:val="000000" w:themeColor="text1"/>
              </w:rPr>
              <w:t>õ</w:t>
            </w:r>
            <w:r w:rsidRPr="00054DBB">
              <w:rPr>
                <w:rFonts w:asciiTheme="minorHAnsi" w:hAnsiTheme="minorHAnsi" w:cstheme="minorHAnsi"/>
                <w:bCs/>
                <w:color w:val="000000" w:themeColor="text1"/>
                <w:spacing w:val="1"/>
              </w:rPr>
              <w:t>h</w:t>
            </w:r>
            <w:r w:rsidRPr="00054DBB">
              <w:rPr>
                <w:rFonts w:asciiTheme="minorHAnsi" w:hAnsiTheme="minorHAnsi" w:cstheme="minorHAnsi"/>
                <w:bCs/>
                <w:color w:val="000000" w:themeColor="text1"/>
                <w:spacing w:val="-2"/>
              </w:rPr>
              <w:t>i</w:t>
            </w:r>
            <w:r w:rsidRPr="00054DBB">
              <w:rPr>
                <w:rFonts w:asciiTheme="minorHAnsi" w:hAnsiTheme="minorHAnsi" w:cstheme="minorHAnsi"/>
                <w:bCs/>
                <w:color w:val="000000" w:themeColor="text1"/>
                <w:spacing w:val="1"/>
              </w:rPr>
              <w:t>n</w:t>
            </w:r>
            <w:r w:rsidRPr="00054DBB">
              <w:rPr>
                <w:rFonts w:asciiTheme="minorHAnsi" w:hAnsiTheme="minorHAnsi" w:cstheme="minorHAnsi"/>
                <w:bCs/>
                <w:color w:val="000000" w:themeColor="text1"/>
                <w:spacing w:val="-1"/>
              </w:rPr>
              <w:t>e</w:t>
            </w:r>
            <w:r w:rsidRPr="00054DBB">
              <w:rPr>
                <w:rFonts w:asciiTheme="minorHAnsi" w:hAnsiTheme="minorHAnsi" w:cstheme="minorHAnsi"/>
                <w:bCs/>
                <w:color w:val="000000" w:themeColor="text1"/>
              </w:rPr>
              <w:t>vate</w:t>
            </w:r>
            <w:r w:rsidRPr="00054DBB">
              <w:rPr>
                <w:rFonts w:asciiTheme="minorHAnsi" w:hAnsiTheme="minorHAnsi" w:cstheme="minorHAnsi"/>
                <w:bCs/>
                <w:color w:val="000000" w:themeColor="text1"/>
                <w:spacing w:val="-1"/>
              </w:rPr>
              <w:t xml:space="preserve"> </w:t>
            </w:r>
            <w:r w:rsidRPr="00054DBB">
              <w:rPr>
                <w:rFonts w:asciiTheme="minorHAnsi" w:hAnsiTheme="minorHAnsi" w:cstheme="minorHAnsi"/>
                <w:bCs/>
                <w:color w:val="000000" w:themeColor="text1"/>
              </w:rPr>
              <w:t>toode</w:t>
            </w:r>
            <w:r w:rsidRPr="00054DBB">
              <w:rPr>
                <w:rFonts w:asciiTheme="minorHAnsi" w:hAnsiTheme="minorHAnsi" w:cstheme="minorHAnsi"/>
                <w:bCs/>
                <w:color w:val="000000" w:themeColor="text1"/>
                <w:spacing w:val="-1"/>
              </w:rPr>
              <w:t>t</w:t>
            </w:r>
            <w:r w:rsidRPr="00054DBB">
              <w:rPr>
                <w:rFonts w:asciiTheme="minorHAnsi" w:hAnsiTheme="minorHAnsi" w:cstheme="minorHAnsi"/>
                <w:bCs/>
                <w:color w:val="000000" w:themeColor="text1"/>
              </w:rPr>
              <w:t>e</w:t>
            </w:r>
            <w:r w:rsidRPr="00054DBB">
              <w:rPr>
                <w:rFonts w:asciiTheme="minorHAnsi" w:hAnsiTheme="minorHAnsi" w:cstheme="minorHAnsi"/>
                <w:bCs/>
                <w:color w:val="000000" w:themeColor="text1"/>
                <w:spacing w:val="-1"/>
              </w:rPr>
              <w:t xml:space="preserve"> </w:t>
            </w:r>
            <w:r w:rsidR="00582A7F" w:rsidRPr="00054DBB">
              <w:rPr>
                <w:rFonts w:asciiTheme="minorHAnsi" w:hAnsiTheme="minorHAnsi" w:cstheme="minorHAnsi"/>
                <w:bCs/>
                <w:color w:val="000000" w:themeColor="text1"/>
                <w:spacing w:val="-1"/>
              </w:rPr>
              <w:t xml:space="preserve">ja teenuste </w:t>
            </w:r>
            <w:r w:rsidRPr="00054DBB">
              <w:rPr>
                <w:rFonts w:asciiTheme="minorHAnsi" w:hAnsiTheme="minorHAnsi" w:cstheme="minorHAnsi"/>
                <w:bCs/>
                <w:color w:val="000000" w:themeColor="text1"/>
                <w:spacing w:val="2"/>
              </w:rPr>
              <w:t>a</w:t>
            </w:r>
            <w:r w:rsidRPr="00054DBB">
              <w:rPr>
                <w:rFonts w:asciiTheme="minorHAnsi" w:hAnsiTheme="minorHAnsi" w:cstheme="minorHAnsi"/>
                <w:bCs/>
                <w:color w:val="000000" w:themeColor="text1"/>
                <w:spacing w:val="1"/>
              </w:rPr>
              <w:t>r</w:t>
            </w:r>
            <w:r w:rsidRPr="00054DBB">
              <w:rPr>
                <w:rFonts w:asciiTheme="minorHAnsi" w:hAnsiTheme="minorHAnsi" w:cstheme="minorHAnsi"/>
                <w:bCs/>
                <w:color w:val="000000" w:themeColor="text1"/>
                <w:spacing w:val="-1"/>
              </w:rPr>
              <w:t>e</w:t>
            </w:r>
            <w:r w:rsidRPr="00054DBB">
              <w:rPr>
                <w:rFonts w:asciiTheme="minorHAnsi" w:hAnsiTheme="minorHAnsi" w:cstheme="minorHAnsi"/>
                <w:bCs/>
                <w:color w:val="000000" w:themeColor="text1"/>
                <w:spacing w:val="1"/>
              </w:rPr>
              <w:t>nd</w:t>
            </w:r>
            <w:r w:rsidRPr="00054DBB">
              <w:rPr>
                <w:rFonts w:asciiTheme="minorHAnsi" w:hAnsiTheme="minorHAnsi" w:cstheme="minorHAnsi"/>
                <w:bCs/>
                <w:color w:val="000000" w:themeColor="text1"/>
              </w:rPr>
              <w:t>a</w:t>
            </w:r>
            <w:r w:rsidRPr="00054DBB">
              <w:rPr>
                <w:rFonts w:asciiTheme="minorHAnsi" w:hAnsiTheme="minorHAnsi" w:cstheme="minorHAnsi"/>
                <w:bCs/>
                <w:color w:val="000000" w:themeColor="text1"/>
                <w:spacing w:val="-3"/>
              </w:rPr>
              <w:t>m</w:t>
            </w:r>
            <w:r w:rsidRPr="00054DBB">
              <w:rPr>
                <w:rFonts w:asciiTheme="minorHAnsi" w:hAnsiTheme="minorHAnsi" w:cstheme="minorHAnsi"/>
                <w:bCs/>
                <w:color w:val="000000" w:themeColor="text1"/>
              </w:rPr>
              <w:t>i</w:t>
            </w:r>
            <w:r w:rsidRPr="00054DBB">
              <w:rPr>
                <w:rFonts w:asciiTheme="minorHAnsi" w:hAnsiTheme="minorHAnsi" w:cstheme="minorHAnsi"/>
                <w:bCs/>
                <w:color w:val="000000" w:themeColor="text1"/>
                <w:spacing w:val="1"/>
              </w:rPr>
              <w:t>n</w:t>
            </w:r>
            <w:r w:rsidRPr="00054DBB">
              <w:rPr>
                <w:rFonts w:asciiTheme="minorHAnsi" w:hAnsiTheme="minorHAnsi" w:cstheme="minorHAnsi"/>
                <w:bCs/>
                <w:color w:val="000000" w:themeColor="text1"/>
              </w:rPr>
              <w:t>e</w:t>
            </w:r>
            <w:r w:rsidR="00D76F8A" w:rsidRPr="00054DBB">
              <w:rPr>
                <w:rFonts w:asciiTheme="minorHAnsi" w:hAnsiTheme="minorHAnsi" w:cstheme="minorHAnsi"/>
                <w:bCs/>
                <w:color w:val="000000" w:themeColor="text1"/>
              </w:rPr>
              <w:t>.</w:t>
            </w:r>
          </w:p>
          <w:p w14:paraId="71C0D404" w14:textId="37855146" w:rsidR="002972DC" w:rsidRPr="00054DBB" w:rsidRDefault="002972DC" w:rsidP="00405378">
            <w:pPr>
              <w:pStyle w:val="ListParagraph"/>
              <w:numPr>
                <w:ilvl w:val="0"/>
                <w:numId w:val="27"/>
              </w:numPr>
              <w:ind w:left="464" w:hanging="284"/>
              <w:rPr>
                <w:rFonts w:asciiTheme="minorHAnsi" w:hAnsiTheme="minorHAnsi" w:cstheme="minorHAnsi"/>
                <w:lang w:val="et-EE"/>
              </w:rPr>
            </w:pPr>
            <w:r w:rsidRPr="00054DBB">
              <w:rPr>
                <w:rFonts w:asciiTheme="minorHAnsi" w:hAnsiTheme="minorHAnsi" w:cstheme="minorHAnsi"/>
                <w:color w:val="000000" w:themeColor="text1"/>
              </w:rPr>
              <w:t xml:space="preserve">Piirkonnas </w:t>
            </w:r>
            <w:r w:rsidRPr="00054DBB">
              <w:rPr>
                <w:rFonts w:asciiTheme="minorHAnsi" w:hAnsiTheme="minorHAnsi" w:cstheme="minorHAnsi"/>
                <w:b/>
                <w:bCs/>
                <w:color w:val="000000" w:themeColor="text1"/>
              </w:rPr>
              <w:t>puudu</w:t>
            </w:r>
            <w:r w:rsidRPr="00054DBB">
              <w:rPr>
                <w:rFonts w:asciiTheme="minorHAnsi" w:hAnsiTheme="minorHAnsi" w:cstheme="minorHAnsi"/>
                <w:b/>
                <w:bCs/>
                <w:color w:val="000000" w:themeColor="text1"/>
                <w:lang w:val="et-EE"/>
              </w:rPr>
              <w:t>vate teenuste loomine</w:t>
            </w:r>
            <w:r w:rsidR="0001257B" w:rsidRPr="00054DBB">
              <w:rPr>
                <w:rFonts w:asciiTheme="minorHAnsi" w:hAnsiTheme="minorHAnsi" w:cstheme="minorHAnsi"/>
                <w:b/>
                <w:bCs/>
                <w:color w:val="000000" w:themeColor="text1"/>
                <w:lang w:val="et-EE"/>
              </w:rPr>
              <w:t>,</w:t>
            </w:r>
            <w:r w:rsidRPr="00054DBB">
              <w:rPr>
                <w:rFonts w:asciiTheme="minorHAnsi" w:hAnsiTheme="minorHAnsi" w:cstheme="minorHAnsi"/>
                <w:b/>
                <w:bCs/>
                <w:color w:val="000000" w:themeColor="text1"/>
                <w:lang w:val="et-EE"/>
              </w:rPr>
              <w:t xml:space="preserve"> </w:t>
            </w:r>
            <w:r w:rsidRPr="00054DBB">
              <w:rPr>
                <w:rFonts w:asciiTheme="minorHAnsi" w:hAnsiTheme="minorHAnsi" w:cstheme="minorHAnsi"/>
                <w:color w:val="000000" w:themeColor="text1"/>
                <w:lang w:val="et-EE"/>
              </w:rPr>
              <w:t>sh kogukonnateenuste</w:t>
            </w:r>
            <w:bookmarkStart w:id="25" w:name="_Ref199338842"/>
            <w:r w:rsidR="003D5279">
              <w:rPr>
                <w:rStyle w:val="FootnoteReference"/>
                <w:rFonts w:asciiTheme="minorHAnsi" w:hAnsiTheme="minorHAnsi" w:cstheme="minorHAnsi"/>
                <w:color w:val="000000" w:themeColor="text1"/>
                <w:lang w:val="et-EE"/>
              </w:rPr>
              <w:footnoteReference w:id="8"/>
            </w:r>
            <w:bookmarkEnd w:id="25"/>
            <w:r w:rsidRPr="00054DBB">
              <w:rPr>
                <w:rFonts w:asciiTheme="minorHAnsi" w:hAnsiTheme="minorHAnsi" w:cstheme="minorHAnsi"/>
                <w:color w:val="000000" w:themeColor="text1"/>
                <w:lang w:val="et-EE"/>
              </w:rPr>
              <w:t xml:space="preserve"> arendamine</w:t>
            </w:r>
            <w:r w:rsidR="00D76F8A" w:rsidRPr="00054DBB">
              <w:rPr>
                <w:rFonts w:asciiTheme="minorHAnsi" w:hAnsiTheme="minorHAnsi" w:cstheme="minorHAnsi"/>
                <w:color w:val="000000" w:themeColor="text1"/>
                <w:lang w:val="et-EE"/>
              </w:rPr>
              <w:t>.</w:t>
            </w:r>
          </w:p>
        </w:tc>
      </w:tr>
      <w:tr w:rsidR="002972DC" w:rsidRPr="00054DBB" w14:paraId="65CFE923" w14:textId="77777777" w:rsidTr="00054DBB">
        <w:tc>
          <w:tcPr>
            <w:tcW w:w="2122" w:type="dxa"/>
          </w:tcPr>
          <w:p w14:paraId="4A138618" w14:textId="08E697F8" w:rsidR="002972DC" w:rsidRPr="00054DBB" w:rsidRDefault="002972DC" w:rsidP="00462301">
            <w:pPr>
              <w:rPr>
                <w:rFonts w:asciiTheme="minorHAnsi" w:hAnsiTheme="minorHAnsi" w:cstheme="minorHAnsi"/>
                <w:lang w:val="sv-FI"/>
              </w:rPr>
            </w:pPr>
            <w:r w:rsidRPr="00054DBB">
              <w:rPr>
                <w:rFonts w:asciiTheme="minorHAnsi" w:hAnsiTheme="minorHAnsi" w:cstheme="minorHAnsi"/>
                <w:lang w:val="sv-FI"/>
              </w:rPr>
              <w:t>Mittetoet</w:t>
            </w:r>
            <w:r w:rsidR="0001257B" w:rsidRPr="00054DBB">
              <w:rPr>
                <w:rFonts w:asciiTheme="minorHAnsi" w:hAnsiTheme="minorHAnsi" w:cstheme="minorHAnsi"/>
                <w:lang w:val="sv-FI"/>
              </w:rPr>
              <w:t>at</w:t>
            </w:r>
            <w:r w:rsidRPr="00054DBB">
              <w:rPr>
                <w:rFonts w:asciiTheme="minorHAnsi" w:hAnsiTheme="minorHAnsi" w:cstheme="minorHAnsi"/>
                <w:lang w:val="sv-FI"/>
              </w:rPr>
              <w:t>avad tegevusvaldkonnad</w:t>
            </w:r>
          </w:p>
        </w:tc>
        <w:tc>
          <w:tcPr>
            <w:tcW w:w="6408" w:type="dxa"/>
          </w:tcPr>
          <w:p w14:paraId="6F9FF03B" w14:textId="0EC2A094" w:rsidR="0036487A" w:rsidRPr="00054DBB" w:rsidRDefault="002972DC" w:rsidP="00405378">
            <w:pPr>
              <w:pStyle w:val="ListParagraph"/>
              <w:numPr>
                <w:ilvl w:val="0"/>
                <w:numId w:val="28"/>
              </w:numPr>
              <w:ind w:left="464" w:hanging="284"/>
              <w:rPr>
                <w:rFonts w:asciiTheme="minorHAnsi" w:hAnsiTheme="minorHAnsi" w:cstheme="minorHAnsi"/>
                <w:color w:val="000000" w:themeColor="text1"/>
                <w:lang w:val="et-EE"/>
              </w:rPr>
            </w:pPr>
            <w:r w:rsidRPr="00054DBB">
              <w:rPr>
                <w:rFonts w:asciiTheme="minorHAnsi" w:hAnsiTheme="minorHAnsi" w:cstheme="minorHAnsi"/>
                <w:b/>
                <w:color w:val="000000" w:themeColor="text1"/>
                <w:lang w:val="et-EE"/>
              </w:rPr>
              <w:t>Kalandusega seotud tegevused</w:t>
            </w:r>
            <w:r w:rsidRPr="00054DBB">
              <w:rPr>
                <w:rFonts w:asciiTheme="minorHAnsi" w:hAnsiTheme="minorHAnsi" w:cstheme="minorHAnsi"/>
                <w:color w:val="000000" w:themeColor="text1"/>
                <w:lang w:val="et-EE"/>
              </w:rPr>
              <w:t xml:space="preserve"> (L</w:t>
            </w:r>
            <w:r w:rsidR="0001257B" w:rsidRPr="00054DBB">
              <w:rPr>
                <w:rFonts w:asciiTheme="minorHAnsi" w:hAnsiTheme="minorHAnsi" w:cstheme="minorHAnsi"/>
                <w:color w:val="000000" w:themeColor="text1"/>
                <w:lang w:val="et-EE"/>
              </w:rPr>
              <w:t xml:space="preserve">äänemaa </w:t>
            </w:r>
            <w:r w:rsidRPr="00054DBB">
              <w:rPr>
                <w:rFonts w:asciiTheme="minorHAnsi" w:hAnsiTheme="minorHAnsi" w:cstheme="minorHAnsi"/>
                <w:color w:val="000000" w:themeColor="text1"/>
                <w:lang w:val="et-EE"/>
              </w:rPr>
              <w:t>R</w:t>
            </w:r>
            <w:r w:rsidR="0001257B" w:rsidRPr="00054DBB">
              <w:rPr>
                <w:rFonts w:asciiTheme="minorHAnsi" w:hAnsiTheme="minorHAnsi" w:cstheme="minorHAnsi"/>
                <w:color w:val="000000" w:themeColor="text1"/>
                <w:lang w:val="et-EE"/>
              </w:rPr>
              <w:t xml:space="preserve">annakalanduse </w:t>
            </w:r>
            <w:r w:rsidRPr="00054DBB">
              <w:rPr>
                <w:rFonts w:asciiTheme="minorHAnsi" w:hAnsiTheme="minorHAnsi" w:cstheme="minorHAnsi"/>
                <w:color w:val="000000" w:themeColor="text1"/>
                <w:lang w:val="et-EE"/>
              </w:rPr>
              <w:t>S</w:t>
            </w:r>
            <w:r w:rsidR="0001257B" w:rsidRPr="00054DBB">
              <w:rPr>
                <w:rFonts w:asciiTheme="minorHAnsi" w:hAnsiTheme="minorHAnsi" w:cstheme="minorHAnsi"/>
                <w:color w:val="000000" w:themeColor="text1"/>
                <w:lang w:val="et-EE"/>
              </w:rPr>
              <w:t>eltsi</w:t>
            </w:r>
            <w:r w:rsidRPr="00054DBB">
              <w:rPr>
                <w:rFonts w:asciiTheme="minorHAnsi" w:hAnsiTheme="minorHAnsi" w:cstheme="minorHAnsi"/>
                <w:color w:val="000000" w:themeColor="text1"/>
                <w:lang w:val="et-EE"/>
              </w:rPr>
              <w:t xml:space="preserve"> poolt toetatavad tegevused)</w:t>
            </w:r>
            <w:r w:rsidR="00D76F8A" w:rsidRPr="00054DBB">
              <w:rPr>
                <w:rFonts w:asciiTheme="minorHAnsi" w:hAnsiTheme="minorHAnsi" w:cstheme="minorHAnsi"/>
                <w:color w:val="000000" w:themeColor="text1"/>
                <w:lang w:val="et-EE"/>
              </w:rPr>
              <w:t>.</w:t>
            </w:r>
          </w:p>
        </w:tc>
      </w:tr>
      <w:tr w:rsidR="002972DC" w:rsidRPr="00054DBB" w14:paraId="05322566" w14:textId="77777777" w:rsidTr="00054DBB">
        <w:tc>
          <w:tcPr>
            <w:tcW w:w="2122" w:type="dxa"/>
          </w:tcPr>
          <w:p w14:paraId="742FDE85" w14:textId="16E43A52" w:rsidR="002972DC" w:rsidRPr="00054DBB" w:rsidRDefault="00582A7F" w:rsidP="00462301">
            <w:pPr>
              <w:rPr>
                <w:rFonts w:asciiTheme="minorHAnsi" w:hAnsiTheme="minorHAnsi" w:cstheme="minorHAnsi"/>
                <w:lang w:val="sv-FI"/>
              </w:rPr>
            </w:pPr>
            <w:r w:rsidRPr="00054DBB">
              <w:rPr>
                <w:rFonts w:asciiTheme="minorHAnsi" w:hAnsiTheme="minorHAnsi" w:cstheme="minorHAnsi"/>
                <w:lang w:val="sv-FI"/>
              </w:rPr>
              <w:t>Abikõlblikud kulud</w:t>
            </w:r>
          </w:p>
        </w:tc>
        <w:tc>
          <w:tcPr>
            <w:tcW w:w="6408" w:type="dxa"/>
          </w:tcPr>
          <w:p w14:paraId="6B78895A" w14:textId="535629E3" w:rsidR="002972DC" w:rsidRPr="00054DBB" w:rsidRDefault="002972DC"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b/>
                <w:bCs/>
                <w:lang w:val="et-EE"/>
              </w:rPr>
              <w:t xml:space="preserve">Investeeringud </w:t>
            </w:r>
            <w:r w:rsidRPr="00054DBB">
              <w:rPr>
                <w:rFonts w:asciiTheme="minorHAnsi" w:hAnsiTheme="minorHAnsi" w:cstheme="minorHAnsi"/>
                <w:lang w:val="et-EE"/>
              </w:rPr>
              <w:t xml:space="preserve">materiaalsesse või immateriaalsesse varasse (taristusse, hoonetesse, seadmetesse, tarkvarasse jne), sh taastuvenergia lahendustesse </w:t>
            </w:r>
            <w:r w:rsidR="0001257B" w:rsidRPr="00054DBB">
              <w:rPr>
                <w:rFonts w:asciiTheme="minorHAnsi" w:hAnsiTheme="minorHAnsi" w:cstheme="minorHAnsi"/>
                <w:lang w:val="et-EE"/>
              </w:rPr>
              <w:t>taotleja</w:t>
            </w:r>
            <w:r w:rsidRPr="00054DBB">
              <w:rPr>
                <w:rFonts w:asciiTheme="minorHAnsi" w:hAnsiTheme="minorHAnsi" w:cstheme="minorHAnsi"/>
                <w:lang w:val="et-EE"/>
              </w:rPr>
              <w:t xml:space="preserve"> </w:t>
            </w:r>
            <w:r w:rsidR="00163D5B" w:rsidRPr="00054DBB">
              <w:rPr>
                <w:rFonts w:asciiTheme="minorHAnsi" w:hAnsiTheme="minorHAnsi" w:cstheme="minorHAnsi"/>
                <w:lang w:val="et-EE"/>
              </w:rPr>
              <w:t xml:space="preserve">enda </w:t>
            </w:r>
            <w:r w:rsidRPr="00054DBB">
              <w:rPr>
                <w:rFonts w:asciiTheme="minorHAnsi" w:hAnsiTheme="minorHAnsi" w:cstheme="minorHAnsi"/>
                <w:lang w:val="et-EE"/>
              </w:rPr>
              <w:t>tarbeks</w:t>
            </w:r>
            <w:r w:rsidR="00D76F8A" w:rsidRPr="00054DBB">
              <w:rPr>
                <w:rFonts w:asciiTheme="minorHAnsi" w:hAnsiTheme="minorHAnsi" w:cstheme="minorHAnsi"/>
                <w:lang w:val="et-EE"/>
              </w:rPr>
              <w:t>.</w:t>
            </w:r>
          </w:p>
          <w:p w14:paraId="0A3A3769" w14:textId="7E70C8F6" w:rsidR="002972DC" w:rsidRPr="00054DBB" w:rsidRDefault="002972DC"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lang w:val="et-EE"/>
              </w:rPr>
              <w:t xml:space="preserve">Investeeringuga otseselt </w:t>
            </w:r>
            <w:r w:rsidRPr="00054DBB">
              <w:rPr>
                <w:rFonts w:asciiTheme="minorHAnsi" w:hAnsiTheme="minorHAnsi" w:cstheme="minorHAnsi"/>
                <w:b/>
                <w:bCs/>
                <w:lang w:val="et-EE"/>
              </w:rPr>
              <w:t xml:space="preserve">seotud </w:t>
            </w:r>
            <w:r w:rsidR="00E5615A" w:rsidRPr="00054DBB">
              <w:rPr>
                <w:rFonts w:asciiTheme="minorHAnsi" w:hAnsiTheme="minorHAnsi" w:cstheme="minorHAnsi"/>
                <w:b/>
                <w:bCs/>
                <w:lang w:val="et-EE"/>
              </w:rPr>
              <w:t>tööde ja teenuste kulud</w:t>
            </w:r>
            <w:r w:rsidRPr="00054DBB">
              <w:rPr>
                <w:rFonts w:asciiTheme="minorHAnsi" w:hAnsiTheme="minorHAnsi" w:cstheme="minorHAnsi"/>
                <w:lang w:val="et-EE"/>
              </w:rPr>
              <w:t>, mis moodustavad kuni 1</w:t>
            </w:r>
            <w:r w:rsidR="000F317F" w:rsidRPr="00054DBB">
              <w:rPr>
                <w:rFonts w:asciiTheme="minorHAnsi" w:hAnsiTheme="minorHAnsi" w:cstheme="minorHAnsi"/>
                <w:lang w:val="et-EE"/>
              </w:rPr>
              <w:t>5</w:t>
            </w:r>
            <w:r w:rsidRPr="00054DBB">
              <w:rPr>
                <w:rFonts w:asciiTheme="minorHAnsi" w:hAnsiTheme="minorHAnsi" w:cstheme="minorHAnsi"/>
                <w:lang w:val="et-EE"/>
              </w:rPr>
              <w:t>% investeeringu maksumusest</w:t>
            </w:r>
            <w:r w:rsidR="0001257B" w:rsidRPr="00054DBB">
              <w:rPr>
                <w:rFonts w:asciiTheme="minorHAnsi" w:hAnsiTheme="minorHAnsi" w:cstheme="minorHAnsi"/>
                <w:lang w:val="et-EE"/>
              </w:rPr>
              <w:t>,</w:t>
            </w:r>
            <w:r w:rsidRPr="00054DBB">
              <w:rPr>
                <w:rFonts w:asciiTheme="minorHAnsi" w:hAnsiTheme="minorHAnsi" w:cstheme="minorHAnsi"/>
                <w:lang w:val="et-EE"/>
              </w:rPr>
              <w:t xml:space="preserve"> sh: </w:t>
            </w:r>
          </w:p>
          <w:p w14:paraId="272DF7FA" w14:textId="17A26C87" w:rsidR="00E5615A" w:rsidRPr="00054DBB" w:rsidRDefault="00E5615A"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color w:val="202020"/>
              </w:rPr>
              <w:t xml:space="preserve">ehitamisega seotud </w:t>
            </w:r>
            <w:r w:rsidRPr="00054DBB">
              <w:rPr>
                <w:rFonts w:asciiTheme="minorHAnsi" w:hAnsiTheme="minorHAnsi" w:cstheme="minorHAnsi"/>
                <w:b/>
                <w:bCs/>
                <w:color w:val="202020"/>
              </w:rPr>
              <w:t>ettevalmistavate tööde</w:t>
            </w:r>
            <w:r w:rsidRPr="00054DBB">
              <w:rPr>
                <w:rFonts w:asciiTheme="minorHAnsi" w:hAnsiTheme="minorHAnsi" w:cstheme="minorHAnsi"/>
                <w:color w:val="202020"/>
              </w:rPr>
              <w:t xml:space="preserve"> </w:t>
            </w:r>
            <w:r w:rsidRPr="00054DBB">
              <w:rPr>
                <w:rFonts w:asciiTheme="minorHAnsi" w:hAnsiTheme="minorHAnsi" w:cstheme="minorHAnsi"/>
                <w:b/>
                <w:bCs/>
                <w:color w:val="202020"/>
              </w:rPr>
              <w:t>kulud</w:t>
            </w:r>
            <w:r w:rsidRPr="00054DBB">
              <w:rPr>
                <w:rFonts w:asciiTheme="minorHAnsi" w:hAnsiTheme="minorHAnsi" w:cstheme="minorHAnsi"/>
                <w:color w:val="202020"/>
              </w:rPr>
              <w:t>,</w:t>
            </w:r>
            <w:r w:rsidRPr="00054DBB">
              <w:rPr>
                <w:rFonts w:asciiTheme="minorHAnsi" w:hAnsiTheme="minorHAnsi" w:cstheme="minorHAnsi"/>
                <w:color w:val="202020"/>
                <w:shd w:val="clear" w:color="auto" w:fill="FFFFFF"/>
              </w:rPr>
              <w:t xml:space="preserve"> sh keskkonnamõju hindamise, energiaauditi, teostatavusuuringu, projekteerimistöö ning projekteerimiseks vajaliku ehitusgeoloogilise ja geodeetilise uurimistöö kulud;</w:t>
            </w:r>
          </w:p>
          <w:p w14:paraId="72BFAC2A" w14:textId="5FBB6700" w:rsidR="00E5615A" w:rsidRPr="00054DBB" w:rsidRDefault="00E5615A" w:rsidP="0036487A">
            <w:pPr>
              <w:pStyle w:val="ListParagraph"/>
              <w:rPr>
                <w:rFonts w:asciiTheme="minorHAnsi" w:hAnsiTheme="minorHAnsi" w:cstheme="minorHAnsi"/>
                <w:lang w:val="et-EE"/>
              </w:rPr>
            </w:pPr>
            <w:r w:rsidRPr="00054DBB">
              <w:rPr>
                <w:rFonts w:asciiTheme="minorHAnsi" w:hAnsiTheme="minorHAnsi" w:cstheme="minorHAnsi"/>
                <w:color w:val="000000"/>
              </w:rPr>
              <w:t>omanikujärelevalve ja muinsuskaitselise järelevalve kulud;</w:t>
            </w:r>
          </w:p>
          <w:p w14:paraId="45E8C2BF" w14:textId="336B5506" w:rsidR="002972DC" w:rsidRPr="00054DBB" w:rsidRDefault="00E5615A"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lang w:val="et-EE"/>
              </w:rPr>
              <w:t>k</w:t>
            </w:r>
            <w:r w:rsidR="002972DC" w:rsidRPr="00054DBB">
              <w:rPr>
                <w:rFonts w:asciiTheme="minorHAnsi" w:hAnsiTheme="minorHAnsi" w:cstheme="minorHAnsi"/>
                <w:lang w:val="et-EE"/>
              </w:rPr>
              <w:t>oolitus</w:t>
            </w:r>
            <w:r w:rsidRPr="00054DBB">
              <w:rPr>
                <w:rFonts w:asciiTheme="minorHAnsi" w:hAnsiTheme="minorHAnsi" w:cstheme="minorHAnsi"/>
                <w:lang w:val="et-EE"/>
              </w:rPr>
              <w:t>kulud;</w:t>
            </w:r>
          </w:p>
          <w:p w14:paraId="0D83EDC2" w14:textId="3A35C32D" w:rsidR="002972DC" w:rsidRPr="00054DBB" w:rsidRDefault="002972DC"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lang w:val="et-EE"/>
              </w:rPr>
              <w:t>turundustegevus</w:t>
            </w:r>
            <w:r w:rsidR="00E5615A" w:rsidRPr="00054DBB">
              <w:rPr>
                <w:rFonts w:asciiTheme="minorHAnsi" w:hAnsiTheme="minorHAnsi" w:cstheme="minorHAnsi"/>
                <w:lang w:val="et-EE"/>
              </w:rPr>
              <w:t>e, sh turu-uuringu läbiviimise kulud.</w:t>
            </w:r>
          </w:p>
          <w:p w14:paraId="6F30A50E" w14:textId="4DE30AE7" w:rsidR="002972DC" w:rsidRPr="00054DBB" w:rsidRDefault="002972DC"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b/>
                <w:bCs/>
                <w:lang w:val="et-EE"/>
              </w:rPr>
              <w:lastRenderedPageBreak/>
              <w:t>Ühistegevuse</w:t>
            </w:r>
            <w:bookmarkStart w:id="26" w:name="_Ref179470014"/>
            <w:r w:rsidRPr="00054DBB">
              <w:rPr>
                <w:rStyle w:val="FootnoteReference"/>
                <w:rFonts w:asciiTheme="minorHAnsi" w:hAnsiTheme="minorHAnsi" w:cstheme="minorHAnsi"/>
                <w:b/>
                <w:bCs/>
                <w:lang w:val="et-EE"/>
              </w:rPr>
              <w:footnoteReference w:id="9"/>
            </w:r>
            <w:bookmarkEnd w:id="26"/>
            <w:r w:rsidRPr="00054DBB">
              <w:rPr>
                <w:rFonts w:asciiTheme="minorHAnsi" w:hAnsiTheme="minorHAnsi" w:cstheme="minorHAnsi"/>
                <w:b/>
                <w:bCs/>
                <w:lang w:val="et-EE"/>
              </w:rPr>
              <w:t xml:space="preserve"> raames elluviidava</w:t>
            </w:r>
            <w:r w:rsidR="00E5615A" w:rsidRPr="00054DBB">
              <w:rPr>
                <w:rFonts w:asciiTheme="minorHAnsi" w:hAnsiTheme="minorHAnsi" w:cstheme="minorHAnsi"/>
                <w:b/>
                <w:bCs/>
                <w:lang w:val="et-EE"/>
              </w:rPr>
              <w:t>te</w:t>
            </w:r>
            <w:r w:rsidRPr="00054DBB">
              <w:rPr>
                <w:rFonts w:asciiTheme="minorHAnsi" w:hAnsiTheme="minorHAnsi" w:cstheme="minorHAnsi"/>
                <w:b/>
                <w:bCs/>
                <w:lang w:val="et-EE"/>
              </w:rPr>
              <w:t xml:space="preserve"> mitte-investeeringu</w:t>
            </w:r>
            <w:r w:rsidR="00E5615A" w:rsidRPr="00054DBB">
              <w:rPr>
                <w:rFonts w:asciiTheme="minorHAnsi" w:hAnsiTheme="minorHAnsi" w:cstheme="minorHAnsi"/>
                <w:b/>
                <w:bCs/>
                <w:lang w:val="et-EE"/>
              </w:rPr>
              <w:t>te</w:t>
            </w:r>
            <w:r w:rsidR="00E5615A" w:rsidRPr="00054DBB">
              <w:rPr>
                <w:rFonts w:asciiTheme="minorHAnsi" w:hAnsiTheme="minorHAnsi" w:cstheme="minorHAnsi"/>
                <w:lang w:val="et-EE"/>
              </w:rPr>
              <w:t xml:space="preserve">, sh </w:t>
            </w:r>
            <w:r w:rsidRPr="00054DBB">
              <w:rPr>
                <w:rFonts w:asciiTheme="minorHAnsi" w:hAnsiTheme="minorHAnsi" w:cstheme="minorHAnsi"/>
                <w:lang w:val="et-EE"/>
              </w:rPr>
              <w:t>koolitustegevus</w:t>
            </w:r>
            <w:r w:rsidR="00E5615A" w:rsidRPr="00054DBB">
              <w:rPr>
                <w:rFonts w:asciiTheme="minorHAnsi" w:hAnsiTheme="minorHAnsi" w:cstheme="minorHAnsi"/>
                <w:lang w:val="et-EE"/>
              </w:rPr>
              <w:t>e</w:t>
            </w:r>
            <w:r w:rsidRPr="00054DBB">
              <w:rPr>
                <w:rFonts w:asciiTheme="minorHAnsi" w:hAnsiTheme="minorHAnsi" w:cstheme="minorHAnsi"/>
                <w:lang w:val="et-EE"/>
              </w:rPr>
              <w:t>, turundus</w:t>
            </w:r>
            <w:r w:rsidR="00E5615A" w:rsidRPr="00054DBB">
              <w:rPr>
                <w:rFonts w:asciiTheme="minorHAnsi" w:hAnsiTheme="minorHAnsi" w:cstheme="minorHAnsi"/>
                <w:lang w:val="et-EE"/>
              </w:rPr>
              <w:t>e</w:t>
            </w:r>
            <w:r w:rsidRPr="00054DBB">
              <w:rPr>
                <w:rFonts w:asciiTheme="minorHAnsi" w:hAnsiTheme="minorHAnsi" w:cstheme="minorHAnsi"/>
                <w:lang w:val="et-EE"/>
              </w:rPr>
              <w:t>, sündmuste korraldami</w:t>
            </w:r>
            <w:r w:rsidR="00E5615A" w:rsidRPr="00054DBB">
              <w:rPr>
                <w:rFonts w:asciiTheme="minorHAnsi" w:hAnsiTheme="minorHAnsi" w:cstheme="minorHAnsi"/>
                <w:lang w:val="et-EE"/>
              </w:rPr>
              <w:t>s</w:t>
            </w:r>
            <w:r w:rsidRPr="00054DBB">
              <w:rPr>
                <w:rFonts w:asciiTheme="minorHAnsi" w:hAnsiTheme="minorHAnsi" w:cstheme="minorHAnsi"/>
                <w:lang w:val="et-EE"/>
              </w:rPr>
              <w:t xml:space="preserve">e, </w:t>
            </w:r>
            <w:r w:rsidR="00E5615A" w:rsidRPr="00054DBB">
              <w:rPr>
                <w:rFonts w:asciiTheme="minorHAnsi" w:hAnsiTheme="minorHAnsi" w:cstheme="minorHAnsi"/>
                <w:lang w:val="et-EE"/>
              </w:rPr>
              <w:t xml:space="preserve">ja </w:t>
            </w:r>
            <w:r w:rsidRPr="00054DBB">
              <w:rPr>
                <w:rFonts w:asciiTheme="minorHAnsi" w:hAnsiTheme="minorHAnsi" w:cstheme="minorHAnsi"/>
                <w:lang w:val="et-EE"/>
              </w:rPr>
              <w:t>projektijuhtimi</w:t>
            </w:r>
            <w:r w:rsidR="00E5615A" w:rsidRPr="00054DBB">
              <w:rPr>
                <w:rFonts w:asciiTheme="minorHAnsi" w:hAnsiTheme="minorHAnsi" w:cstheme="minorHAnsi"/>
                <w:lang w:val="et-EE"/>
              </w:rPr>
              <w:t>s</w:t>
            </w:r>
            <w:r w:rsidRPr="00054DBB">
              <w:rPr>
                <w:rFonts w:asciiTheme="minorHAnsi" w:hAnsiTheme="minorHAnsi" w:cstheme="minorHAnsi"/>
                <w:lang w:val="et-EE"/>
              </w:rPr>
              <w:t>e</w:t>
            </w:r>
            <w:r w:rsidR="00E5615A" w:rsidRPr="00054DBB">
              <w:rPr>
                <w:rFonts w:asciiTheme="minorHAnsi" w:hAnsiTheme="minorHAnsi" w:cstheme="minorHAnsi"/>
                <w:lang w:val="et-EE"/>
              </w:rPr>
              <w:t xml:space="preserve"> kulud.</w:t>
            </w:r>
          </w:p>
          <w:p w14:paraId="1944F330" w14:textId="1E817967" w:rsidR="00E5615A" w:rsidRPr="00054DBB" w:rsidRDefault="00E5615A"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b/>
                <w:bCs/>
                <w:color w:val="000000"/>
              </w:rPr>
              <w:t>Ühistegevusega otseselt seotud investeeringud</w:t>
            </w:r>
            <w:r w:rsidRPr="00054DBB">
              <w:rPr>
                <w:rFonts w:asciiTheme="minorHAnsi" w:hAnsiTheme="minorHAnsi" w:cstheme="minorHAnsi"/>
                <w:color w:val="000000"/>
              </w:rPr>
              <w:t xml:space="preserve"> materiaalsesse või immateriaalsesse varasse, mis moodustavad kuni 15% ühistegevuse maksumusest.</w:t>
            </w:r>
          </w:p>
        </w:tc>
      </w:tr>
      <w:tr w:rsidR="002972DC" w:rsidRPr="00054DBB" w14:paraId="34B898C1" w14:textId="77777777" w:rsidTr="00054DBB">
        <w:trPr>
          <w:trHeight w:val="278"/>
        </w:trPr>
        <w:tc>
          <w:tcPr>
            <w:tcW w:w="2122" w:type="dxa"/>
          </w:tcPr>
          <w:p w14:paraId="23E4CD1E" w14:textId="1A260FDE" w:rsidR="002972DC" w:rsidRPr="00054DBB" w:rsidRDefault="00E5615A" w:rsidP="00462301">
            <w:pPr>
              <w:rPr>
                <w:rFonts w:asciiTheme="minorHAnsi" w:hAnsiTheme="minorHAnsi" w:cstheme="minorHAnsi"/>
                <w:lang w:val="sv-FI"/>
              </w:rPr>
            </w:pPr>
            <w:r w:rsidRPr="00054DBB">
              <w:rPr>
                <w:rFonts w:asciiTheme="minorHAnsi" w:hAnsiTheme="minorHAnsi" w:cstheme="minorHAnsi"/>
                <w:lang w:val="sv-FI"/>
              </w:rPr>
              <w:lastRenderedPageBreak/>
              <w:t>Mitteabikõlblikud</w:t>
            </w:r>
          </w:p>
          <w:p w14:paraId="6FD16CEE" w14:textId="7380A530" w:rsidR="00E5615A" w:rsidRPr="00054DBB" w:rsidRDefault="00E5615A" w:rsidP="00462301">
            <w:pPr>
              <w:rPr>
                <w:rFonts w:asciiTheme="minorHAnsi" w:hAnsiTheme="minorHAnsi" w:cstheme="minorHAnsi"/>
                <w:lang w:val="et-EE"/>
              </w:rPr>
            </w:pPr>
            <w:r w:rsidRPr="00054DBB">
              <w:rPr>
                <w:rFonts w:asciiTheme="minorHAnsi" w:hAnsiTheme="minorHAnsi" w:cstheme="minorHAnsi"/>
                <w:lang w:val="sv-FI"/>
              </w:rPr>
              <w:t>kulud</w:t>
            </w:r>
          </w:p>
        </w:tc>
        <w:tc>
          <w:tcPr>
            <w:tcW w:w="6408" w:type="dxa"/>
          </w:tcPr>
          <w:p w14:paraId="359E769B" w14:textId="3F0F8DE1" w:rsidR="0036487A" w:rsidRPr="00054DBB" w:rsidRDefault="002972DC" w:rsidP="00405378">
            <w:pPr>
              <w:pStyle w:val="NormalWeb"/>
              <w:numPr>
                <w:ilvl w:val="0"/>
                <w:numId w:val="22"/>
              </w:numPr>
              <w:spacing w:before="0" w:beforeAutospacing="0" w:after="0" w:afterAutospacing="0"/>
              <w:ind w:left="455" w:right="142" w:hanging="284"/>
              <w:jc w:val="both"/>
              <w:textAlignment w:val="baseline"/>
              <w:rPr>
                <w:rFonts w:asciiTheme="minorHAnsi" w:hAnsiTheme="minorHAnsi" w:cstheme="minorHAnsi"/>
                <w:color w:val="000000"/>
              </w:rPr>
            </w:pPr>
            <w:r w:rsidRPr="00054DBB">
              <w:rPr>
                <w:rFonts w:asciiTheme="minorHAnsi" w:hAnsiTheme="minorHAnsi" w:cstheme="minorHAnsi"/>
                <w:lang w:val="et-EE"/>
              </w:rPr>
              <w:t>Projektijuhtim</w:t>
            </w:r>
            <w:r w:rsidR="00E5615A" w:rsidRPr="00054DBB">
              <w:rPr>
                <w:rFonts w:asciiTheme="minorHAnsi" w:hAnsiTheme="minorHAnsi" w:cstheme="minorHAnsi"/>
                <w:lang w:val="et-EE"/>
              </w:rPr>
              <w:t>ise kulud</w:t>
            </w:r>
            <w:r w:rsidR="00E5615A" w:rsidRPr="00054DBB">
              <w:rPr>
                <w:rFonts w:asciiTheme="minorHAnsi" w:hAnsiTheme="minorHAnsi" w:cstheme="minorHAnsi"/>
                <w:color w:val="000000"/>
              </w:rPr>
              <w:t>, v.a ühistegevuse puhul kuni 50% ühistegevuse maksumusest</w:t>
            </w:r>
            <w:r w:rsidR="00D76F8A" w:rsidRPr="00054DBB">
              <w:rPr>
                <w:rFonts w:asciiTheme="minorHAnsi" w:hAnsiTheme="minorHAnsi" w:cstheme="minorHAnsi"/>
                <w:color w:val="000000"/>
              </w:rPr>
              <w:t>.</w:t>
            </w:r>
          </w:p>
          <w:p w14:paraId="4811DBB7" w14:textId="3442B95A" w:rsidR="0036487A" w:rsidRPr="00054DBB" w:rsidRDefault="0036487A" w:rsidP="00405378">
            <w:pPr>
              <w:pStyle w:val="NormalWeb"/>
              <w:numPr>
                <w:ilvl w:val="0"/>
                <w:numId w:val="22"/>
              </w:numPr>
              <w:spacing w:before="0" w:beforeAutospacing="0" w:after="0" w:afterAutospacing="0"/>
              <w:ind w:left="455" w:right="142" w:hanging="284"/>
              <w:jc w:val="both"/>
              <w:textAlignment w:val="baseline"/>
              <w:rPr>
                <w:rFonts w:asciiTheme="minorHAnsi" w:hAnsiTheme="minorHAnsi" w:cstheme="minorHAnsi"/>
                <w:color w:val="000000"/>
              </w:rPr>
            </w:pPr>
            <w:r w:rsidRPr="00054DBB">
              <w:rPr>
                <w:rFonts w:asciiTheme="minorHAnsi" w:hAnsiTheme="minorHAnsi" w:cstheme="minorHAnsi"/>
                <w:color w:val="000000"/>
              </w:rPr>
              <w:t>Ühistegevuse raames tehtavad püsikulu tüüpi kulud (näiteks kontoriruumi rent ja kommunaalkulud)</w:t>
            </w:r>
            <w:r w:rsidR="00D76F8A" w:rsidRPr="00054DBB">
              <w:rPr>
                <w:rFonts w:asciiTheme="minorHAnsi" w:hAnsiTheme="minorHAnsi" w:cstheme="minorHAnsi"/>
                <w:color w:val="000000"/>
              </w:rPr>
              <w:t>.</w:t>
            </w:r>
          </w:p>
          <w:p w14:paraId="09E68B90" w14:textId="4FBF346C" w:rsidR="002972DC" w:rsidRPr="00054DBB" w:rsidRDefault="002972DC"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rPr>
              <w:t>Kinnistu ost</w:t>
            </w:r>
            <w:r w:rsidR="00E5615A" w:rsidRPr="00054DBB">
              <w:rPr>
                <w:rFonts w:asciiTheme="minorHAnsi" w:hAnsiTheme="minorHAnsi" w:cstheme="minorHAnsi"/>
              </w:rPr>
              <w:t>mise kulud</w:t>
            </w:r>
            <w:r w:rsidR="00D76F8A" w:rsidRPr="00054DBB">
              <w:rPr>
                <w:rFonts w:asciiTheme="minorHAnsi" w:hAnsiTheme="minorHAnsi" w:cstheme="minorHAnsi"/>
              </w:rPr>
              <w:t>.</w:t>
            </w:r>
          </w:p>
          <w:p w14:paraId="6C84C510" w14:textId="515D4EB4" w:rsidR="002972DC" w:rsidRPr="00054DBB" w:rsidRDefault="00E5615A" w:rsidP="00405378">
            <w:pPr>
              <w:pStyle w:val="ListParagraph"/>
              <w:numPr>
                <w:ilvl w:val="0"/>
                <w:numId w:val="22"/>
              </w:numPr>
              <w:ind w:left="466" w:hanging="284"/>
              <w:rPr>
                <w:rFonts w:asciiTheme="minorHAnsi" w:hAnsiTheme="minorHAnsi" w:cstheme="minorHAnsi"/>
              </w:rPr>
            </w:pPr>
            <w:r w:rsidRPr="00054DBB">
              <w:rPr>
                <w:rFonts w:asciiTheme="minorHAnsi" w:hAnsiTheme="minorHAnsi" w:cstheme="minorHAnsi"/>
              </w:rPr>
              <w:t xml:space="preserve">Taastuvenergia, sh. päikese-, tuule- ja hüdroenergia kasutuselevõtmise </w:t>
            </w:r>
            <w:ins w:id="28" w:author="Liis Moor" w:date="2025-05-27T13:17:00Z">
              <w:r w:rsidR="006D02D3">
                <w:rPr>
                  <w:rFonts w:asciiTheme="minorHAnsi" w:hAnsiTheme="minorHAnsi" w:cstheme="minorHAnsi"/>
                </w:rPr>
                <w:t>ja arendamise</w:t>
              </w:r>
            </w:ins>
            <w:ins w:id="29" w:author="Liis Moor" w:date="2025-05-27T13:18:00Z">
              <w:r w:rsidR="006D02D3">
                <w:rPr>
                  <w:rFonts w:asciiTheme="minorHAnsi" w:hAnsiTheme="minorHAnsi" w:cstheme="minorHAnsi"/>
                </w:rPr>
                <w:t xml:space="preserve"> </w:t>
              </w:r>
            </w:ins>
            <w:r w:rsidRPr="00054DBB">
              <w:rPr>
                <w:rFonts w:asciiTheme="minorHAnsi" w:hAnsiTheme="minorHAnsi" w:cstheme="minorHAnsi"/>
              </w:rPr>
              <w:t xml:space="preserve">kulud </w:t>
            </w:r>
            <w:r w:rsidR="002972DC" w:rsidRPr="00054DBB">
              <w:rPr>
                <w:rFonts w:asciiTheme="minorHAnsi" w:hAnsiTheme="minorHAnsi" w:cstheme="minorHAnsi"/>
              </w:rPr>
              <w:t>eraldiseisva ettevõtlusena</w:t>
            </w:r>
            <w:r w:rsidR="008C5D57" w:rsidRPr="00054DBB">
              <w:rPr>
                <w:rFonts w:asciiTheme="minorHAnsi" w:hAnsiTheme="minorHAnsi" w:cstheme="minorHAnsi"/>
              </w:rPr>
              <w:t xml:space="preserve"> tulu teenimise eesmärgil</w:t>
            </w:r>
            <w:r w:rsidR="00D76F8A" w:rsidRPr="00054DBB">
              <w:rPr>
                <w:rFonts w:asciiTheme="minorHAnsi" w:hAnsiTheme="minorHAnsi" w:cstheme="minorHAnsi"/>
              </w:rPr>
              <w:t>.</w:t>
            </w:r>
          </w:p>
          <w:p w14:paraId="6B3A4010" w14:textId="5B468B7B" w:rsidR="002972DC" w:rsidRPr="00054DBB" w:rsidRDefault="002972DC"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rPr>
              <w:t>Kõik muud</w:t>
            </w:r>
            <w:r w:rsidRPr="00054DBB">
              <w:rPr>
                <w:rFonts w:asciiTheme="minorHAnsi" w:hAnsiTheme="minorHAnsi" w:cstheme="minorHAnsi"/>
                <w:spacing w:val="1"/>
              </w:rPr>
              <w:t xml:space="preserve"> </w:t>
            </w:r>
            <w:r w:rsidRPr="00054DBB">
              <w:rPr>
                <w:rFonts w:asciiTheme="minorHAnsi" w:hAnsiTheme="minorHAnsi" w:cstheme="minorHAnsi"/>
                <w:spacing w:val="1"/>
                <w:lang w:val="et-EE"/>
              </w:rPr>
              <w:t>LEADER</w:t>
            </w:r>
            <w:r w:rsidRPr="00054DBB">
              <w:rPr>
                <w:rFonts w:asciiTheme="minorHAnsi" w:hAnsiTheme="minorHAnsi" w:cstheme="minorHAnsi"/>
              </w:rPr>
              <w:t xml:space="preserve"> m</w:t>
            </w:r>
            <w:r w:rsidRPr="00054DBB">
              <w:rPr>
                <w:rFonts w:asciiTheme="minorHAnsi" w:hAnsiTheme="minorHAnsi" w:cstheme="minorHAnsi"/>
                <w:spacing w:val="-1"/>
              </w:rPr>
              <w:t>ää</w:t>
            </w:r>
            <w:r w:rsidRPr="00054DBB">
              <w:rPr>
                <w:rFonts w:asciiTheme="minorHAnsi" w:hAnsiTheme="minorHAnsi" w:cstheme="minorHAnsi"/>
              </w:rPr>
              <w:t>rus</w:t>
            </w:r>
            <w:r w:rsidRPr="00054DBB">
              <w:rPr>
                <w:rFonts w:asciiTheme="minorHAnsi" w:hAnsiTheme="minorHAnsi" w:cstheme="minorHAnsi"/>
                <w:spacing w:val="-1"/>
              </w:rPr>
              <w:t>e</w:t>
            </w:r>
            <w:r w:rsidRPr="00054DBB">
              <w:rPr>
                <w:rFonts w:asciiTheme="minorHAnsi" w:hAnsiTheme="minorHAnsi" w:cstheme="minorHAnsi"/>
              </w:rPr>
              <w:t xml:space="preserve">st </w:t>
            </w:r>
            <w:r w:rsidRPr="00054DBB">
              <w:rPr>
                <w:rFonts w:asciiTheme="minorHAnsi" w:hAnsiTheme="minorHAnsi" w:cstheme="minorHAnsi"/>
                <w:spacing w:val="1"/>
              </w:rPr>
              <w:t>t</w:t>
            </w:r>
            <w:r w:rsidRPr="00054DBB">
              <w:rPr>
                <w:rFonts w:asciiTheme="minorHAnsi" w:hAnsiTheme="minorHAnsi" w:cstheme="minorHAnsi"/>
              </w:rPr>
              <w:t>ule</w:t>
            </w:r>
            <w:r w:rsidRPr="00054DBB">
              <w:rPr>
                <w:rFonts w:asciiTheme="minorHAnsi" w:hAnsiTheme="minorHAnsi" w:cstheme="minorHAnsi"/>
                <w:spacing w:val="2"/>
              </w:rPr>
              <w:t>n</w:t>
            </w:r>
            <w:r w:rsidRPr="00054DBB">
              <w:rPr>
                <w:rFonts w:asciiTheme="minorHAnsi" w:hAnsiTheme="minorHAnsi" w:cstheme="minorHAnsi"/>
                <w:spacing w:val="-1"/>
              </w:rPr>
              <w:t>e</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2"/>
              </w:rPr>
              <w:t xml:space="preserve"> </w:t>
            </w:r>
            <w:r w:rsidR="00E5615A" w:rsidRPr="00054DBB">
              <w:rPr>
                <w:rFonts w:asciiTheme="minorHAnsi" w:hAnsiTheme="minorHAnsi" w:cstheme="minorHAnsi"/>
              </w:rPr>
              <w:t>mitteabikõlblikud kulud</w:t>
            </w:r>
            <w:r w:rsidR="00D76F8A" w:rsidRPr="00054DBB">
              <w:rPr>
                <w:rFonts w:asciiTheme="minorHAnsi" w:hAnsiTheme="minorHAnsi" w:cstheme="minorHAnsi"/>
              </w:rPr>
              <w:t>.</w:t>
            </w:r>
          </w:p>
        </w:tc>
      </w:tr>
      <w:tr w:rsidR="002972DC" w:rsidRPr="00054DBB" w14:paraId="09C32C0F" w14:textId="77777777" w:rsidTr="00054DBB">
        <w:tc>
          <w:tcPr>
            <w:tcW w:w="2122" w:type="dxa"/>
          </w:tcPr>
          <w:p w14:paraId="28C8F02B" w14:textId="77777777" w:rsidR="002972DC" w:rsidRPr="00054DBB" w:rsidRDefault="002972DC" w:rsidP="00462301">
            <w:pPr>
              <w:rPr>
                <w:rFonts w:asciiTheme="minorHAnsi" w:hAnsiTheme="minorHAnsi" w:cstheme="minorHAnsi"/>
                <w:lang w:val="et-EE"/>
              </w:rPr>
            </w:pPr>
            <w:r w:rsidRPr="00054DBB">
              <w:rPr>
                <w:rFonts w:asciiTheme="minorHAnsi" w:hAnsiTheme="minorHAnsi" w:cstheme="minorHAnsi"/>
              </w:rPr>
              <w:t>To</w:t>
            </w:r>
            <w:r w:rsidRPr="00054DBB">
              <w:rPr>
                <w:rFonts w:asciiTheme="minorHAnsi" w:hAnsiTheme="minorHAnsi" w:cstheme="minorHAnsi"/>
                <w:spacing w:val="-1"/>
              </w:rPr>
              <w:t>e</w:t>
            </w:r>
            <w:r w:rsidRPr="00054DBB">
              <w:rPr>
                <w:rFonts w:asciiTheme="minorHAnsi" w:hAnsiTheme="minorHAnsi" w:cstheme="minorHAnsi"/>
              </w:rPr>
              <w:t>tuse s</w:t>
            </w:r>
            <w:r w:rsidRPr="00054DBB">
              <w:rPr>
                <w:rFonts w:asciiTheme="minorHAnsi" w:hAnsiTheme="minorHAnsi" w:cstheme="minorHAnsi"/>
                <w:spacing w:val="-1"/>
              </w:rPr>
              <w:t>aa</w:t>
            </w:r>
            <w:r w:rsidRPr="00054DBB">
              <w:rPr>
                <w:rFonts w:asciiTheme="minorHAnsi" w:hAnsiTheme="minorHAnsi" w:cstheme="minorHAnsi"/>
              </w:rPr>
              <w:t>jad</w:t>
            </w:r>
          </w:p>
        </w:tc>
        <w:tc>
          <w:tcPr>
            <w:tcW w:w="6408" w:type="dxa"/>
          </w:tcPr>
          <w:p w14:paraId="3FB2631C" w14:textId="35FD391F" w:rsidR="002972DC" w:rsidRPr="00054DBB" w:rsidRDefault="0036487A" w:rsidP="00405378">
            <w:pPr>
              <w:pStyle w:val="ListParagraph"/>
              <w:numPr>
                <w:ilvl w:val="0"/>
                <w:numId w:val="23"/>
              </w:numPr>
              <w:ind w:left="458" w:hanging="283"/>
              <w:rPr>
                <w:rFonts w:asciiTheme="minorHAnsi" w:hAnsiTheme="minorHAnsi" w:cstheme="minorHAnsi"/>
                <w:color w:val="FF0000"/>
              </w:rPr>
            </w:pPr>
            <w:r w:rsidRPr="00054DBB">
              <w:rPr>
                <w:rFonts w:asciiTheme="minorHAnsi" w:hAnsiTheme="minorHAnsi" w:cstheme="minorHAnsi"/>
                <w:lang w:val="et-EE"/>
              </w:rPr>
              <w:t>M</w:t>
            </w:r>
            <w:r w:rsidR="002972DC" w:rsidRPr="00054DBB">
              <w:rPr>
                <w:rFonts w:asciiTheme="minorHAnsi" w:hAnsiTheme="minorHAnsi" w:cstheme="minorHAnsi"/>
              </w:rPr>
              <w:t>ikro</w:t>
            </w:r>
            <w:r w:rsidR="002972DC" w:rsidRPr="00054DBB">
              <w:rPr>
                <w:rFonts w:asciiTheme="minorHAnsi" w:hAnsiTheme="minorHAnsi" w:cstheme="minorHAnsi"/>
                <w:spacing w:val="-1"/>
              </w:rPr>
              <w:t>e</w:t>
            </w:r>
            <w:r w:rsidR="002972DC" w:rsidRPr="00054DBB">
              <w:rPr>
                <w:rFonts w:asciiTheme="minorHAnsi" w:hAnsiTheme="minorHAnsi" w:cstheme="minorHAnsi"/>
              </w:rPr>
              <w:t>t</w:t>
            </w:r>
            <w:r w:rsidR="002972DC" w:rsidRPr="00054DBB">
              <w:rPr>
                <w:rFonts w:asciiTheme="minorHAnsi" w:hAnsiTheme="minorHAnsi" w:cstheme="minorHAnsi"/>
                <w:spacing w:val="1"/>
              </w:rPr>
              <w:t>t</w:t>
            </w:r>
            <w:r w:rsidR="002972DC" w:rsidRPr="00054DBB">
              <w:rPr>
                <w:rFonts w:asciiTheme="minorHAnsi" w:hAnsiTheme="minorHAnsi" w:cstheme="minorHAnsi"/>
                <w:spacing w:val="-1"/>
              </w:rPr>
              <w:t>e</w:t>
            </w:r>
            <w:r w:rsidR="002972DC" w:rsidRPr="00054DBB">
              <w:rPr>
                <w:rFonts w:asciiTheme="minorHAnsi" w:hAnsiTheme="minorHAnsi" w:cstheme="minorHAnsi"/>
              </w:rPr>
              <w:t>võt</w:t>
            </w:r>
            <w:r w:rsidR="002972DC" w:rsidRPr="00054DBB">
              <w:rPr>
                <w:rFonts w:asciiTheme="minorHAnsi" w:hAnsiTheme="minorHAnsi" w:cstheme="minorHAnsi"/>
                <w:spacing w:val="1"/>
              </w:rPr>
              <w:t>t</w:t>
            </w:r>
            <w:r w:rsidR="002972DC" w:rsidRPr="00054DBB">
              <w:rPr>
                <w:rFonts w:asciiTheme="minorHAnsi" w:hAnsiTheme="minorHAnsi" w:cstheme="minorHAnsi"/>
                <w:spacing w:val="-1"/>
              </w:rPr>
              <w:t>e</w:t>
            </w:r>
            <w:r w:rsidR="002972DC" w:rsidRPr="00054DBB">
              <w:rPr>
                <w:rFonts w:asciiTheme="minorHAnsi" w:hAnsiTheme="minorHAnsi" w:cstheme="minorHAnsi"/>
              </w:rPr>
              <w:t>d</w:t>
            </w:r>
            <w:r w:rsidR="002972DC" w:rsidRPr="00054DBB">
              <w:rPr>
                <w:rStyle w:val="FootnoteReference"/>
                <w:rFonts w:asciiTheme="minorHAnsi" w:hAnsiTheme="minorHAnsi" w:cstheme="minorHAnsi"/>
              </w:rPr>
              <w:footnoteReference w:id="10"/>
            </w:r>
            <w:r w:rsidR="002972DC" w:rsidRPr="00054DBB">
              <w:rPr>
                <w:rFonts w:asciiTheme="minorHAnsi" w:hAnsiTheme="minorHAnsi" w:cstheme="minorHAnsi"/>
              </w:rPr>
              <w:t xml:space="preserve"> </w:t>
            </w:r>
          </w:p>
          <w:p w14:paraId="3990F992" w14:textId="67381A99" w:rsidR="002972DC" w:rsidRPr="00054DBB" w:rsidRDefault="0036487A" w:rsidP="00405378">
            <w:pPr>
              <w:pStyle w:val="ListParagraph"/>
              <w:numPr>
                <w:ilvl w:val="0"/>
                <w:numId w:val="23"/>
              </w:numPr>
              <w:ind w:left="458" w:hanging="283"/>
              <w:rPr>
                <w:rFonts w:asciiTheme="minorHAnsi" w:hAnsiTheme="minorHAnsi" w:cstheme="minorHAnsi"/>
                <w:lang w:val="et-EE"/>
              </w:rPr>
            </w:pPr>
            <w:r w:rsidRPr="00054DBB">
              <w:rPr>
                <w:rFonts w:asciiTheme="minorHAnsi" w:hAnsiTheme="minorHAnsi" w:cstheme="minorHAnsi"/>
                <w:lang w:val="et-EE"/>
              </w:rPr>
              <w:t>V</w:t>
            </w:r>
            <w:r w:rsidR="002972DC" w:rsidRPr="00054DBB">
              <w:rPr>
                <w:rFonts w:asciiTheme="minorHAnsi" w:hAnsiTheme="minorHAnsi" w:cstheme="minorHAnsi"/>
                <w:spacing w:val="-1"/>
              </w:rPr>
              <w:t>ä</w:t>
            </w:r>
            <w:r w:rsidR="002972DC" w:rsidRPr="00054DBB">
              <w:rPr>
                <w:rFonts w:asciiTheme="minorHAnsi" w:hAnsiTheme="minorHAnsi" w:cstheme="minorHAnsi"/>
              </w:rPr>
              <w:t>ike</w:t>
            </w:r>
            <w:r w:rsidR="002972DC" w:rsidRPr="00054DBB">
              <w:rPr>
                <w:rFonts w:asciiTheme="minorHAnsi" w:hAnsiTheme="minorHAnsi" w:cstheme="minorHAnsi"/>
                <w:spacing w:val="-1"/>
              </w:rPr>
              <w:t>e</w:t>
            </w:r>
            <w:r w:rsidR="002972DC" w:rsidRPr="00054DBB">
              <w:rPr>
                <w:rFonts w:asciiTheme="minorHAnsi" w:hAnsiTheme="minorHAnsi" w:cstheme="minorHAnsi"/>
              </w:rPr>
              <w:t>t</w:t>
            </w:r>
            <w:r w:rsidR="002972DC" w:rsidRPr="00054DBB">
              <w:rPr>
                <w:rFonts w:asciiTheme="minorHAnsi" w:hAnsiTheme="minorHAnsi" w:cstheme="minorHAnsi"/>
                <w:spacing w:val="3"/>
              </w:rPr>
              <w:t>t</w:t>
            </w:r>
            <w:r w:rsidR="002972DC" w:rsidRPr="00054DBB">
              <w:rPr>
                <w:rFonts w:asciiTheme="minorHAnsi" w:hAnsiTheme="minorHAnsi" w:cstheme="minorHAnsi"/>
                <w:spacing w:val="-1"/>
              </w:rPr>
              <w:t>e</w:t>
            </w:r>
            <w:r w:rsidR="002972DC" w:rsidRPr="00054DBB">
              <w:rPr>
                <w:rFonts w:asciiTheme="minorHAnsi" w:hAnsiTheme="minorHAnsi" w:cstheme="minorHAnsi"/>
              </w:rPr>
              <w:t>võt</w:t>
            </w:r>
            <w:r w:rsidR="002972DC" w:rsidRPr="00054DBB">
              <w:rPr>
                <w:rFonts w:asciiTheme="minorHAnsi" w:hAnsiTheme="minorHAnsi" w:cstheme="minorHAnsi"/>
                <w:spacing w:val="1"/>
              </w:rPr>
              <w:t>t</w:t>
            </w:r>
            <w:r w:rsidR="002972DC" w:rsidRPr="00054DBB">
              <w:rPr>
                <w:rFonts w:asciiTheme="minorHAnsi" w:hAnsiTheme="minorHAnsi" w:cstheme="minorHAnsi"/>
                <w:spacing w:val="-1"/>
              </w:rPr>
              <w:t>e</w:t>
            </w:r>
            <w:r w:rsidR="002972DC" w:rsidRPr="00054DBB">
              <w:rPr>
                <w:rFonts w:asciiTheme="minorHAnsi" w:hAnsiTheme="minorHAnsi" w:cstheme="minorHAnsi"/>
                <w:spacing w:val="1"/>
              </w:rPr>
              <w:t>d</w:t>
            </w:r>
            <w:r w:rsidR="002972DC" w:rsidRPr="00054DBB">
              <w:rPr>
                <w:rStyle w:val="FootnoteReference"/>
                <w:rFonts w:asciiTheme="minorHAnsi" w:hAnsiTheme="minorHAnsi" w:cstheme="minorHAnsi"/>
                <w:spacing w:val="1"/>
              </w:rPr>
              <w:footnoteReference w:id="11"/>
            </w:r>
          </w:p>
        </w:tc>
      </w:tr>
      <w:tr w:rsidR="002972DC" w:rsidRPr="00054DBB" w14:paraId="4BEEB0FB" w14:textId="77777777" w:rsidTr="00054DBB">
        <w:tc>
          <w:tcPr>
            <w:tcW w:w="2122" w:type="dxa"/>
          </w:tcPr>
          <w:p w14:paraId="1F7E0302" w14:textId="37F6B411" w:rsidR="002972DC" w:rsidRPr="00054DBB" w:rsidRDefault="002972DC" w:rsidP="00462301">
            <w:pPr>
              <w:rPr>
                <w:rFonts w:asciiTheme="minorHAnsi" w:hAnsiTheme="minorHAnsi" w:cstheme="minorHAnsi"/>
                <w:lang w:val="et-EE"/>
              </w:rPr>
            </w:pPr>
            <w:r w:rsidRPr="00054DBB">
              <w:rPr>
                <w:rFonts w:asciiTheme="minorHAnsi" w:hAnsiTheme="minorHAnsi" w:cstheme="minorHAnsi"/>
              </w:rPr>
              <w:t>Nõud</w:t>
            </w:r>
            <w:r w:rsidRPr="00054DBB">
              <w:rPr>
                <w:rFonts w:asciiTheme="minorHAnsi" w:hAnsiTheme="minorHAnsi" w:cstheme="minorHAnsi"/>
                <w:spacing w:val="-1"/>
              </w:rPr>
              <w:t>e</w:t>
            </w:r>
            <w:r w:rsidRPr="00054DBB">
              <w:rPr>
                <w:rFonts w:asciiTheme="minorHAnsi" w:hAnsiTheme="minorHAnsi" w:cstheme="minorHAnsi"/>
              </w:rPr>
              <w:t xml:space="preserve">d </w:t>
            </w:r>
            <w:r w:rsidR="0001257B" w:rsidRPr="00054DBB">
              <w:rPr>
                <w:rFonts w:asciiTheme="minorHAnsi" w:hAnsiTheme="minorHAnsi" w:cstheme="minorHAnsi"/>
                <w:lang w:val="et-EE"/>
              </w:rPr>
              <w:t>taotlejale</w:t>
            </w:r>
          </w:p>
        </w:tc>
        <w:tc>
          <w:tcPr>
            <w:tcW w:w="6408" w:type="dxa"/>
          </w:tcPr>
          <w:p w14:paraId="4046291C" w14:textId="7A132C02" w:rsidR="002972DC" w:rsidRPr="00054DBB" w:rsidRDefault="002972DC" w:rsidP="00405378">
            <w:pPr>
              <w:pStyle w:val="ListParagraph"/>
              <w:numPr>
                <w:ilvl w:val="0"/>
                <w:numId w:val="24"/>
              </w:numPr>
              <w:ind w:left="466" w:hanging="284"/>
              <w:rPr>
                <w:rFonts w:asciiTheme="minorHAnsi" w:hAnsiTheme="minorHAnsi" w:cstheme="minorHAnsi"/>
                <w:color w:val="000000" w:themeColor="text1"/>
              </w:rPr>
            </w:pPr>
            <w:r w:rsidRPr="00054DBB">
              <w:rPr>
                <w:rFonts w:asciiTheme="minorHAnsi" w:hAnsiTheme="minorHAnsi" w:cstheme="minorHAnsi"/>
                <w:color w:val="000000" w:themeColor="text1"/>
                <w:position w:val="-1"/>
              </w:rPr>
              <w:t>K</w:t>
            </w:r>
            <w:r w:rsidRPr="00054DBB">
              <w:rPr>
                <w:rFonts w:asciiTheme="minorHAnsi" w:hAnsiTheme="minorHAnsi" w:cstheme="minorHAnsi"/>
                <w:color w:val="000000" w:themeColor="text1"/>
                <w:spacing w:val="1"/>
                <w:position w:val="-1"/>
              </w:rPr>
              <w:t>K</w:t>
            </w:r>
            <w:r w:rsidRPr="00054DBB">
              <w:rPr>
                <w:rFonts w:asciiTheme="minorHAnsi" w:hAnsiTheme="minorHAnsi" w:cstheme="minorHAnsi"/>
                <w:color w:val="000000" w:themeColor="text1"/>
                <w:spacing w:val="-3"/>
                <w:position w:val="-1"/>
              </w:rPr>
              <w:t>L</w:t>
            </w:r>
            <w:r w:rsidRPr="00054DBB">
              <w:rPr>
                <w:rFonts w:asciiTheme="minorHAnsi" w:hAnsiTheme="minorHAnsi" w:cstheme="minorHAnsi"/>
                <w:color w:val="000000" w:themeColor="text1"/>
                <w:position w:val="-1"/>
              </w:rPr>
              <w:t>Mi tegevusp</w:t>
            </w:r>
            <w:r w:rsidRPr="00054DBB">
              <w:rPr>
                <w:rFonts w:asciiTheme="minorHAnsi" w:hAnsiTheme="minorHAnsi" w:cstheme="minorHAnsi"/>
                <w:color w:val="000000" w:themeColor="text1"/>
                <w:spacing w:val="1"/>
                <w:position w:val="-1"/>
              </w:rPr>
              <w:t>i</w:t>
            </w:r>
            <w:r w:rsidRPr="00054DBB">
              <w:rPr>
                <w:rFonts w:asciiTheme="minorHAnsi" w:hAnsiTheme="minorHAnsi" w:cstheme="minorHAnsi"/>
                <w:color w:val="000000" w:themeColor="text1"/>
                <w:position w:val="-1"/>
              </w:rPr>
              <w:t>i</w:t>
            </w:r>
            <w:r w:rsidRPr="00054DBB">
              <w:rPr>
                <w:rFonts w:asciiTheme="minorHAnsi" w:hAnsiTheme="minorHAnsi" w:cstheme="minorHAnsi"/>
                <w:color w:val="000000" w:themeColor="text1"/>
                <w:spacing w:val="2"/>
                <w:position w:val="-1"/>
              </w:rPr>
              <w:t>r</w:t>
            </w:r>
            <w:r w:rsidRPr="00054DBB">
              <w:rPr>
                <w:rFonts w:asciiTheme="minorHAnsi" w:hAnsiTheme="minorHAnsi" w:cstheme="minorHAnsi"/>
                <w:color w:val="000000" w:themeColor="text1"/>
                <w:position w:val="-1"/>
              </w:rPr>
              <w:t>konn</w:t>
            </w:r>
            <w:r w:rsidRPr="00054DBB">
              <w:rPr>
                <w:rFonts w:asciiTheme="minorHAnsi" w:hAnsiTheme="minorHAnsi" w:cstheme="minorHAnsi"/>
                <w:color w:val="000000" w:themeColor="text1"/>
                <w:spacing w:val="-1"/>
                <w:position w:val="-1"/>
              </w:rPr>
              <w:t>a</w:t>
            </w:r>
            <w:r w:rsidRPr="00054DBB">
              <w:rPr>
                <w:rFonts w:asciiTheme="minorHAnsi" w:hAnsiTheme="minorHAnsi" w:cstheme="minorHAnsi"/>
                <w:color w:val="000000" w:themeColor="text1"/>
                <w:position w:val="-1"/>
              </w:rPr>
              <w:t>s t</w:t>
            </w:r>
            <w:r w:rsidRPr="00054DBB">
              <w:rPr>
                <w:rFonts w:asciiTheme="minorHAnsi" w:hAnsiTheme="minorHAnsi" w:cstheme="minorHAnsi"/>
                <w:color w:val="000000" w:themeColor="text1"/>
                <w:spacing w:val="2"/>
                <w:position w:val="-1"/>
              </w:rPr>
              <w:t>e</w:t>
            </w:r>
            <w:r w:rsidRPr="00054DBB">
              <w:rPr>
                <w:rFonts w:asciiTheme="minorHAnsi" w:hAnsiTheme="minorHAnsi" w:cstheme="minorHAnsi"/>
                <w:color w:val="000000" w:themeColor="text1"/>
                <w:spacing w:val="-2"/>
                <w:position w:val="-1"/>
              </w:rPr>
              <w:t>g</w:t>
            </w:r>
            <w:r w:rsidRPr="00054DBB">
              <w:rPr>
                <w:rFonts w:asciiTheme="minorHAnsi" w:hAnsiTheme="minorHAnsi" w:cstheme="minorHAnsi"/>
                <w:color w:val="000000" w:themeColor="text1"/>
                <w:position w:val="-1"/>
              </w:rPr>
              <w:t>utsev</w:t>
            </w:r>
            <w:r w:rsidRPr="00054DBB">
              <w:rPr>
                <w:rFonts w:asciiTheme="minorHAnsi" w:hAnsiTheme="minorHAnsi" w:cstheme="minorHAnsi"/>
                <w:color w:val="000000" w:themeColor="text1"/>
                <w:position w:val="-1"/>
                <w:lang w:val="et-EE"/>
              </w:rPr>
              <w:t xml:space="preserve"> (piirkonda registreeritud ja/või tegevus toimub piirkonnas)</w:t>
            </w:r>
            <w:r w:rsidR="00D76F8A" w:rsidRPr="00054DBB">
              <w:rPr>
                <w:rFonts w:asciiTheme="minorHAnsi" w:hAnsiTheme="minorHAnsi" w:cstheme="minorHAnsi"/>
                <w:color w:val="000000" w:themeColor="text1"/>
                <w:position w:val="-1"/>
                <w:lang w:val="et-EE"/>
              </w:rPr>
              <w:t>.</w:t>
            </w:r>
          </w:p>
          <w:p w14:paraId="53870492" w14:textId="487AF6E2" w:rsidR="002972DC" w:rsidRPr="00054DBB" w:rsidRDefault="002972DC" w:rsidP="00405378">
            <w:pPr>
              <w:pStyle w:val="ListParagraph"/>
              <w:numPr>
                <w:ilvl w:val="0"/>
                <w:numId w:val="24"/>
              </w:numPr>
              <w:ind w:left="466" w:hanging="284"/>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R</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spacing w:val="-2"/>
                <w:lang w:val="sv-FI"/>
              </w:rPr>
              <w:t>g</w:t>
            </w:r>
            <w:r w:rsidRPr="00054DBB">
              <w:rPr>
                <w:rFonts w:asciiTheme="minorHAnsi" w:hAnsiTheme="minorHAnsi" w:cstheme="minorHAnsi"/>
                <w:color w:val="000000" w:themeColor="text1"/>
                <w:lang w:val="sv-FI"/>
              </w:rPr>
              <w:t>is</w:t>
            </w:r>
            <w:r w:rsidRPr="00054DBB">
              <w:rPr>
                <w:rFonts w:asciiTheme="minorHAnsi" w:hAnsiTheme="minorHAnsi" w:cstheme="minorHAnsi"/>
                <w:color w:val="000000" w:themeColor="text1"/>
                <w:spacing w:val="1"/>
                <w:lang w:val="sv-FI"/>
              </w:rPr>
              <w:t>t</w:t>
            </w:r>
            <w:r w:rsidRPr="00054DBB">
              <w:rPr>
                <w:rFonts w:asciiTheme="minorHAnsi" w:hAnsiTheme="minorHAnsi" w:cstheme="minorHAnsi"/>
                <w:color w:val="000000" w:themeColor="text1"/>
                <w:lang w:val="sv-FI"/>
              </w:rPr>
              <w:t>re</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lang w:val="sv-FI"/>
              </w:rPr>
              <w:t>ritud v</w:t>
            </w:r>
            <w:r w:rsidRPr="00054DBB">
              <w:rPr>
                <w:rFonts w:asciiTheme="minorHAnsi" w:hAnsiTheme="minorHAnsi" w:cstheme="minorHAnsi"/>
                <w:color w:val="000000" w:themeColor="text1"/>
                <w:spacing w:val="-1"/>
                <w:lang w:val="sv-FI"/>
              </w:rPr>
              <w:t>ä</w:t>
            </w:r>
            <w:r w:rsidRPr="00054DBB">
              <w:rPr>
                <w:rFonts w:asciiTheme="minorHAnsi" w:hAnsiTheme="minorHAnsi" w:cstheme="minorHAnsi"/>
                <w:color w:val="000000" w:themeColor="text1"/>
                <w:lang w:val="sv-FI"/>
              </w:rPr>
              <w:t>h</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spacing w:val="3"/>
                <w:lang w:val="sv-FI"/>
              </w:rPr>
              <w:t>m</w:t>
            </w:r>
            <w:r w:rsidRPr="00054DBB">
              <w:rPr>
                <w:rFonts w:asciiTheme="minorHAnsi" w:hAnsiTheme="minorHAnsi" w:cstheme="minorHAnsi"/>
                <w:color w:val="000000" w:themeColor="text1"/>
                <w:spacing w:val="-1"/>
                <w:lang w:val="sv-FI"/>
              </w:rPr>
              <w:t>a</w:t>
            </w:r>
            <w:r w:rsidRPr="00054DBB">
              <w:rPr>
                <w:rFonts w:asciiTheme="minorHAnsi" w:hAnsiTheme="minorHAnsi" w:cstheme="minorHAnsi"/>
                <w:color w:val="000000" w:themeColor="text1"/>
                <w:lang w:val="sv-FI"/>
              </w:rPr>
              <w:t>lt</w:t>
            </w:r>
            <w:r w:rsidRPr="00054DBB">
              <w:rPr>
                <w:rFonts w:asciiTheme="minorHAnsi" w:hAnsiTheme="minorHAnsi" w:cstheme="minorHAnsi"/>
                <w:color w:val="000000" w:themeColor="text1"/>
                <w:spacing w:val="1"/>
                <w:lang w:val="sv-FI"/>
              </w:rPr>
              <w:t xml:space="preserve"> </w:t>
            </w:r>
            <w:r w:rsidRPr="00054DBB">
              <w:rPr>
                <w:rFonts w:asciiTheme="minorHAnsi" w:hAnsiTheme="minorHAnsi" w:cstheme="minorHAnsi"/>
                <w:color w:val="000000" w:themeColor="text1"/>
                <w:lang w:val="sv-FI"/>
              </w:rPr>
              <w:t xml:space="preserve">12 kuud </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lang w:val="sv-FI"/>
              </w:rPr>
              <w:t>nne</w:t>
            </w:r>
            <w:r w:rsidRPr="00054DBB">
              <w:rPr>
                <w:rFonts w:asciiTheme="minorHAnsi" w:hAnsiTheme="minorHAnsi" w:cstheme="minorHAnsi"/>
                <w:color w:val="000000" w:themeColor="text1"/>
                <w:spacing w:val="-1"/>
                <w:lang w:val="sv-FI"/>
              </w:rPr>
              <w:t xml:space="preserve"> </w:t>
            </w:r>
            <w:r w:rsidRPr="00054DBB">
              <w:rPr>
                <w:rFonts w:asciiTheme="minorHAnsi" w:hAnsiTheme="minorHAnsi" w:cstheme="minorHAnsi"/>
                <w:color w:val="000000" w:themeColor="text1"/>
                <w:lang w:val="sv-FI"/>
              </w:rPr>
              <w:t>taotluse</w:t>
            </w:r>
            <w:r w:rsidRPr="00054DBB">
              <w:rPr>
                <w:rFonts w:asciiTheme="minorHAnsi" w:hAnsiTheme="minorHAnsi" w:cstheme="minorHAnsi"/>
                <w:color w:val="000000" w:themeColor="text1"/>
                <w:spacing w:val="-1"/>
                <w:lang w:val="sv-FI"/>
              </w:rPr>
              <w:t xml:space="preserve"> e</w:t>
            </w:r>
            <w:r w:rsidRPr="00054DBB">
              <w:rPr>
                <w:rFonts w:asciiTheme="minorHAnsi" w:hAnsiTheme="minorHAnsi" w:cstheme="minorHAnsi"/>
                <w:color w:val="000000" w:themeColor="text1"/>
                <w:lang w:val="sv-FI"/>
              </w:rPr>
              <w:t>s</w:t>
            </w:r>
            <w:r w:rsidRPr="00054DBB">
              <w:rPr>
                <w:rFonts w:asciiTheme="minorHAnsi" w:hAnsiTheme="minorHAnsi" w:cstheme="minorHAnsi"/>
                <w:color w:val="000000" w:themeColor="text1"/>
                <w:spacing w:val="3"/>
                <w:lang w:val="sv-FI"/>
              </w:rPr>
              <w:t>i</w:t>
            </w:r>
            <w:r w:rsidRPr="00054DBB">
              <w:rPr>
                <w:rFonts w:asciiTheme="minorHAnsi" w:hAnsiTheme="minorHAnsi" w:cstheme="minorHAnsi"/>
                <w:color w:val="000000" w:themeColor="text1"/>
                <w:lang w:val="sv-FI"/>
              </w:rPr>
              <w:t>tamist</w:t>
            </w:r>
            <w:r w:rsidR="00D76F8A" w:rsidRPr="00054DBB">
              <w:rPr>
                <w:rFonts w:asciiTheme="minorHAnsi" w:hAnsiTheme="minorHAnsi" w:cstheme="minorHAnsi"/>
                <w:color w:val="000000" w:themeColor="text1"/>
                <w:lang w:val="sv-FI"/>
              </w:rPr>
              <w:t>.</w:t>
            </w:r>
          </w:p>
          <w:p w14:paraId="7DC73013" w14:textId="5E80A24D" w:rsidR="002972DC" w:rsidRPr="00054DBB" w:rsidRDefault="002972DC" w:rsidP="00405378">
            <w:pPr>
              <w:pStyle w:val="ListParagraph"/>
              <w:numPr>
                <w:ilvl w:val="0"/>
                <w:numId w:val="24"/>
              </w:numPr>
              <w:ind w:left="466" w:hanging="284"/>
              <w:rPr>
                <w:rFonts w:asciiTheme="minorHAnsi" w:hAnsiTheme="minorHAnsi" w:cstheme="minorHAnsi"/>
                <w:color w:val="000000" w:themeColor="text1"/>
              </w:rPr>
            </w:pPr>
            <w:r w:rsidRPr="00054DBB">
              <w:rPr>
                <w:rFonts w:asciiTheme="minorHAnsi" w:hAnsiTheme="minorHAnsi" w:cstheme="minorHAnsi"/>
                <w:lang w:val="sv-FI"/>
              </w:rPr>
              <w:t>T</w:t>
            </w:r>
            <w:r w:rsidRPr="00054DBB">
              <w:rPr>
                <w:rFonts w:asciiTheme="minorHAnsi" w:hAnsiTheme="minorHAnsi" w:cstheme="minorHAnsi"/>
                <w:spacing w:val="-1"/>
                <w:lang w:val="sv-FI"/>
              </w:rPr>
              <w:t>a</w:t>
            </w:r>
            <w:r w:rsidRPr="00054DBB">
              <w:rPr>
                <w:rFonts w:asciiTheme="minorHAnsi" w:hAnsiTheme="minorHAnsi" w:cstheme="minorHAnsi"/>
                <w:lang w:val="sv-FI"/>
              </w:rPr>
              <w:t>ot</w:t>
            </w:r>
            <w:r w:rsidRPr="00054DBB">
              <w:rPr>
                <w:rFonts w:asciiTheme="minorHAnsi" w:hAnsiTheme="minorHAnsi" w:cstheme="minorHAnsi"/>
                <w:spacing w:val="1"/>
                <w:lang w:val="sv-FI"/>
              </w:rPr>
              <w:t>l</w:t>
            </w:r>
            <w:r w:rsidRPr="00054DBB">
              <w:rPr>
                <w:rFonts w:asciiTheme="minorHAnsi" w:hAnsiTheme="minorHAnsi" w:cstheme="minorHAnsi"/>
                <w:spacing w:val="-1"/>
                <w:lang w:val="sv-FI"/>
              </w:rPr>
              <w:t>e</w:t>
            </w:r>
            <w:r w:rsidRPr="00054DBB">
              <w:rPr>
                <w:rFonts w:asciiTheme="minorHAnsi" w:hAnsiTheme="minorHAnsi" w:cstheme="minorHAnsi"/>
                <w:lang w:val="sv-FI"/>
              </w:rPr>
              <w:t>m</w:t>
            </w:r>
            <w:r w:rsidRPr="00054DBB">
              <w:rPr>
                <w:rFonts w:asciiTheme="minorHAnsi" w:hAnsiTheme="minorHAnsi" w:cstheme="minorHAnsi"/>
                <w:spacing w:val="1"/>
                <w:lang w:val="sv-FI"/>
              </w:rPr>
              <w:t>i</w:t>
            </w:r>
            <w:r w:rsidRPr="00054DBB">
              <w:rPr>
                <w:rFonts w:asciiTheme="minorHAnsi" w:hAnsiTheme="minorHAnsi" w:cstheme="minorHAnsi"/>
                <w:lang w:val="sv-FI"/>
              </w:rPr>
              <w:t>s</w:t>
            </w:r>
            <w:r w:rsidRPr="00054DBB">
              <w:rPr>
                <w:rFonts w:asciiTheme="minorHAnsi" w:hAnsiTheme="minorHAnsi" w:cstheme="minorHAnsi"/>
                <w:spacing w:val="-1"/>
                <w:lang w:val="sv-FI"/>
              </w:rPr>
              <w:t>e</w:t>
            </w:r>
            <w:r w:rsidRPr="00054DBB">
              <w:rPr>
                <w:rFonts w:asciiTheme="minorHAnsi" w:hAnsiTheme="minorHAnsi" w:cstheme="minorHAnsi"/>
                <w:lang w:val="sv-FI"/>
              </w:rPr>
              <w:t xml:space="preserve">le </w:t>
            </w:r>
            <w:r w:rsidRPr="00054DBB">
              <w:rPr>
                <w:rFonts w:asciiTheme="minorHAnsi" w:hAnsiTheme="minorHAnsi" w:cstheme="minorHAnsi"/>
                <w:spacing w:val="-1"/>
                <w:lang w:val="sv-FI"/>
              </w:rPr>
              <w:t>ee</w:t>
            </w:r>
            <w:r w:rsidRPr="00054DBB">
              <w:rPr>
                <w:rFonts w:asciiTheme="minorHAnsi" w:hAnsiTheme="minorHAnsi" w:cstheme="minorHAnsi"/>
                <w:lang w:val="sv-FI"/>
              </w:rPr>
              <w:t>lne</w:t>
            </w:r>
            <w:r w:rsidRPr="00054DBB">
              <w:rPr>
                <w:rFonts w:asciiTheme="minorHAnsi" w:hAnsiTheme="minorHAnsi" w:cstheme="minorHAnsi"/>
                <w:spacing w:val="2"/>
                <w:lang w:val="sv-FI"/>
              </w:rPr>
              <w:t>v</w:t>
            </w:r>
            <w:r w:rsidRPr="00054DBB">
              <w:rPr>
                <w:rFonts w:asciiTheme="minorHAnsi" w:hAnsiTheme="minorHAnsi" w:cstheme="minorHAnsi"/>
                <w:lang w:val="sv-FI"/>
              </w:rPr>
              <w:t xml:space="preserve">a </w:t>
            </w:r>
            <w:r w:rsidR="00612579" w:rsidRPr="00054DBB">
              <w:rPr>
                <w:rFonts w:asciiTheme="minorHAnsi" w:hAnsiTheme="minorHAnsi" w:cstheme="minorHAnsi"/>
                <w:lang w:val="sv-FI"/>
              </w:rPr>
              <w:t>majandusaasta käive</w:t>
            </w:r>
            <w:r w:rsidRPr="00054DBB">
              <w:rPr>
                <w:rFonts w:asciiTheme="minorHAnsi" w:hAnsiTheme="minorHAnsi" w:cstheme="minorHAnsi"/>
                <w:lang w:val="sv-FI"/>
              </w:rPr>
              <w:t xml:space="preserve"> v</w:t>
            </w:r>
            <w:r w:rsidRPr="00054DBB">
              <w:rPr>
                <w:rFonts w:asciiTheme="minorHAnsi" w:hAnsiTheme="minorHAnsi" w:cstheme="minorHAnsi"/>
                <w:spacing w:val="1"/>
                <w:lang w:val="sv-FI"/>
              </w:rPr>
              <w:t>ä</w:t>
            </w:r>
            <w:r w:rsidRPr="00054DBB">
              <w:rPr>
                <w:rFonts w:asciiTheme="minorHAnsi" w:hAnsiTheme="minorHAnsi" w:cstheme="minorHAnsi"/>
                <w:lang w:val="sv-FI"/>
              </w:rPr>
              <w:t>h</w:t>
            </w:r>
            <w:r w:rsidRPr="00054DBB">
              <w:rPr>
                <w:rFonts w:asciiTheme="minorHAnsi" w:hAnsiTheme="minorHAnsi" w:cstheme="minorHAnsi"/>
                <w:spacing w:val="-1"/>
                <w:lang w:val="sv-FI"/>
              </w:rPr>
              <w:t>e</w:t>
            </w:r>
            <w:r w:rsidRPr="00054DBB">
              <w:rPr>
                <w:rFonts w:asciiTheme="minorHAnsi" w:hAnsiTheme="minorHAnsi" w:cstheme="minorHAnsi"/>
                <w:lang w:val="sv-FI"/>
              </w:rPr>
              <w:t>malt</w:t>
            </w:r>
            <w:r w:rsidRPr="00054DBB">
              <w:rPr>
                <w:rFonts w:asciiTheme="minorHAnsi" w:hAnsiTheme="minorHAnsi" w:cstheme="minorHAnsi"/>
                <w:spacing w:val="1"/>
                <w:lang w:val="sv-FI"/>
              </w:rPr>
              <w:t xml:space="preserve"> 5000</w:t>
            </w:r>
            <w:r w:rsidRPr="00054DBB">
              <w:rPr>
                <w:rFonts w:asciiTheme="minorHAnsi" w:hAnsiTheme="minorHAnsi" w:cstheme="minorHAnsi"/>
                <w:color w:val="000000" w:themeColor="text1"/>
                <w:spacing w:val="1"/>
                <w:lang w:val="sv-FI"/>
              </w:rPr>
              <w:t xml:space="preserve"> </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lang w:val="sv-FI"/>
              </w:rPr>
              <w:t>urot</w:t>
            </w:r>
            <w:r w:rsidR="00D76F8A" w:rsidRPr="00054DBB">
              <w:rPr>
                <w:rFonts w:asciiTheme="minorHAnsi" w:hAnsiTheme="minorHAnsi" w:cstheme="minorHAnsi"/>
                <w:color w:val="000000" w:themeColor="text1"/>
                <w:lang w:val="sv-FI"/>
              </w:rPr>
              <w:t>.</w:t>
            </w:r>
          </w:p>
          <w:p w14:paraId="0DE1F006" w14:textId="5AFE7663" w:rsidR="00612579" w:rsidRPr="00054DBB" w:rsidRDefault="00612579" w:rsidP="00405378">
            <w:pPr>
              <w:pStyle w:val="ListParagraph"/>
              <w:numPr>
                <w:ilvl w:val="0"/>
                <w:numId w:val="24"/>
              </w:numPr>
              <w:ind w:left="466" w:hanging="284"/>
              <w:rPr>
                <w:rFonts w:asciiTheme="minorHAnsi" w:hAnsiTheme="minorHAnsi" w:cstheme="minorHAnsi"/>
                <w:color w:val="000000" w:themeColor="text1"/>
              </w:rPr>
            </w:pPr>
            <w:r w:rsidRPr="00054DBB">
              <w:rPr>
                <w:rFonts w:asciiTheme="minorHAnsi" w:hAnsiTheme="minorHAnsi" w:cstheme="minorHAnsi"/>
                <w:color w:val="000000"/>
              </w:rPr>
              <w:t>Taotlejal on õigus ühes taotlusvoorus esitada üks projekt</w:t>
            </w:r>
            <w:r w:rsidR="00D76F8A" w:rsidRPr="00054DBB">
              <w:rPr>
                <w:rFonts w:asciiTheme="minorHAnsi" w:hAnsiTheme="minorHAnsi" w:cstheme="minorHAnsi"/>
                <w:color w:val="000000"/>
              </w:rPr>
              <w:t>.</w:t>
            </w:r>
          </w:p>
          <w:p w14:paraId="1E9AA257" w14:textId="21ACEFA1" w:rsidR="00612579" w:rsidRPr="00054DBB" w:rsidRDefault="00612579" w:rsidP="00405378">
            <w:pPr>
              <w:pStyle w:val="ListParagraph"/>
              <w:numPr>
                <w:ilvl w:val="0"/>
                <w:numId w:val="24"/>
              </w:numPr>
              <w:ind w:left="466" w:hanging="284"/>
              <w:rPr>
                <w:rFonts w:asciiTheme="minorHAnsi" w:hAnsiTheme="minorHAnsi" w:cstheme="minorHAnsi"/>
                <w:color w:val="000000" w:themeColor="text1"/>
              </w:rPr>
            </w:pPr>
            <w:r w:rsidRPr="00054DBB">
              <w:rPr>
                <w:rFonts w:asciiTheme="minorHAnsi" w:hAnsiTheme="minorHAnsi" w:cstheme="minorHAnsi"/>
                <w:color w:val="000000" w:themeColor="text1"/>
                <w:position w:val="-1"/>
              </w:rPr>
              <w:t>E</w:t>
            </w:r>
            <w:r w:rsidRPr="00054DBB">
              <w:rPr>
                <w:rFonts w:asciiTheme="minorHAnsi" w:hAnsiTheme="minorHAnsi" w:cstheme="minorHAnsi"/>
                <w:color w:val="000000" w:themeColor="text1"/>
                <w:spacing w:val="-1"/>
                <w:position w:val="-1"/>
              </w:rPr>
              <w:t>e</w:t>
            </w:r>
            <w:r w:rsidRPr="00054DBB">
              <w:rPr>
                <w:rFonts w:asciiTheme="minorHAnsi" w:hAnsiTheme="minorHAnsi" w:cstheme="minorHAnsi"/>
                <w:color w:val="000000" w:themeColor="text1"/>
                <w:position w:val="-1"/>
              </w:rPr>
              <w:t>lnev</w:t>
            </w:r>
            <w:r w:rsidRPr="00054DBB">
              <w:rPr>
                <w:rFonts w:asciiTheme="minorHAnsi" w:hAnsiTheme="minorHAnsi" w:cstheme="minorHAnsi"/>
                <w:color w:val="000000" w:themeColor="text1"/>
                <w:spacing w:val="-1"/>
                <w:position w:val="-1"/>
              </w:rPr>
              <w:t>a</w:t>
            </w:r>
            <w:r w:rsidRPr="00054DBB">
              <w:rPr>
                <w:rFonts w:asciiTheme="minorHAnsi" w:hAnsiTheme="minorHAnsi" w:cstheme="minorHAnsi"/>
                <w:color w:val="000000" w:themeColor="text1"/>
                <w:position w:val="-1"/>
              </w:rPr>
              <w:t>te</w:t>
            </w:r>
            <w:r w:rsidRPr="00054DBB">
              <w:rPr>
                <w:rFonts w:asciiTheme="minorHAnsi" w:hAnsiTheme="minorHAnsi" w:cstheme="minorHAnsi"/>
                <w:color w:val="000000" w:themeColor="text1"/>
                <w:spacing w:val="2"/>
                <w:position w:val="-1"/>
              </w:rPr>
              <w:t xml:space="preserve"> KKLMi </w:t>
            </w:r>
            <w:r w:rsidRPr="00054DBB">
              <w:rPr>
                <w:rFonts w:asciiTheme="minorHAnsi" w:hAnsiTheme="minorHAnsi" w:cstheme="minorHAnsi"/>
                <w:color w:val="000000" w:themeColor="text1"/>
                <w:spacing w:val="-3"/>
                <w:position w:val="-1"/>
              </w:rPr>
              <w:t>L</w:t>
            </w:r>
            <w:r w:rsidRPr="00054DBB">
              <w:rPr>
                <w:rFonts w:asciiTheme="minorHAnsi" w:hAnsiTheme="minorHAnsi" w:cstheme="minorHAnsi"/>
                <w:color w:val="000000" w:themeColor="text1"/>
                <w:spacing w:val="2"/>
                <w:position w:val="-1"/>
              </w:rPr>
              <w:t>E</w:t>
            </w:r>
            <w:r w:rsidRPr="00054DBB">
              <w:rPr>
                <w:rFonts w:asciiTheme="minorHAnsi" w:hAnsiTheme="minorHAnsi" w:cstheme="minorHAnsi"/>
                <w:color w:val="000000" w:themeColor="text1"/>
                <w:position w:val="-1"/>
              </w:rPr>
              <w:t>A</w:t>
            </w:r>
            <w:r w:rsidRPr="00054DBB">
              <w:rPr>
                <w:rFonts w:asciiTheme="minorHAnsi" w:hAnsiTheme="minorHAnsi" w:cstheme="minorHAnsi"/>
                <w:color w:val="000000" w:themeColor="text1"/>
                <w:spacing w:val="-1"/>
                <w:position w:val="-1"/>
              </w:rPr>
              <w:t>D</w:t>
            </w:r>
            <w:r w:rsidRPr="00054DBB">
              <w:rPr>
                <w:rFonts w:asciiTheme="minorHAnsi" w:hAnsiTheme="minorHAnsi" w:cstheme="minorHAnsi"/>
                <w:color w:val="000000" w:themeColor="text1"/>
                <w:position w:val="-1"/>
              </w:rPr>
              <w:t>ER</w:t>
            </w:r>
            <w:r w:rsidRPr="00054DBB">
              <w:rPr>
                <w:rFonts w:asciiTheme="minorHAnsi" w:hAnsiTheme="minorHAnsi" w:cstheme="minorHAnsi"/>
                <w:color w:val="000000" w:themeColor="text1"/>
                <w:spacing w:val="1"/>
                <w:position w:val="-1"/>
              </w:rPr>
              <w:t xml:space="preserve"> </w:t>
            </w:r>
            <w:r w:rsidRPr="00054DBB">
              <w:rPr>
                <w:rFonts w:asciiTheme="minorHAnsi" w:hAnsiTheme="minorHAnsi" w:cstheme="minorHAnsi"/>
                <w:color w:val="000000" w:themeColor="text1"/>
                <w:position w:val="-1"/>
              </w:rPr>
              <w:t>pro</w:t>
            </w:r>
            <w:r w:rsidRPr="00054DBB">
              <w:rPr>
                <w:rFonts w:asciiTheme="minorHAnsi" w:hAnsiTheme="minorHAnsi" w:cstheme="minorHAnsi"/>
                <w:color w:val="000000" w:themeColor="text1"/>
                <w:spacing w:val="2"/>
                <w:position w:val="-1"/>
              </w:rPr>
              <w:t>j</w:t>
            </w:r>
            <w:r w:rsidRPr="00054DBB">
              <w:rPr>
                <w:rFonts w:asciiTheme="minorHAnsi" w:hAnsiTheme="minorHAnsi" w:cstheme="minorHAnsi"/>
                <w:color w:val="000000" w:themeColor="text1"/>
                <w:spacing w:val="-1"/>
                <w:position w:val="-1"/>
              </w:rPr>
              <w:t>e</w:t>
            </w:r>
            <w:r w:rsidRPr="00054DBB">
              <w:rPr>
                <w:rFonts w:asciiTheme="minorHAnsi" w:hAnsiTheme="minorHAnsi" w:cstheme="minorHAnsi"/>
                <w:color w:val="000000" w:themeColor="text1"/>
                <w:position w:val="-1"/>
              </w:rPr>
              <w:t>kt</w:t>
            </w:r>
            <w:r w:rsidRPr="00054DBB">
              <w:rPr>
                <w:rFonts w:asciiTheme="minorHAnsi" w:hAnsiTheme="minorHAnsi" w:cstheme="minorHAnsi"/>
                <w:color w:val="000000" w:themeColor="text1"/>
                <w:spacing w:val="1"/>
                <w:position w:val="-1"/>
              </w:rPr>
              <w:t>i</w:t>
            </w:r>
            <w:r w:rsidRPr="00054DBB">
              <w:rPr>
                <w:rFonts w:asciiTheme="minorHAnsi" w:hAnsiTheme="minorHAnsi" w:cstheme="minorHAnsi"/>
                <w:color w:val="000000" w:themeColor="text1"/>
                <w:position w:val="-1"/>
              </w:rPr>
              <w:t>de</w:t>
            </w:r>
            <w:r w:rsidRPr="00054DBB">
              <w:rPr>
                <w:rFonts w:asciiTheme="minorHAnsi" w:hAnsiTheme="minorHAnsi" w:cstheme="minorHAnsi"/>
                <w:color w:val="000000" w:themeColor="text1"/>
                <w:spacing w:val="-1"/>
                <w:position w:val="-1"/>
              </w:rPr>
              <w:t xml:space="preserve"> </w:t>
            </w:r>
            <w:r w:rsidRPr="00054DBB">
              <w:rPr>
                <w:rFonts w:asciiTheme="minorHAnsi" w:hAnsiTheme="minorHAnsi" w:cstheme="minorHAnsi"/>
                <w:color w:val="000000" w:themeColor="text1"/>
                <w:spacing w:val="-1"/>
              </w:rPr>
              <w:t xml:space="preserve">vähemalt esimene maksetaotlus </w:t>
            </w:r>
            <w:r w:rsidRPr="00054DBB">
              <w:rPr>
                <w:rFonts w:asciiTheme="minorHAnsi" w:hAnsiTheme="minorHAnsi" w:cstheme="minorHAnsi"/>
                <w:color w:val="000000" w:themeColor="text1"/>
              </w:rPr>
              <w:t xml:space="preserve">on </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si</w:t>
            </w:r>
            <w:r w:rsidRPr="00054DBB">
              <w:rPr>
                <w:rFonts w:asciiTheme="minorHAnsi" w:hAnsiTheme="minorHAnsi" w:cstheme="minorHAnsi"/>
                <w:color w:val="000000" w:themeColor="text1"/>
                <w:spacing w:val="1"/>
              </w:rPr>
              <w:t>t</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spacing w:val="3"/>
              </w:rPr>
              <w:t>t</w:t>
            </w:r>
            <w:r w:rsidRPr="00054DBB">
              <w:rPr>
                <w:rFonts w:asciiTheme="minorHAnsi" w:hAnsiTheme="minorHAnsi" w:cstheme="minorHAnsi"/>
                <w:color w:val="000000" w:themeColor="text1"/>
              </w:rPr>
              <w:t>ud</w:t>
            </w:r>
            <w:r w:rsidR="00226554" w:rsidRPr="00054DBB">
              <w:rPr>
                <w:rFonts w:asciiTheme="minorHAnsi" w:hAnsiTheme="minorHAnsi" w:cstheme="minorHAnsi"/>
                <w:color w:val="000000" w:themeColor="text1"/>
              </w:rPr>
              <w:t>.</w:t>
            </w:r>
          </w:p>
          <w:p w14:paraId="681A16EF" w14:textId="397A235F" w:rsidR="002972DC" w:rsidRPr="00054DBB" w:rsidRDefault="002972DC" w:rsidP="00405378">
            <w:pPr>
              <w:pStyle w:val="ListParagraph"/>
              <w:numPr>
                <w:ilvl w:val="0"/>
                <w:numId w:val="24"/>
              </w:numPr>
              <w:ind w:left="466" w:hanging="284"/>
              <w:rPr>
                <w:rFonts w:asciiTheme="minorHAnsi" w:hAnsiTheme="minorHAnsi" w:cstheme="minorHAnsi"/>
                <w:color w:val="000000" w:themeColor="text1"/>
              </w:rPr>
            </w:pPr>
            <w:r w:rsidRPr="00054DBB">
              <w:rPr>
                <w:rFonts w:asciiTheme="minorHAnsi" w:hAnsiTheme="minorHAnsi" w:cstheme="minorHAnsi"/>
              </w:rPr>
              <w:t>Kõik muud nõud</w:t>
            </w:r>
            <w:r w:rsidRPr="00054DBB">
              <w:rPr>
                <w:rFonts w:asciiTheme="minorHAnsi" w:hAnsiTheme="minorHAnsi" w:cstheme="minorHAnsi"/>
                <w:spacing w:val="-1"/>
              </w:rPr>
              <w:t>e</w:t>
            </w:r>
            <w:r w:rsidRPr="00054DBB">
              <w:rPr>
                <w:rFonts w:asciiTheme="minorHAnsi" w:hAnsiTheme="minorHAnsi" w:cstheme="minorHAnsi"/>
              </w:rPr>
              <w:t>d taotlej</w:t>
            </w:r>
            <w:r w:rsidRPr="00054DBB">
              <w:rPr>
                <w:rFonts w:asciiTheme="minorHAnsi" w:hAnsiTheme="minorHAnsi" w:cstheme="minorHAnsi"/>
                <w:spacing w:val="-1"/>
              </w:rPr>
              <w:t>a</w:t>
            </w:r>
            <w:r w:rsidRPr="00054DBB">
              <w:rPr>
                <w:rFonts w:asciiTheme="minorHAnsi" w:hAnsiTheme="minorHAnsi" w:cstheme="minorHAnsi"/>
              </w:rPr>
              <w:t>le, mis tu</w:t>
            </w:r>
            <w:r w:rsidRPr="00054DBB">
              <w:rPr>
                <w:rFonts w:asciiTheme="minorHAnsi" w:hAnsiTheme="minorHAnsi" w:cstheme="minorHAnsi"/>
                <w:spacing w:val="1"/>
              </w:rPr>
              <w:t>l</w:t>
            </w:r>
            <w:r w:rsidRPr="00054DBB">
              <w:rPr>
                <w:rFonts w:asciiTheme="minorHAnsi" w:hAnsiTheme="minorHAnsi" w:cstheme="minorHAnsi"/>
                <w:spacing w:val="-1"/>
              </w:rPr>
              <w:t>e</w:t>
            </w:r>
            <w:r w:rsidRPr="00054DBB">
              <w:rPr>
                <w:rFonts w:asciiTheme="minorHAnsi" w:hAnsiTheme="minorHAnsi" w:cstheme="minorHAnsi"/>
              </w:rPr>
              <w:t>n</w:t>
            </w:r>
            <w:r w:rsidRPr="00054DBB">
              <w:rPr>
                <w:rFonts w:asciiTheme="minorHAnsi" w:hAnsiTheme="minorHAnsi" w:cstheme="minorHAnsi"/>
                <w:spacing w:val="-1"/>
              </w:rPr>
              <w:t>e</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2"/>
              </w:rPr>
              <w:t xml:space="preserve"> </w:t>
            </w:r>
            <w:r w:rsidRPr="00054DBB">
              <w:rPr>
                <w:rFonts w:asciiTheme="minorHAnsi" w:hAnsiTheme="minorHAnsi" w:cstheme="minorHAnsi"/>
                <w:spacing w:val="2"/>
                <w:lang w:val="et-EE"/>
              </w:rPr>
              <w:t>LEADER</w:t>
            </w:r>
            <w:r w:rsidRPr="00054DBB">
              <w:rPr>
                <w:rFonts w:asciiTheme="minorHAnsi" w:hAnsiTheme="minorHAnsi" w:cstheme="minorHAnsi"/>
              </w:rPr>
              <w:t xml:space="preserve"> m</w:t>
            </w:r>
            <w:r w:rsidRPr="00054DBB">
              <w:rPr>
                <w:rFonts w:asciiTheme="minorHAnsi" w:hAnsiTheme="minorHAnsi" w:cstheme="minorHAnsi"/>
                <w:spacing w:val="-1"/>
              </w:rPr>
              <w:t>ää</w:t>
            </w:r>
            <w:r w:rsidRPr="00054DBB">
              <w:rPr>
                <w:rFonts w:asciiTheme="minorHAnsi" w:hAnsiTheme="minorHAnsi" w:cstheme="minorHAnsi"/>
              </w:rPr>
              <w:t>rus</w:t>
            </w:r>
            <w:r w:rsidRPr="00054DBB">
              <w:rPr>
                <w:rFonts w:asciiTheme="minorHAnsi" w:hAnsiTheme="minorHAnsi" w:cstheme="minorHAnsi"/>
                <w:spacing w:val="-1"/>
              </w:rPr>
              <w:t>e</w:t>
            </w:r>
            <w:r w:rsidRPr="00054DBB">
              <w:rPr>
                <w:rFonts w:asciiTheme="minorHAnsi" w:hAnsiTheme="minorHAnsi" w:cstheme="minorHAnsi"/>
              </w:rPr>
              <w:t>st</w:t>
            </w:r>
            <w:r w:rsidR="00226554" w:rsidRPr="00054DBB">
              <w:rPr>
                <w:rFonts w:asciiTheme="minorHAnsi" w:hAnsiTheme="minorHAnsi" w:cstheme="minorHAnsi"/>
              </w:rPr>
              <w:t>.</w:t>
            </w:r>
          </w:p>
        </w:tc>
      </w:tr>
      <w:tr w:rsidR="002972DC" w:rsidRPr="00054DBB" w14:paraId="1F0DF501" w14:textId="77777777" w:rsidTr="00054DBB">
        <w:tc>
          <w:tcPr>
            <w:tcW w:w="2122" w:type="dxa"/>
          </w:tcPr>
          <w:p w14:paraId="1F086514" w14:textId="7DD5BED2" w:rsidR="002972DC" w:rsidRPr="00054DBB" w:rsidRDefault="002972DC" w:rsidP="00462301">
            <w:pPr>
              <w:rPr>
                <w:rFonts w:asciiTheme="minorHAnsi" w:hAnsiTheme="minorHAnsi" w:cstheme="minorHAnsi"/>
                <w:lang w:val="et-EE"/>
              </w:rPr>
            </w:pPr>
            <w:r w:rsidRPr="00054DBB">
              <w:rPr>
                <w:rFonts w:asciiTheme="minorHAnsi" w:hAnsiTheme="minorHAnsi" w:cstheme="minorHAnsi"/>
                <w:lang w:val="sv-FI"/>
              </w:rPr>
              <w:t>To</w:t>
            </w:r>
            <w:r w:rsidRPr="00054DBB">
              <w:rPr>
                <w:rFonts w:asciiTheme="minorHAnsi" w:hAnsiTheme="minorHAnsi" w:cstheme="minorHAnsi"/>
                <w:spacing w:val="-1"/>
                <w:lang w:val="sv-FI"/>
              </w:rPr>
              <w:t>e</w:t>
            </w:r>
            <w:r w:rsidRPr="00054DBB">
              <w:rPr>
                <w:rFonts w:asciiTheme="minorHAnsi" w:hAnsiTheme="minorHAnsi" w:cstheme="minorHAnsi"/>
                <w:lang w:val="sv-FI"/>
              </w:rPr>
              <w:t>tuse suurus</w:t>
            </w:r>
            <w:bookmarkStart w:id="30" w:name="_Ref179534910"/>
            <w:r w:rsidR="00D933EE" w:rsidRPr="00054DBB">
              <w:rPr>
                <w:rStyle w:val="FootnoteReference"/>
                <w:rFonts w:asciiTheme="minorHAnsi" w:hAnsiTheme="minorHAnsi" w:cstheme="minorHAnsi"/>
                <w:lang w:val="sv-FI"/>
              </w:rPr>
              <w:footnoteReference w:id="12"/>
            </w:r>
            <w:bookmarkEnd w:id="30"/>
          </w:p>
        </w:tc>
        <w:tc>
          <w:tcPr>
            <w:tcW w:w="6408" w:type="dxa"/>
          </w:tcPr>
          <w:p w14:paraId="201A6637" w14:textId="0E66CD9D" w:rsidR="002972DC" w:rsidRPr="00054DBB" w:rsidRDefault="00074245" w:rsidP="00405378">
            <w:pPr>
              <w:pStyle w:val="ListParagraph"/>
              <w:numPr>
                <w:ilvl w:val="0"/>
                <w:numId w:val="25"/>
              </w:numPr>
              <w:tabs>
                <w:tab w:val="left" w:pos="460"/>
              </w:tabs>
              <w:ind w:left="458" w:right="215" w:hanging="283"/>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M</w:t>
            </w:r>
            <w:r w:rsidR="002972DC" w:rsidRPr="00054DBB">
              <w:rPr>
                <w:rFonts w:asciiTheme="minorHAnsi" w:hAnsiTheme="minorHAnsi" w:cstheme="minorHAnsi"/>
                <w:color w:val="000000" w:themeColor="text1"/>
                <w:lang w:val="sv-FI"/>
              </w:rPr>
              <w:t>inimaalne 5</w:t>
            </w:r>
            <w:r w:rsidR="0001257B" w:rsidRPr="00054DBB">
              <w:rPr>
                <w:rFonts w:asciiTheme="minorHAnsi" w:hAnsiTheme="minorHAnsi" w:cstheme="minorHAnsi"/>
                <w:color w:val="000000" w:themeColor="text1"/>
                <w:lang w:val="sv-FI"/>
              </w:rPr>
              <w:t xml:space="preserve"> </w:t>
            </w:r>
            <w:r w:rsidR="002972DC" w:rsidRPr="00054DBB">
              <w:rPr>
                <w:rFonts w:asciiTheme="minorHAnsi" w:hAnsiTheme="minorHAnsi" w:cstheme="minorHAnsi"/>
                <w:color w:val="000000" w:themeColor="text1"/>
                <w:lang w:val="sv-FI"/>
              </w:rPr>
              <w:t>000€</w:t>
            </w:r>
          </w:p>
          <w:p w14:paraId="5E05C972" w14:textId="4259F1A6" w:rsidR="002972DC" w:rsidRPr="00054DBB" w:rsidRDefault="00074245" w:rsidP="00405378">
            <w:pPr>
              <w:pStyle w:val="ListParagraph"/>
              <w:numPr>
                <w:ilvl w:val="0"/>
                <w:numId w:val="25"/>
              </w:numPr>
              <w:tabs>
                <w:tab w:val="left" w:pos="460"/>
              </w:tabs>
              <w:ind w:left="458" w:right="215" w:hanging="283"/>
              <w:rPr>
                <w:rFonts w:asciiTheme="minorHAnsi" w:hAnsiTheme="minorHAnsi" w:cstheme="minorHAnsi"/>
                <w:color w:val="000000" w:themeColor="text1"/>
                <w:lang w:val="sv-FI"/>
              </w:rPr>
            </w:pPr>
            <w:r w:rsidRPr="00054DBB">
              <w:rPr>
                <w:rFonts w:asciiTheme="minorHAnsi" w:hAnsiTheme="minorHAnsi" w:cstheme="minorHAnsi"/>
                <w:spacing w:val="1"/>
                <w:lang w:val="sv-FI"/>
              </w:rPr>
              <w:t>M</w:t>
            </w:r>
            <w:r w:rsidR="002972DC" w:rsidRPr="00054DBB">
              <w:rPr>
                <w:rFonts w:asciiTheme="minorHAnsi" w:hAnsiTheme="minorHAnsi" w:cstheme="minorHAnsi"/>
                <w:spacing w:val="1"/>
                <w:lang w:val="sv-FI"/>
              </w:rPr>
              <w:t xml:space="preserve">aksimaalne </w:t>
            </w:r>
            <w:r w:rsidR="002972DC" w:rsidRPr="00054DBB">
              <w:rPr>
                <w:rFonts w:asciiTheme="minorHAnsi" w:hAnsiTheme="minorHAnsi" w:cstheme="minorHAnsi"/>
                <w:spacing w:val="-1"/>
                <w:lang w:val="sv-FI"/>
              </w:rPr>
              <w:t>80 000€</w:t>
            </w:r>
            <w:r w:rsidR="002972DC" w:rsidRPr="00054DBB">
              <w:rPr>
                <w:rFonts w:asciiTheme="minorHAnsi" w:hAnsiTheme="minorHAnsi" w:cstheme="minorHAnsi"/>
                <w:lang w:val="sv-FI"/>
              </w:rPr>
              <w:t>, suurp</w:t>
            </w:r>
            <w:r w:rsidR="002972DC" w:rsidRPr="00054DBB">
              <w:rPr>
                <w:rFonts w:asciiTheme="minorHAnsi" w:hAnsiTheme="minorHAnsi" w:cstheme="minorHAnsi"/>
                <w:spacing w:val="-1"/>
                <w:lang w:val="sv-FI"/>
              </w:rPr>
              <w:t>r</w:t>
            </w:r>
            <w:r w:rsidR="002972DC" w:rsidRPr="00054DBB">
              <w:rPr>
                <w:rFonts w:asciiTheme="minorHAnsi" w:hAnsiTheme="minorHAnsi" w:cstheme="minorHAnsi"/>
                <w:lang w:val="sv-FI"/>
              </w:rPr>
              <w:t>ojektid</w:t>
            </w:r>
            <w:r w:rsidR="002972DC" w:rsidRPr="00054DBB">
              <w:rPr>
                <w:rFonts w:asciiTheme="minorHAnsi" w:hAnsiTheme="minorHAnsi" w:cstheme="minorHAnsi"/>
                <w:spacing w:val="2"/>
                <w:lang w:val="sv-FI"/>
              </w:rPr>
              <w:t>e</w:t>
            </w:r>
            <w:r w:rsidR="00886F53" w:rsidRPr="00054DBB">
              <w:rPr>
                <w:rFonts w:asciiTheme="minorHAnsi" w:hAnsiTheme="minorHAnsi" w:cstheme="minorHAnsi"/>
                <w:spacing w:val="2"/>
                <w:lang w:val="sv-FI"/>
              </w:rPr>
              <w:t>l</w:t>
            </w:r>
            <w:bookmarkStart w:id="31" w:name="_Ref179469915"/>
            <w:r w:rsidR="002972DC" w:rsidRPr="00054DBB">
              <w:rPr>
                <w:rStyle w:val="FootnoteReference"/>
                <w:rFonts w:asciiTheme="minorHAnsi" w:hAnsiTheme="minorHAnsi" w:cstheme="minorHAnsi"/>
                <w:spacing w:val="2"/>
                <w:lang w:val="sv-FI"/>
              </w:rPr>
              <w:footnoteReference w:id="13"/>
            </w:r>
            <w:bookmarkEnd w:id="31"/>
            <w:r w:rsidR="00886F53" w:rsidRPr="00054DBB">
              <w:rPr>
                <w:rFonts w:asciiTheme="minorHAnsi" w:hAnsiTheme="minorHAnsi" w:cstheme="minorHAnsi"/>
                <w:spacing w:val="2"/>
                <w:lang w:val="sv-FI"/>
              </w:rPr>
              <w:t xml:space="preserve"> </w:t>
            </w:r>
            <w:r w:rsidR="002972DC" w:rsidRPr="00054DBB">
              <w:rPr>
                <w:rFonts w:asciiTheme="minorHAnsi" w:hAnsiTheme="minorHAnsi" w:cstheme="minorHAnsi"/>
                <w:color w:val="000000" w:themeColor="text1"/>
                <w:lang w:val="sv-FI"/>
              </w:rPr>
              <w:t>160 000€</w:t>
            </w:r>
          </w:p>
        </w:tc>
      </w:tr>
      <w:tr w:rsidR="002972DC" w:rsidRPr="00054DBB" w14:paraId="1AEA2854" w14:textId="77777777" w:rsidTr="00054DBB">
        <w:tc>
          <w:tcPr>
            <w:tcW w:w="2122" w:type="dxa"/>
          </w:tcPr>
          <w:p w14:paraId="757CF1FD" w14:textId="77777777" w:rsidR="002972DC" w:rsidRPr="00054DBB" w:rsidRDefault="002972DC" w:rsidP="00462301">
            <w:pPr>
              <w:rPr>
                <w:rFonts w:asciiTheme="minorHAnsi" w:hAnsiTheme="minorHAnsi" w:cstheme="minorHAnsi"/>
                <w:lang w:val="et-EE"/>
              </w:rPr>
            </w:pPr>
            <w:r w:rsidRPr="00054DBB">
              <w:rPr>
                <w:rFonts w:asciiTheme="minorHAnsi" w:hAnsiTheme="minorHAnsi" w:cstheme="minorHAnsi"/>
                <w:lang w:val="sv-FI"/>
              </w:rPr>
              <w:t>Toetuse määr</w:t>
            </w:r>
          </w:p>
        </w:tc>
        <w:tc>
          <w:tcPr>
            <w:tcW w:w="6408" w:type="dxa"/>
          </w:tcPr>
          <w:p w14:paraId="548B16C4" w14:textId="33E5D5D5" w:rsidR="00612579" w:rsidRPr="00054DBB" w:rsidRDefault="00612579" w:rsidP="00405378">
            <w:pPr>
              <w:pStyle w:val="ListParagraph"/>
              <w:numPr>
                <w:ilvl w:val="0"/>
                <w:numId w:val="26"/>
              </w:numPr>
              <w:ind w:left="458" w:hanging="283"/>
              <w:rPr>
                <w:rFonts w:asciiTheme="minorHAnsi" w:hAnsiTheme="minorHAnsi" w:cstheme="minorHAnsi"/>
                <w:color w:val="000000" w:themeColor="text1"/>
              </w:rPr>
            </w:pPr>
            <w:r w:rsidRPr="00054DBB">
              <w:rPr>
                <w:rFonts w:asciiTheme="minorHAnsi" w:hAnsiTheme="minorHAnsi" w:cstheme="minorHAnsi"/>
                <w:color w:val="000000" w:themeColor="text1"/>
              </w:rPr>
              <w:t>Minimaalselt 15%</w:t>
            </w:r>
          </w:p>
          <w:p w14:paraId="555C73D1" w14:textId="6625D5E1" w:rsidR="002972DC" w:rsidRPr="00054DBB" w:rsidRDefault="00074245" w:rsidP="00405378">
            <w:pPr>
              <w:pStyle w:val="ListParagraph"/>
              <w:numPr>
                <w:ilvl w:val="0"/>
                <w:numId w:val="26"/>
              </w:numPr>
              <w:ind w:left="458" w:hanging="283"/>
              <w:rPr>
                <w:rFonts w:asciiTheme="minorHAnsi" w:hAnsiTheme="minorHAnsi" w:cstheme="minorHAnsi"/>
                <w:color w:val="000000" w:themeColor="text1"/>
              </w:rPr>
            </w:pPr>
            <w:r w:rsidRPr="00054DBB">
              <w:rPr>
                <w:rFonts w:asciiTheme="minorHAnsi" w:hAnsiTheme="minorHAnsi" w:cstheme="minorHAnsi"/>
                <w:color w:val="000000" w:themeColor="text1"/>
                <w:spacing w:val="-1"/>
                <w:position w:val="-1"/>
              </w:rPr>
              <w:t>M</w:t>
            </w:r>
            <w:r w:rsidR="002972DC" w:rsidRPr="00054DBB">
              <w:rPr>
                <w:rFonts w:asciiTheme="minorHAnsi" w:hAnsiTheme="minorHAnsi" w:cstheme="minorHAnsi"/>
                <w:color w:val="000000" w:themeColor="text1"/>
                <w:spacing w:val="-1"/>
                <w:position w:val="-1"/>
              </w:rPr>
              <w:t>a</w:t>
            </w:r>
            <w:r w:rsidR="002972DC" w:rsidRPr="00054DBB">
              <w:rPr>
                <w:rFonts w:asciiTheme="minorHAnsi" w:hAnsiTheme="minorHAnsi" w:cstheme="minorHAnsi"/>
                <w:color w:val="000000" w:themeColor="text1"/>
                <w:position w:val="-1"/>
              </w:rPr>
              <w:t>ksi</w:t>
            </w:r>
            <w:r w:rsidR="002972DC" w:rsidRPr="00054DBB">
              <w:rPr>
                <w:rFonts w:asciiTheme="minorHAnsi" w:hAnsiTheme="minorHAnsi" w:cstheme="minorHAnsi"/>
                <w:color w:val="000000" w:themeColor="text1"/>
                <w:spacing w:val="1"/>
                <w:position w:val="-1"/>
              </w:rPr>
              <w:t>m</w:t>
            </w:r>
            <w:r w:rsidR="002972DC" w:rsidRPr="00054DBB">
              <w:rPr>
                <w:rFonts w:asciiTheme="minorHAnsi" w:hAnsiTheme="minorHAnsi" w:cstheme="minorHAnsi"/>
                <w:color w:val="000000" w:themeColor="text1"/>
                <w:spacing w:val="-1"/>
                <w:position w:val="-1"/>
              </w:rPr>
              <w:t>aa</w:t>
            </w:r>
            <w:r w:rsidR="002972DC" w:rsidRPr="00054DBB">
              <w:rPr>
                <w:rFonts w:asciiTheme="minorHAnsi" w:hAnsiTheme="minorHAnsi" w:cstheme="minorHAnsi"/>
                <w:color w:val="000000" w:themeColor="text1"/>
                <w:position w:val="-1"/>
              </w:rPr>
              <w:t>l</w:t>
            </w:r>
            <w:r w:rsidR="00656894" w:rsidRPr="00054DBB">
              <w:rPr>
                <w:rFonts w:asciiTheme="minorHAnsi" w:hAnsiTheme="minorHAnsi" w:cstheme="minorHAnsi"/>
                <w:color w:val="000000" w:themeColor="text1"/>
                <w:position w:val="-1"/>
              </w:rPr>
              <w:t>selt</w:t>
            </w:r>
            <w:r w:rsidR="002972DC" w:rsidRPr="00054DBB">
              <w:rPr>
                <w:rFonts w:asciiTheme="minorHAnsi" w:hAnsiTheme="minorHAnsi" w:cstheme="minorHAnsi"/>
                <w:color w:val="000000" w:themeColor="text1"/>
                <w:position w:val="-1"/>
              </w:rPr>
              <w:t xml:space="preserve"> </w:t>
            </w:r>
            <w:r w:rsidR="002972DC" w:rsidRPr="00054DBB">
              <w:rPr>
                <w:rFonts w:asciiTheme="minorHAnsi" w:hAnsiTheme="minorHAnsi" w:cstheme="minorHAnsi"/>
                <w:color w:val="000000" w:themeColor="text1"/>
                <w:spacing w:val="-1"/>
                <w:position w:val="-1"/>
              </w:rPr>
              <w:t>6</w:t>
            </w:r>
            <w:r w:rsidR="002972DC" w:rsidRPr="00054DBB">
              <w:rPr>
                <w:rFonts w:asciiTheme="minorHAnsi" w:hAnsiTheme="minorHAnsi" w:cstheme="minorHAnsi"/>
                <w:color w:val="000000" w:themeColor="text1"/>
                <w:position w:val="-1"/>
              </w:rPr>
              <w:t>0%</w:t>
            </w:r>
          </w:p>
          <w:p w14:paraId="5B5F75CE" w14:textId="0935519B" w:rsidR="002972DC" w:rsidRPr="00054DBB" w:rsidRDefault="00074245" w:rsidP="00405378">
            <w:pPr>
              <w:pStyle w:val="ListParagraph"/>
              <w:numPr>
                <w:ilvl w:val="0"/>
                <w:numId w:val="26"/>
              </w:numPr>
              <w:ind w:left="458" w:hanging="283"/>
              <w:rPr>
                <w:rFonts w:asciiTheme="minorHAnsi" w:hAnsiTheme="minorHAnsi" w:cstheme="minorHAnsi"/>
                <w:color w:val="000000" w:themeColor="text1"/>
              </w:rPr>
            </w:pPr>
            <w:r w:rsidRPr="00054DBB">
              <w:rPr>
                <w:rFonts w:asciiTheme="minorHAnsi" w:hAnsiTheme="minorHAnsi" w:cstheme="minorHAnsi"/>
                <w:color w:val="000000" w:themeColor="text1"/>
                <w:position w:val="-1"/>
              </w:rPr>
              <w:t>K</w:t>
            </w:r>
            <w:r w:rsidR="002972DC" w:rsidRPr="00054DBB">
              <w:rPr>
                <w:rFonts w:asciiTheme="minorHAnsi" w:hAnsiTheme="minorHAnsi" w:cstheme="minorHAnsi"/>
                <w:color w:val="000000" w:themeColor="text1"/>
                <w:position w:val="-1"/>
              </w:rPr>
              <w:t>ogukonnateenuse</w:t>
            </w:r>
            <w:r w:rsidR="008E1741">
              <w:rPr>
                <w:rFonts w:asciiTheme="minorHAnsi" w:hAnsiTheme="minorHAnsi" w:cstheme="minorHAnsi"/>
                <w:color w:val="000000" w:themeColor="text1"/>
                <w:position w:val="-1"/>
              </w:rPr>
              <w:fldChar w:fldCharType="begin"/>
            </w:r>
            <w:r w:rsidR="008E1741">
              <w:rPr>
                <w:rFonts w:asciiTheme="minorHAnsi" w:hAnsiTheme="minorHAnsi" w:cstheme="minorHAnsi"/>
                <w:color w:val="000000" w:themeColor="text1"/>
                <w:position w:val="-1"/>
              </w:rPr>
              <w:instrText xml:space="preserve"> NOTEREF _Ref199338842 \f \h </w:instrText>
            </w:r>
            <w:r w:rsidR="008E1741">
              <w:rPr>
                <w:rFonts w:asciiTheme="minorHAnsi" w:hAnsiTheme="minorHAnsi" w:cstheme="minorHAnsi"/>
                <w:color w:val="000000" w:themeColor="text1"/>
                <w:position w:val="-1"/>
              </w:rPr>
            </w:r>
            <w:r w:rsidR="008E1741">
              <w:rPr>
                <w:rFonts w:asciiTheme="minorHAnsi" w:hAnsiTheme="minorHAnsi" w:cstheme="minorHAnsi"/>
                <w:color w:val="000000" w:themeColor="text1"/>
                <w:position w:val="-1"/>
              </w:rPr>
              <w:fldChar w:fldCharType="separate"/>
            </w:r>
            <w:r w:rsidR="008E1741" w:rsidRPr="008964C7">
              <w:rPr>
                <w:rStyle w:val="FootnoteReference"/>
              </w:rPr>
              <w:t>8</w:t>
            </w:r>
            <w:r w:rsidR="008E1741">
              <w:rPr>
                <w:rFonts w:asciiTheme="minorHAnsi" w:hAnsiTheme="minorHAnsi" w:cstheme="minorHAnsi"/>
                <w:color w:val="000000" w:themeColor="text1"/>
                <w:position w:val="-1"/>
              </w:rPr>
              <w:fldChar w:fldCharType="end"/>
            </w:r>
            <w:r w:rsidR="002972DC" w:rsidRPr="00054DBB">
              <w:rPr>
                <w:rFonts w:asciiTheme="minorHAnsi" w:hAnsiTheme="minorHAnsi" w:cstheme="minorHAnsi"/>
                <w:color w:val="000000" w:themeColor="text1"/>
                <w:position w:val="-1"/>
              </w:rPr>
              <w:t xml:space="preserve"> puhul maksimaal</w:t>
            </w:r>
            <w:r w:rsidR="00656894" w:rsidRPr="00054DBB">
              <w:rPr>
                <w:rFonts w:asciiTheme="minorHAnsi" w:hAnsiTheme="minorHAnsi" w:cstheme="minorHAnsi"/>
                <w:color w:val="000000" w:themeColor="text1"/>
                <w:position w:val="-1"/>
              </w:rPr>
              <w:t>selt</w:t>
            </w:r>
            <w:r w:rsidR="002972DC" w:rsidRPr="00054DBB">
              <w:rPr>
                <w:rFonts w:asciiTheme="minorHAnsi" w:hAnsiTheme="minorHAnsi" w:cstheme="minorHAnsi"/>
                <w:color w:val="000000" w:themeColor="text1"/>
                <w:position w:val="-1"/>
              </w:rPr>
              <w:t xml:space="preserve"> 90%</w:t>
            </w:r>
          </w:p>
          <w:p w14:paraId="56D3EAF9" w14:textId="78373999" w:rsidR="00656894" w:rsidRPr="00054DBB" w:rsidRDefault="00656894" w:rsidP="00405378">
            <w:pPr>
              <w:pStyle w:val="ListParagraph"/>
              <w:numPr>
                <w:ilvl w:val="0"/>
                <w:numId w:val="26"/>
              </w:numPr>
              <w:ind w:left="458" w:hanging="283"/>
              <w:rPr>
                <w:rFonts w:asciiTheme="minorHAnsi" w:hAnsiTheme="minorHAnsi" w:cstheme="minorHAnsi"/>
                <w:color w:val="000000" w:themeColor="text1"/>
              </w:rPr>
            </w:pPr>
            <w:r w:rsidRPr="00054DBB">
              <w:rPr>
                <w:rFonts w:asciiTheme="minorHAnsi" w:hAnsiTheme="minorHAnsi" w:cstheme="minorHAnsi"/>
              </w:rPr>
              <w:t>Väikelaeva, maastiku- ja mootorsõiduki, välja arvatud liikurmasina soetamisel maksimaalselt 30%</w:t>
            </w:r>
          </w:p>
        </w:tc>
      </w:tr>
      <w:tr w:rsidR="002972DC" w:rsidRPr="00054DBB" w14:paraId="212BAD97" w14:textId="77777777" w:rsidTr="00054DBB">
        <w:tc>
          <w:tcPr>
            <w:tcW w:w="2122" w:type="dxa"/>
          </w:tcPr>
          <w:p w14:paraId="2419D823" w14:textId="79D57E37" w:rsidR="002972DC" w:rsidRPr="00054DBB" w:rsidRDefault="002972DC" w:rsidP="00462301">
            <w:pPr>
              <w:rPr>
                <w:rFonts w:asciiTheme="minorHAnsi" w:hAnsiTheme="minorHAnsi" w:cstheme="minorHAnsi"/>
                <w:lang w:val="et-EE"/>
              </w:rPr>
            </w:pPr>
            <w:r w:rsidRPr="00054DBB">
              <w:rPr>
                <w:rFonts w:asciiTheme="minorHAnsi" w:hAnsiTheme="minorHAnsi" w:cstheme="minorHAnsi"/>
                <w:lang w:val="sv-FI"/>
              </w:rPr>
              <w:t>Väljundnäitajad</w:t>
            </w:r>
            <w:bookmarkStart w:id="32" w:name="_Ref179534695"/>
            <w:r w:rsidR="003D5279">
              <w:rPr>
                <w:rStyle w:val="FootnoteReference"/>
                <w:rFonts w:asciiTheme="minorHAnsi" w:hAnsiTheme="minorHAnsi" w:cstheme="minorHAnsi"/>
                <w:lang w:val="sv-FI"/>
              </w:rPr>
              <w:footnoteReference w:id="14"/>
            </w:r>
            <w:bookmarkEnd w:id="32"/>
          </w:p>
        </w:tc>
        <w:tc>
          <w:tcPr>
            <w:tcW w:w="6408" w:type="dxa"/>
          </w:tcPr>
          <w:p w14:paraId="0E858458" w14:textId="07652E04"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Säilitatud töökohtade arv</w:t>
            </w:r>
            <w:r w:rsidR="00226554" w:rsidRPr="00054DBB">
              <w:rPr>
                <w:rFonts w:asciiTheme="minorHAnsi" w:hAnsiTheme="minorHAnsi" w:cstheme="minorHAnsi"/>
                <w:lang w:val="et-EE"/>
              </w:rPr>
              <w:t>.</w:t>
            </w:r>
          </w:p>
          <w:p w14:paraId="3332DE57" w14:textId="0E5A6003" w:rsidR="002972DC"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Innova</w:t>
            </w:r>
            <w:r w:rsidR="000C2BBC" w:rsidRPr="00054DBB">
              <w:rPr>
                <w:rFonts w:asciiTheme="minorHAnsi" w:hAnsiTheme="minorHAnsi" w:cstheme="minorHAnsi"/>
                <w:lang w:val="et-EE"/>
              </w:rPr>
              <w:t>atilis</w:t>
            </w:r>
            <w:r w:rsidR="00CF4B5B" w:rsidRPr="00054DBB">
              <w:rPr>
                <w:rFonts w:asciiTheme="minorHAnsi" w:hAnsiTheme="minorHAnsi" w:cstheme="minorHAnsi"/>
                <w:lang w:val="et-EE"/>
              </w:rPr>
              <w:t>i</w:t>
            </w:r>
            <w:r w:rsidRPr="00054DBB">
              <w:rPr>
                <w:rFonts w:asciiTheme="minorHAnsi" w:hAnsiTheme="minorHAnsi" w:cstheme="minorHAnsi"/>
                <w:lang w:val="et-EE"/>
              </w:rPr>
              <w:t xml:space="preserve"> lahendus</w:t>
            </w:r>
            <w:r w:rsidR="00612579" w:rsidRPr="00054DBB">
              <w:rPr>
                <w:rFonts w:asciiTheme="minorHAnsi" w:hAnsiTheme="minorHAnsi" w:cstheme="minorHAnsi"/>
                <w:lang w:val="et-EE"/>
              </w:rPr>
              <w:t>i</w:t>
            </w:r>
            <w:r w:rsidR="003D5279">
              <w:rPr>
                <w:rFonts w:asciiTheme="minorHAnsi" w:hAnsiTheme="minorHAnsi" w:cstheme="minorHAnsi"/>
                <w:lang w:val="et-EE"/>
              </w:rPr>
              <w:fldChar w:fldCharType="begin"/>
            </w:r>
            <w:r w:rsidR="003D5279">
              <w:rPr>
                <w:rFonts w:asciiTheme="minorHAnsi" w:hAnsiTheme="minorHAnsi" w:cstheme="minorHAnsi"/>
                <w:lang w:val="et-EE"/>
              </w:rPr>
              <w:instrText xml:space="preserve"> NOTEREF _Ref179468525 \f \h </w:instrText>
            </w:r>
            <w:r w:rsidR="003D5279">
              <w:rPr>
                <w:rFonts w:asciiTheme="minorHAnsi" w:hAnsiTheme="minorHAnsi" w:cstheme="minorHAnsi"/>
                <w:lang w:val="et-EE"/>
              </w:rPr>
            </w:r>
            <w:r w:rsidR="003D5279">
              <w:rPr>
                <w:rFonts w:asciiTheme="minorHAnsi" w:hAnsiTheme="minorHAnsi" w:cstheme="minorHAnsi"/>
                <w:lang w:val="et-EE"/>
              </w:rPr>
              <w:fldChar w:fldCharType="separate"/>
            </w:r>
            <w:r w:rsidR="003D5279" w:rsidRPr="003D5279">
              <w:rPr>
                <w:rStyle w:val="FootnoteReference"/>
              </w:rPr>
              <w:t>2</w:t>
            </w:r>
            <w:r w:rsidR="003D5279">
              <w:rPr>
                <w:rFonts w:asciiTheme="minorHAnsi" w:hAnsiTheme="minorHAnsi" w:cstheme="minorHAnsi"/>
                <w:lang w:val="et-EE"/>
              </w:rPr>
              <w:fldChar w:fldCharType="end"/>
            </w:r>
            <w:r w:rsidR="001F317F" w:rsidRPr="00054DBB">
              <w:rPr>
                <w:rFonts w:asciiTheme="minorHAnsi" w:hAnsiTheme="minorHAnsi" w:cstheme="minorHAnsi"/>
                <w:lang w:val="et-EE"/>
              </w:rPr>
              <w:t xml:space="preserve"> loovate</w:t>
            </w:r>
            <w:r w:rsidR="00612579" w:rsidRPr="00054DBB">
              <w:rPr>
                <w:rFonts w:asciiTheme="minorHAnsi" w:hAnsiTheme="minorHAnsi" w:cstheme="minorHAnsi"/>
                <w:lang w:val="et-EE"/>
              </w:rPr>
              <w:t xml:space="preserve"> projektide</w:t>
            </w:r>
            <w:r w:rsidRPr="00054DBB">
              <w:rPr>
                <w:rFonts w:asciiTheme="minorHAnsi" w:hAnsiTheme="minorHAnsi" w:cstheme="minorHAnsi"/>
                <w:lang w:val="et-EE"/>
              </w:rPr>
              <w:t xml:space="preserve"> arv</w:t>
            </w:r>
            <w:r w:rsidR="00226554" w:rsidRPr="00054DBB">
              <w:rPr>
                <w:rFonts w:asciiTheme="minorHAnsi" w:hAnsiTheme="minorHAnsi" w:cstheme="minorHAnsi"/>
                <w:lang w:val="et-EE"/>
              </w:rPr>
              <w:t>.</w:t>
            </w:r>
          </w:p>
          <w:p w14:paraId="406E2364" w14:textId="23FA5A56" w:rsidR="00D1547C" w:rsidRPr="00D1547C" w:rsidRDefault="00D1547C" w:rsidP="00D1547C">
            <w:pPr>
              <w:pStyle w:val="ListParagraph"/>
              <w:numPr>
                <w:ilvl w:val="0"/>
                <w:numId w:val="31"/>
              </w:numPr>
              <w:ind w:left="464" w:hanging="284"/>
              <w:rPr>
                <w:rFonts w:asciiTheme="minorHAnsi" w:hAnsiTheme="minorHAnsi" w:cstheme="minorHAnsi"/>
                <w:lang w:val="et-EE"/>
              </w:rPr>
            </w:pPr>
            <w:r w:rsidRPr="00D1547C">
              <w:rPr>
                <w:rFonts w:asciiTheme="minorHAnsi" w:hAnsiTheme="minorHAnsi" w:cstheme="minorHAnsi"/>
                <w:lang w:val="et-EE"/>
              </w:rPr>
              <w:lastRenderedPageBreak/>
              <w:t>Koostöövõrgustike</w:t>
            </w:r>
            <w:r w:rsidRPr="00D1547C">
              <w:rPr>
                <w:rFonts w:asciiTheme="minorHAnsi" w:hAnsiTheme="minorHAnsi" w:cstheme="minorHAnsi"/>
                <w:lang w:val="et-EE"/>
              </w:rPr>
              <w:fldChar w:fldCharType="begin"/>
            </w:r>
            <w:r w:rsidRPr="00D1547C">
              <w:rPr>
                <w:rFonts w:asciiTheme="minorHAnsi" w:hAnsiTheme="minorHAnsi" w:cstheme="minorHAnsi"/>
                <w:lang w:val="et-EE"/>
              </w:rPr>
              <w:instrText xml:space="preserve"> NOTEREF _Ref199324869 \f \h </w:instrText>
            </w:r>
            <w:r>
              <w:rPr>
                <w:rFonts w:asciiTheme="minorHAnsi" w:hAnsiTheme="minorHAnsi" w:cstheme="minorHAnsi"/>
                <w:lang w:val="et-EE"/>
              </w:rPr>
              <w:instrText xml:space="preserve"> \* MERGEFORMAT </w:instrText>
            </w:r>
            <w:r w:rsidRPr="00D1547C">
              <w:rPr>
                <w:rFonts w:asciiTheme="minorHAnsi" w:hAnsiTheme="minorHAnsi" w:cstheme="minorHAnsi"/>
                <w:lang w:val="et-EE"/>
              </w:rPr>
            </w:r>
            <w:r w:rsidRPr="00D1547C">
              <w:rPr>
                <w:rFonts w:asciiTheme="minorHAnsi" w:hAnsiTheme="minorHAnsi" w:cstheme="minorHAnsi"/>
                <w:lang w:val="et-EE"/>
              </w:rPr>
              <w:fldChar w:fldCharType="separate"/>
            </w:r>
            <w:r w:rsidRPr="00D1547C">
              <w:rPr>
                <w:rStyle w:val="FootnoteReference"/>
              </w:rPr>
              <w:t>3</w:t>
            </w:r>
            <w:r w:rsidRPr="00D1547C">
              <w:rPr>
                <w:rFonts w:asciiTheme="minorHAnsi" w:hAnsiTheme="minorHAnsi" w:cstheme="minorHAnsi"/>
                <w:lang w:val="et-EE"/>
              </w:rPr>
              <w:fldChar w:fldCharType="end"/>
            </w:r>
            <w:r w:rsidRPr="00D1547C">
              <w:rPr>
                <w:rFonts w:asciiTheme="minorHAnsi" w:hAnsiTheme="minorHAnsi" w:cstheme="minorHAnsi"/>
                <w:lang w:val="et-EE"/>
              </w:rPr>
              <w:t xml:space="preserve"> loomisele ja arendamisele suunatud projektide arv.</w:t>
            </w:r>
          </w:p>
          <w:p w14:paraId="41887630" w14:textId="4E80BFDE"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Noorte aktiivsuse</w:t>
            </w:r>
            <w:r w:rsidR="006D774C">
              <w:rPr>
                <w:rFonts w:asciiTheme="minorHAnsi" w:hAnsiTheme="minorHAnsi" w:cstheme="minorHAnsi"/>
                <w:lang w:val="et-EE"/>
              </w:rPr>
              <w:fldChar w:fldCharType="begin"/>
            </w:r>
            <w:r w:rsidR="006D774C">
              <w:rPr>
                <w:rFonts w:asciiTheme="minorHAnsi" w:hAnsiTheme="minorHAnsi" w:cstheme="minorHAnsi"/>
                <w:lang w:val="et-EE"/>
              </w:rPr>
              <w:instrText xml:space="preserve"> NOTEREF _Ref179469409 \f \h </w:instrText>
            </w:r>
            <w:r w:rsidR="006D774C">
              <w:rPr>
                <w:rFonts w:asciiTheme="minorHAnsi" w:hAnsiTheme="minorHAnsi" w:cstheme="minorHAnsi"/>
                <w:lang w:val="et-EE"/>
              </w:rPr>
            </w:r>
            <w:r w:rsidR="006D774C">
              <w:rPr>
                <w:rFonts w:asciiTheme="minorHAnsi" w:hAnsiTheme="minorHAnsi" w:cstheme="minorHAnsi"/>
                <w:lang w:val="et-EE"/>
              </w:rPr>
              <w:fldChar w:fldCharType="separate"/>
            </w:r>
            <w:r w:rsidR="006D774C" w:rsidRPr="008964C7">
              <w:rPr>
                <w:rStyle w:val="FootnoteReference"/>
              </w:rPr>
              <w:t>4</w:t>
            </w:r>
            <w:r w:rsidR="006D774C">
              <w:rPr>
                <w:rFonts w:asciiTheme="minorHAnsi" w:hAnsiTheme="minorHAnsi" w:cstheme="minorHAnsi"/>
                <w:lang w:val="et-EE"/>
              </w:rPr>
              <w:fldChar w:fldCharType="end"/>
            </w:r>
            <w:r w:rsidRPr="00054DBB">
              <w:rPr>
                <w:rFonts w:asciiTheme="minorHAnsi" w:hAnsiTheme="minorHAnsi" w:cstheme="minorHAnsi"/>
                <w:lang w:val="et-EE"/>
              </w:rPr>
              <w:t xml:space="preserve"> tõstmisele suunatud projektide arv</w:t>
            </w:r>
            <w:r w:rsidR="00226554" w:rsidRPr="00054DBB">
              <w:rPr>
                <w:rFonts w:asciiTheme="minorHAnsi" w:hAnsiTheme="minorHAnsi" w:cstheme="minorHAnsi"/>
                <w:lang w:val="et-EE"/>
              </w:rPr>
              <w:t>.</w:t>
            </w:r>
          </w:p>
          <w:p w14:paraId="7FE12CEF" w14:textId="461B6782"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Uute/parendatud teenuste</w:t>
            </w:r>
            <w:r w:rsidR="0001257B" w:rsidRPr="00054DBB">
              <w:rPr>
                <w:rFonts w:asciiTheme="minorHAnsi" w:hAnsiTheme="minorHAnsi" w:cstheme="minorHAnsi"/>
                <w:lang w:val="et-EE"/>
              </w:rPr>
              <w:t>,</w:t>
            </w:r>
            <w:r w:rsidRPr="00054DBB">
              <w:rPr>
                <w:rFonts w:asciiTheme="minorHAnsi" w:hAnsiTheme="minorHAnsi" w:cstheme="minorHAnsi"/>
                <w:lang w:val="et-EE"/>
              </w:rPr>
              <w:t xml:space="preserve"> sh kogukonnateenuste</w:t>
            </w:r>
            <w:r w:rsidR="003D5279">
              <w:rPr>
                <w:rFonts w:asciiTheme="minorHAnsi" w:hAnsiTheme="minorHAnsi" w:cstheme="minorHAnsi"/>
                <w:lang w:val="et-EE"/>
              </w:rPr>
              <w:fldChar w:fldCharType="begin"/>
            </w:r>
            <w:r w:rsidR="003D5279">
              <w:rPr>
                <w:rFonts w:asciiTheme="minorHAnsi" w:hAnsiTheme="minorHAnsi" w:cstheme="minorHAnsi"/>
                <w:lang w:val="et-EE"/>
              </w:rPr>
              <w:instrText xml:space="preserve"> NOTEREF _Ref199338842 \f \h </w:instrText>
            </w:r>
            <w:r w:rsidR="003D5279">
              <w:rPr>
                <w:rFonts w:asciiTheme="minorHAnsi" w:hAnsiTheme="minorHAnsi" w:cstheme="minorHAnsi"/>
                <w:lang w:val="et-EE"/>
              </w:rPr>
            </w:r>
            <w:r w:rsidR="003D5279">
              <w:rPr>
                <w:rFonts w:asciiTheme="minorHAnsi" w:hAnsiTheme="minorHAnsi" w:cstheme="minorHAnsi"/>
                <w:lang w:val="et-EE"/>
              </w:rPr>
              <w:fldChar w:fldCharType="separate"/>
            </w:r>
            <w:r w:rsidR="003D5279" w:rsidRPr="008964C7">
              <w:rPr>
                <w:rStyle w:val="FootnoteReference"/>
              </w:rPr>
              <w:t>8</w:t>
            </w:r>
            <w:r w:rsidR="003D5279">
              <w:rPr>
                <w:rFonts w:asciiTheme="minorHAnsi" w:hAnsiTheme="minorHAnsi" w:cstheme="minorHAnsi"/>
                <w:lang w:val="et-EE"/>
              </w:rPr>
              <w:fldChar w:fldCharType="end"/>
            </w:r>
            <w:r w:rsidRPr="00054DBB">
              <w:rPr>
                <w:rFonts w:asciiTheme="minorHAnsi" w:hAnsiTheme="minorHAnsi" w:cstheme="minorHAnsi"/>
                <w:lang w:val="et-EE"/>
              </w:rPr>
              <w:t xml:space="preserve"> arv</w:t>
            </w:r>
            <w:r w:rsidR="00226554" w:rsidRPr="00054DBB">
              <w:rPr>
                <w:rFonts w:asciiTheme="minorHAnsi" w:hAnsiTheme="minorHAnsi" w:cstheme="minorHAnsi"/>
                <w:lang w:val="et-EE"/>
              </w:rPr>
              <w:t>.</w:t>
            </w:r>
          </w:p>
          <w:p w14:paraId="7C85C096" w14:textId="6DA91C16"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color w:val="000000" w:themeColor="text1"/>
              </w:rPr>
              <w:t>Uut</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/pa</w:t>
            </w:r>
            <w:r w:rsidRPr="00054DBB">
              <w:rPr>
                <w:rFonts w:asciiTheme="minorHAnsi" w:hAnsiTheme="minorHAnsi" w:cstheme="minorHAnsi"/>
                <w:color w:val="000000" w:themeColor="text1"/>
                <w:spacing w:val="-1"/>
              </w:rPr>
              <w:t>re</w:t>
            </w:r>
            <w:r w:rsidRPr="00054DBB">
              <w:rPr>
                <w:rFonts w:asciiTheme="minorHAnsi" w:hAnsiTheme="minorHAnsi" w:cstheme="minorHAnsi"/>
                <w:color w:val="000000" w:themeColor="text1"/>
              </w:rPr>
              <w:t>n</w:t>
            </w:r>
            <w:r w:rsidRPr="00054DBB">
              <w:rPr>
                <w:rFonts w:asciiTheme="minorHAnsi" w:hAnsiTheme="minorHAnsi" w:cstheme="minorHAnsi"/>
                <w:color w:val="000000" w:themeColor="text1"/>
                <w:spacing w:val="2"/>
              </w:rPr>
              <w:t>d</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tud kohalikul</w:t>
            </w:r>
            <w:r w:rsidRPr="00054DBB">
              <w:rPr>
                <w:rFonts w:asciiTheme="minorHAnsi" w:hAnsiTheme="minorHAnsi" w:cstheme="minorHAnsi"/>
                <w:color w:val="000000" w:themeColor="text1"/>
                <w:spacing w:val="1"/>
                <w:lang w:val="et-EE"/>
              </w:rPr>
              <w:t xml:space="preserve"> eripäral/ressursil</w:t>
            </w:r>
            <w:r w:rsidR="009D7DEF">
              <w:rPr>
                <w:rFonts w:asciiTheme="minorHAnsi" w:hAnsiTheme="minorHAnsi" w:cstheme="minorHAnsi"/>
                <w:color w:val="000000" w:themeColor="text1"/>
                <w:spacing w:val="1"/>
                <w:vertAlign w:val="superscript"/>
                <w:lang w:val="et-EE"/>
              </w:rPr>
              <w:fldChar w:fldCharType="begin"/>
            </w:r>
            <w:r w:rsidR="009D7DEF">
              <w:rPr>
                <w:rFonts w:asciiTheme="minorHAnsi" w:hAnsiTheme="minorHAnsi" w:cstheme="minorHAnsi"/>
                <w:color w:val="000000" w:themeColor="text1"/>
                <w:spacing w:val="1"/>
                <w:lang w:val="et-EE"/>
              </w:rPr>
              <w:instrText xml:space="preserve"> NOTEREF _Ref179469460 \f \h </w:instrText>
            </w:r>
            <w:r w:rsidR="009D7DEF">
              <w:rPr>
                <w:rFonts w:asciiTheme="minorHAnsi" w:hAnsiTheme="minorHAnsi" w:cstheme="minorHAnsi"/>
                <w:color w:val="000000" w:themeColor="text1"/>
                <w:spacing w:val="1"/>
                <w:vertAlign w:val="superscript"/>
                <w:lang w:val="et-EE"/>
              </w:rPr>
            </w:r>
            <w:r w:rsidR="009D7DEF">
              <w:rPr>
                <w:rFonts w:asciiTheme="minorHAnsi" w:hAnsiTheme="minorHAnsi" w:cstheme="minorHAnsi"/>
                <w:color w:val="000000" w:themeColor="text1"/>
                <w:spacing w:val="1"/>
                <w:vertAlign w:val="superscript"/>
                <w:lang w:val="et-EE"/>
              </w:rPr>
              <w:fldChar w:fldCharType="separate"/>
            </w:r>
            <w:r w:rsidR="009D7DEF" w:rsidRPr="00CE1A01">
              <w:rPr>
                <w:rStyle w:val="FootnoteReference"/>
              </w:rPr>
              <w:t>7</w:t>
            </w:r>
            <w:r w:rsidR="009D7DEF">
              <w:rPr>
                <w:rFonts w:asciiTheme="minorHAnsi" w:hAnsiTheme="minorHAnsi" w:cstheme="minorHAnsi"/>
                <w:color w:val="000000" w:themeColor="text1"/>
                <w:spacing w:val="1"/>
                <w:vertAlign w:val="superscript"/>
                <w:lang w:val="et-EE"/>
              </w:rPr>
              <w:fldChar w:fldCharType="end"/>
            </w:r>
            <w:r w:rsidRPr="00054DBB">
              <w:rPr>
                <w:rFonts w:asciiTheme="minorHAnsi" w:hAnsiTheme="minorHAnsi" w:cstheme="minorHAnsi"/>
                <w:color w:val="000000" w:themeColor="text1"/>
                <w:spacing w:val="1"/>
                <w:lang w:val="et-EE"/>
              </w:rPr>
              <w:t xml:space="preserve"> baseeruvate </w:t>
            </w:r>
            <w:r w:rsidRPr="00054DBB">
              <w:rPr>
                <w:rFonts w:asciiTheme="minorHAnsi" w:hAnsiTheme="minorHAnsi" w:cstheme="minorHAnsi"/>
                <w:color w:val="000000" w:themeColor="text1"/>
                <w:spacing w:val="1"/>
              </w:rPr>
              <w:t>teenuste</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rv</w:t>
            </w:r>
            <w:r w:rsidR="00226554" w:rsidRPr="00054DBB">
              <w:rPr>
                <w:rFonts w:asciiTheme="minorHAnsi" w:hAnsiTheme="minorHAnsi" w:cstheme="minorHAnsi"/>
                <w:color w:val="000000" w:themeColor="text1"/>
              </w:rPr>
              <w:t>.</w:t>
            </w:r>
          </w:p>
          <w:p w14:paraId="323A2CC2" w14:textId="3AD1B9BF" w:rsidR="002972DC" w:rsidRPr="00054DBB" w:rsidRDefault="002972DC" w:rsidP="00405378">
            <w:pPr>
              <w:pStyle w:val="ListParagraph"/>
              <w:numPr>
                <w:ilvl w:val="0"/>
                <w:numId w:val="31"/>
              </w:numPr>
              <w:ind w:left="464" w:hanging="284"/>
              <w:rPr>
                <w:rFonts w:asciiTheme="minorHAnsi" w:hAnsiTheme="minorHAnsi" w:cstheme="minorHAnsi"/>
                <w:color w:val="000000" w:themeColor="text1"/>
              </w:rPr>
            </w:pPr>
            <w:r w:rsidRPr="00054DBB">
              <w:rPr>
                <w:rFonts w:asciiTheme="minorHAnsi" w:hAnsiTheme="minorHAnsi" w:cstheme="minorHAnsi"/>
                <w:color w:val="000000" w:themeColor="text1"/>
              </w:rPr>
              <w:t>Uut</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/pa</w:t>
            </w:r>
            <w:r w:rsidRPr="00054DBB">
              <w:rPr>
                <w:rFonts w:asciiTheme="minorHAnsi" w:hAnsiTheme="minorHAnsi" w:cstheme="minorHAnsi"/>
                <w:color w:val="000000" w:themeColor="text1"/>
                <w:spacing w:val="-1"/>
              </w:rPr>
              <w:t>re</w:t>
            </w:r>
            <w:r w:rsidRPr="00054DBB">
              <w:rPr>
                <w:rFonts w:asciiTheme="minorHAnsi" w:hAnsiTheme="minorHAnsi" w:cstheme="minorHAnsi"/>
                <w:color w:val="000000" w:themeColor="text1"/>
              </w:rPr>
              <w:t>n</w:t>
            </w:r>
            <w:r w:rsidRPr="00054DBB">
              <w:rPr>
                <w:rFonts w:asciiTheme="minorHAnsi" w:hAnsiTheme="minorHAnsi" w:cstheme="minorHAnsi"/>
                <w:color w:val="000000" w:themeColor="text1"/>
                <w:spacing w:val="2"/>
              </w:rPr>
              <w:t>d</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 xml:space="preserve">tud </w:t>
            </w:r>
            <w:r w:rsidRPr="00054DBB">
              <w:rPr>
                <w:rFonts w:asciiTheme="minorHAnsi" w:hAnsiTheme="minorHAnsi" w:cstheme="minorHAnsi"/>
                <w:color w:val="000000" w:themeColor="text1"/>
                <w:spacing w:val="1"/>
              </w:rPr>
              <w:t>t</w:t>
            </w:r>
            <w:r w:rsidRPr="00054DBB">
              <w:rPr>
                <w:rFonts w:asciiTheme="minorHAnsi" w:hAnsiTheme="minorHAnsi" w:cstheme="minorHAnsi"/>
                <w:color w:val="000000" w:themeColor="text1"/>
                <w:spacing w:val="-1"/>
                <w:lang w:val="et-EE"/>
              </w:rPr>
              <w:t>oodete</w:t>
            </w:r>
            <w:r w:rsidRPr="00054DBB">
              <w:rPr>
                <w:rFonts w:asciiTheme="minorHAnsi" w:hAnsiTheme="minorHAnsi" w:cstheme="minorHAnsi"/>
                <w:color w:val="000000" w:themeColor="text1"/>
                <w:spacing w:val="-1"/>
              </w:rPr>
              <w:t xml:space="preserve"> </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rv</w:t>
            </w:r>
            <w:r w:rsidR="00226554" w:rsidRPr="00054DBB">
              <w:rPr>
                <w:rFonts w:asciiTheme="minorHAnsi" w:hAnsiTheme="minorHAnsi" w:cstheme="minorHAnsi"/>
                <w:color w:val="000000" w:themeColor="text1"/>
              </w:rPr>
              <w:t>.</w:t>
            </w:r>
          </w:p>
          <w:p w14:paraId="7CD3E876" w14:textId="1E264C52"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 xml:space="preserve">Uute/parendatud kohalikul </w:t>
            </w:r>
            <w:r w:rsidR="00612579" w:rsidRPr="00054DBB">
              <w:rPr>
                <w:rFonts w:asciiTheme="minorHAnsi" w:hAnsiTheme="minorHAnsi" w:cstheme="minorHAnsi"/>
                <w:lang w:val="et-EE"/>
              </w:rPr>
              <w:t>eripäral/</w:t>
            </w:r>
            <w:r w:rsidRPr="00054DBB">
              <w:rPr>
                <w:rFonts w:asciiTheme="minorHAnsi" w:hAnsiTheme="minorHAnsi" w:cstheme="minorHAnsi"/>
                <w:lang w:val="et-EE"/>
              </w:rPr>
              <w:t>ressursil</w:t>
            </w:r>
            <w:r w:rsidR="005D4D9E">
              <w:rPr>
                <w:rFonts w:asciiTheme="minorHAnsi" w:hAnsiTheme="minorHAnsi" w:cstheme="minorHAnsi"/>
                <w:lang w:val="et-EE"/>
              </w:rPr>
              <w:fldChar w:fldCharType="begin"/>
            </w:r>
            <w:r w:rsidR="005D4D9E">
              <w:rPr>
                <w:rFonts w:asciiTheme="minorHAnsi" w:hAnsiTheme="minorHAnsi" w:cstheme="minorHAnsi"/>
                <w:lang w:val="et-EE"/>
              </w:rPr>
              <w:instrText xml:space="preserve"> NOTEREF _Ref179469460 \f \h </w:instrText>
            </w:r>
            <w:r w:rsidR="005D4D9E">
              <w:rPr>
                <w:rFonts w:asciiTheme="minorHAnsi" w:hAnsiTheme="minorHAnsi" w:cstheme="minorHAnsi"/>
                <w:lang w:val="et-EE"/>
              </w:rPr>
            </w:r>
            <w:r w:rsidR="005D4D9E">
              <w:rPr>
                <w:rFonts w:asciiTheme="minorHAnsi" w:hAnsiTheme="minorHAnsi" w:cstheme="minorHAnsi"/>
                <w:lang w:val="et-EE"/>
              </w:rPr>
              <w:fldChar w:fldCharType="separate"/>
            </w:r>
            <w:r w:rsidR="005D4D9E" w:rsidRPr="008964C7">
              <w:rPr>
                <w:rStyle w:val="FootnoteReference"/>
              </w:rPr>
              <w:t>7</w:t>
            </w:r>
            <w:r w:rsidR="005D4D9E">
              <w:rPr>
                <w:rFonts w:asciiTheme="minorHAnsi" w:hAnsiTheme="minorHAnsi" w:cstheme="minorHAnsi"/>
                <w:lang w:val="et-EE"/>
              </w:rPr>
              <w:fldChar w:fldCharType="end"/>
            </w:r>
            <w:r w:rsidRPr="00054DBB">
              <w:rPr>
                <w:rFonts w:asciiTheme="minorHAnsi" w:hAnsiTheme="minorHAnsi" w:cstheme="minorHAnsi"/>
                <w:lang w:val="et-EE"/>
              </w:rPr>
              <w:t xml:space="preserve"> baseeruvate toodete arv</w:t>
            </w:r>
            <w:r w:rsidR="00226554" w:rsidRPr="00054DBB">
              <w:rPr>
                <w:rFonts w:asciiTheme="minorHAnsi" w:hAnsiTheme="minorHAnsi" w:cstheme="minorHAnsi"/>
                <w:lang w:val="et-EE"/>
              </w:rPr>
              <w:t>.</w:t>
            </w:r>
          </w:p>
          <w:p w14:paraId="6889FCD6" w14:textId="1234D7BA"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Korrastatud/rajatud taristuobjektide</w:t>
            </w:r>
            <w:r w:rsidR="00454BBC">
              <w:rPr>
                <w:rStyle w:val="FootnoteReference"/>
                <w:rFonts w:asciiTheme="minorHAnsi" w:hAnsiTheme="minorHAnsi" w:cstheme="minorHAnsi"/>
                <w:lang w:val="et-EE"/>
              </w:rPr>
              <w:footnoteReference w:id="15"/>
            </w:r>
            <w:r w:rsidRPr="00054DBB">
              <w:rPr>
                <w:rFonts w:asciiTheme="minorHAnsi" w:hAnsiTheme="minorHAnsi" w:cstheme="minorHAnsi"/>
                <w:lang w:val="et-EE"/>
              </w:rPr>
              <w:t xml:space="preserve"> arv</w:t>
            </w:r>
            <w:r w:rsidR="00226554" w:rsidRPr="00054DBB">
              <w:rPr>
                <w:rFonts w:asciiTheme="minorHAnsi" w:hAnsiTheme="minorHAnsi" w:cstheme="minorHAnsi"/>
                <w:lang w:val="et-EE"/>
              </w:rPr>
              <w:t>.</w:t>
            </w:r>
          </w:p>
          <w:p w14:paraId="10B59542" w14:textId="7F36D58F" w:rsidR="002972DC" w:rsidRPr="00054DBB" w:rsidRDefault="002972DC"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color w:val="000000" w:themeColor="text1"/>
                <w:position w:val="-1"/>
                <w:lang w:val="et-EE"/>
              </w:rPr>
              <w:t>Ühistegevustes osalenute arv</w:t>
            </w:r>
            <w:r w:rsidR="00226554" w:rsidRPr="00054DBB">
              <w:rPr>
                <w:rFonts w:asciiTheme="minorHAnsi" w:hAnsiTheme="minorHAnsi" w:cstheme="minorHAnsi"/>
                <w:color w:val="000000" w:themeColor="text1"/>
                <w:position w:val="-1"/>
                <w:lang w:val="et-EE"/>
              </w:rPr>
              <w:t>.</w:t>
            </w:r>
          </w:p>
        </w:tc>
      </w:tr>
    </w:tbl>
    <w:p w14:paraId="33D63D8E" w14:textId="77777777" w:rsidR="001178FA" w:rsidRPr="00054DBB" w:rsidRDefault="001178FA" w:rsidP="001178FA">
      <w:pPr>
        <w:rPr>
          <w:rFonts w:asciiTheme="minorHAnsi" w:hAnsiTheme="minorHAnsi" w:cstheme="minorHAnsi"/>
          <w:lang w:val="et-EE"/>
        </w:rPr>
      </w:pPr>
    </w:p>
    <w:p w14:paraId="619D3337" w14:textId="23833FB5" w:rsidR="004A5CFE" w:rsidRPr="00054DBB" w:rsidRDefault="003278B3" w:rsidP="00405378">
      <w:pPr>
        <w:pStyle w:val="Heading3"/>
        <w:numPr>
          <w:ilvl w:val="2"/>
          <w:numId w:val="21"/>
        </w:numPr>
        <w:rPr>
          <w:rFonts w:asciiTheme="minorHAnsi" w:hAnsiTheme="minorHAnsi" w:cstheme="minorHAnsi"/>
          <w:color w:val="C0504D" w:themeColor="accent2"/>
          <w:lang w:val="et-EE"/>
        </w:rPr>
      </w:pPr>
      <w:bookmarkStart w:id="44" w:name="_Toc136438868"/>
      <w:r w:rsidRPr="00054DBB">
        <w:rPr>
          <w:rFonts w:asciiTheme="minorHAnsi" w:hAnsiTheme="minorHAnsi" w:cstheme="minorHAnsi"/>
          <w:color w:val="C0504D" w:themeColor="accent2"/>
          <w:lang w:val="et-EE"/>
        </w:rPr>
        <w:t>Elukeskkonna arendamine</w:t>
      </w:r>
      <w:bookmarkEnd w:id="44"/>
    </w:p>
    <w:p w14:paraId="03024B5D" w14:textId="77777777" w:rsidR="00324E54" w:rsidRPr="00054DBB" w:rsidRDefault="009E64CC" w:rsidP="00324E54">
      <w:pPr>
        <w:jc w:val="both"/>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vajaduse kirjeldus</w:t>
      </w:r>
    </w:p>
    <w:p w14:paraId="6C6F6703" w14:textId="2ED3E418" w:rsidR="00324E54" w:rsidRPr="00054DBB" w:rsidRDefault="00324E54" w:rsidP="00324E54">
      <w:pPr>
        <w:jc w:val="both"/>
        <w:rPr>
          <w:rFonts w:asciiTheme="minorHAnsi" w:hAnsiTheme="minorHAnsi" w:cstheme="minorHAnsi"/>
          <w:color w:val="000000" w:themeColor="text1"/>
        </w:rPr>
      </w:pPr>
      <w:r w:rsidRPr="00054DBB">
        <w:rPr>
          <w:rFonts w:asciiTheme="minorHAnsi" w:hAnsiTheme="minorHAnsi" w:cstheme="minorHAnsi"/>
          <w:color w:val="000000" w:themeColor="text1"/>
        </w:rPr>
        <w:t xml:space="preserve">Kodukant Läänemaa </w:t>
      </w:r>
      <w:r w:rsidR="00612579" w:rsidRPr="00054DBB">
        <w:rPr>
          <w:rFonts w:asciiTheme="minorHAnsi" w:hAnsiTheme="minorHAnsi" w:cstheme="minorHAnsi"/>
          <w:color w:val="000000" w:themeColor="text1"/>
        </w:rPr>
        <w:t>tegevus</w:t>
      </w:r>
      <w:r w:rsidRPr="00054DBB">
        <w:rPr>
          <w:rFonts w:asciiTheme="minorHAnsi" w:hAnsiTheme="minorHAnsi" w:cstheme="minorHAnsi"/>
          <w:color w:val="000000" w:themeColor="text1"/>
        </w:rPr>
        <w:t xml:space="preserve">piirkonna rahvaarv on püsinud perioodil 2014-2021 praktiliselt stabiilsena. Elanikkond on vananev, mistõttu surve tööealisele elanikkonnale kasvab. Väljakutseks on piirkonna elukeskkonna parendamine ja elu toetavate teenuste arendamine, mis tooks piirkonda uusi (tööealisi) elanikke kui ka parendaks juba olemasolevate elanike elutingimusi. </w:t>
      </w:r>
    </w:p>
    <w:p w14:paraId="248A72DE" w14:textId="77777777" w:rsidR="00324E54" w:rsidRPr="00054DBB" w:rsidRDefault="00324E54" w:rsidP="00324E54">
      <w:pPr>
        <w:jc w:val="both"/>
        <w:rPr>
          <w:rFonts w:asciiTheme="minorHAnsi" w:hAnsiTheme="minorHAnsi" w:cstheme="minorHAnsi"/>
          <w:color w:val="000000" w:themeColor="text1"/>
        </w:rPr>
      </w:pPr>
    </w:p>
    <w:p w14:paraId="0FF0200B" w14:textId="2AEA225B" w:rsidR="004A5CFE" w:rsidRPr="00054DBB" w:rsidRDefault="00324E54" w:rsidP="00324E54">
      <w:pPr>
        <w:jc w:val="both"/>
        <w:rPr>
          <w:rFonts w:asciiTheme="minorHAnsi" w:hAnsiTheme="minorHAnsi" w:cstheme="minorHAnsi"/>
          <w:color w:val="000000" w:themeColor="text1"/>
        </w:rPr>
      </w:pPr>
      <w:r w:rsidRPr="00054DBB">
        <w:rPr>
          <w:rFonts w:asciiTheme="minorHAnsi" w:hAnsiTheme="minorHAnsi" w:cstheme="minorHAnsi"/>
          <w:color w:val="000000" w:themeColor="text1"/>
        </w:rPr>
        <w:t>P</w:t>
      </w:r>
      <w:r w:rsidR="00C10F73" w:rsidRPr="00054DBB">
        <w:rPr>
          <w:rFonts w:asciiTheme="minorHAnsi" w:hAnsiTheme="minorHAnsi" w:cstheme="minorHAnsi"/>
          <w:color w:val="000000" w:themeColor="text1"/>
        </w:rPr>
        <w:t xml:space="preserve">iirkond </w:t>
      </w:r>
      <w:r w:rsidR="00D80A87" w:rsidRPr="00054DBB">
        <w:rPr>
          <w:rFonts w:asciiTheme="minorHAnsi" w:hAnsiTheme="minorHAnsi" w:cstheme="minorHAnsi"/>
          <w:color w:val="000000" w:themeColor="text1"/>
        </w:rPr>
        <w:t xml:space="preserve">on </w:t>
      </w:r>
      <w:r w:rsidR="00C10F73" w:rsidRPr="00054DBB">
        <w:rPr>
          <w:rFonts w:asciiTheme="minorHAnsi" w:hAnsiTheme="minorHAnsi" w:cstheme="minorHAnsi"/>
          <w:color w:val="000000" w:themeColor="text1"/>
        </w:rPr>
        <w:t xml:space="preserve">omanäoline nii loodusressursside (meri, rannaalad, väikesaared, mets, kaitsealad, </w:t>
      </w:r>
      <w:r w:rsidR="00600E75" w:rsidRPr="00054DBB">
        <w:rPr>
          <w:rFonts w:asciiTheme="minorHAnsi" w:hAnsiTheme="minorHAnsi" w:cstheme="minorHAnsi"/>
          <w:color w:val="000000" w:themeColor="text1"/>
        </w:rPr>
        <w:t xml:space="preserve">pärandniidud, </w:t>
      </w:r>
      <w:r w:rsidR="00C10F73" w:rsidRPr="00054DBB">
        <w:rPr>
          <w:rFonts w:asciiTheme="minorHAnsi" w:hAnsiTheme="minorHAnsi" w:cstheme="minorHAnsi"/>
          <w:color w:val="000000" w:themeColor="text1"/>
        </w:rPr>
        <w:t>märgalad jne) kui ka traditsioonide ja kultuuripärandi poolest (rannarootslased, kohalik käsitöö, taluarhitektuur</w:t>
      </w:r>
      <w:r w:rsidR="00600E75" w:rsidRPr="00054DBB">
        <w:rPr>
          <w:rFonts w:asciiTheme="minorHAnsi" w:hAnsiTheme="minorHAnsi" w:cstheme="minorHAnsi"/>
          <w:color w:val="000000" w:themeColor="text1"/>
        </w:rPr>
        <w:t xml:space="preserve"> ja töövõtted</w:t>
      </w:r>
      <w:r w:rsidR="00C10F73" w:rsidRPr="00054DBB">
        <w:rPr>
          <w:rFonts w:asciiTheme="minorHAnsi" w:hAnsiTheme="minorHAnsi" w:cstheme="minorHAnsi"/>
          <w:color w:val="000000" w:themeColor="text1"/>
        </w:rPr>
        <w:t xml:space="preserve">, kohalikud muuseumid, pärandkultuuri objektid jmt). Piironna eripära vajab hoidmist, edasiarendamist ning senisest tulemuslikumat rakendamist ja eksponeerimist (nt turismis). </w:t>
      </w:r>
    </w:p>
    <w:p w14:paraId="1B0D27E5" w14:textId="77777777" w:rsidR="00324E54" w:rsidRPr="00054DBB" w:rsidRDefault="00324E54" w:rsidP="00324E54">
      <w:pPr>
        <w:rPr>
          <w:rFonts w:asciiTheme="minorHAnsi" w:hAnsiTheme="minorHAnsi" w:cstheme="minorHAnsi"/>
          <w:b/>
          <w:bCs/>
          <w:lang w:val="et-EE"/>
        </w:rPr>
      </w:pPr>
    </w:p>
    <w:p w14:paraId="47547FD9" w14:textId="4D713B4F" w:rsidR="009E64CC" w:rsidRPr="00054DBB" w:rsidRDefault="009E64CC" w:rsidP="004A5CFE">
      <w:pPr>
        <w:rPr>
          <w:rFonts w:asciiTheme="minorHAnsi" w:hAnsiTheme="minorHAnsi" w:cstheme="minorHAnsi"/>
          <w:b/>
          <w:bCs/>
          <w:lang w:val="et-EE"/>
        </w:rPr>
      </w:pPr>
      <w:r w:rsidRPr="00054DBB">
        <w:rPr>
          <w:rFonts w:asciiTheme="minorHAnsi" w:hAnsiTheme="minorHAnsi" w:cstheme="minorHAnsi"/>
          <w:b/>
          <w:bCs/>
          <w:lang w:val="et-EE"/>
        </w:rPr>
        <w:t>Meetme rakendamise eesmär</w:t>
      </w:r>
      <w:r w:rsidR="008B425A" w:rsidRPr="00054DBB">
        <w:rPr>
          <w:rFonts w:asciiTheme="minorHAnsi" w:hAnsiTheme="minorHAnsi" w:cstheme="minorHAnsi"/>
          <w:b/>
          <w:bCs/>
          <w:lang w:val="et-EE"/>
        </w:rPr>
        <w:t>gid</w:t>
      </w:r>
      <w:r w:rsidR="00431F58">
        <w:rPr>
          <w:rFonts w:asciiTheme="minorHAnsi" w:hAnsiTheme="minorHAnsi" w:cstheme="minorHAnsi"/>
          <w:b/>
          <w:bCs/>
          <w:lang w:val="et-EE"/>
        </w:rPr>
        <w:t xml:space="preserve"> </w:t>
      </w:r>
    </w:p>
    <w:p w14:paraId="1DFE450E" w14:textId="2C5F4BD4" w:rsidR="005A55EA" w:rsidRPr="00054DBB" w:rsidRDefault="005A55EA" w:rsidP="005A55EA">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E</w:t>
      </w:r>
      <w:r w:rsidR="00E55E7D" w:rsidRPr="00054DBB">
        <w:rPr>
          <w:rFonts w:asciiTheme="minorHAnsi" w:hAnsiTheme="minorHAnsi" w:cstheme="minorHAnsi"/>
          <w:b/>
          <w:bCs/>
          <w:color w:val="000000" w:themeColor="text1"/>
          <w:lang w:val="et-EE"/>
        </w:rPr>
        <w:t>esmärk</w:t>
      </w:r>
      <w:r w:rsidRPr="00054DBB">
        <w:rPr>
          <w:rFonts w:asciiTheme="minorHAnsi" w:hAnsiTheme="minorHAnsi" w:cstheme="minorHAnsi"/>
          <w:b/>
          <w:bCs/>
          <w:color w:val="000000" w:themeColor="text1"/>
          <w:lang w:val="et-EE"/>
        </w:rPr>
        <w:t xml:space="preserve"> </w:t>
      </w:r>
      <w:r w:rsidR="00E55E7D" w:rsidRPr="00054DBB">
        <w:rPr>
          <w:rFonts w:asciiTheme="minorHAnsi" w:hAnsiTheme="minorHAnsi" w:cstheme="minorHAnsi"/>
          <w:b/>
          <w:bCs/>
          <w:color w:val="000000" w:themeColor="text1"/>
          <w:lang w:val="et-EE"/>
        </w:rPr>
        <w:t>2.</w:t>
      </w:r>
      <w:r w:rsidRPr="00054DBB">
        <w:rPr>
          <w:rFonts w:asciiTheme="minorHAnsi" w:hAnsiTheme="minorHAnsi" w:cstheme="minorHAnsi"/>
          <w:b/>
          <w:bCs/>
          <w:color w:val="000000" w:themeColor="text1"/>
          <w:lang w:val="et-EE"/>
        </w:rPr>
        <w:t>1:</w:t>
      </w:r>
      <w:r w:rsidRPr="00054DBB">
        <w:rPr>
          <w:rFonts w:asciiTheme="minorHAnsi" w:hAnsiTheme="minorHAnsi" w:cstheme="minorHAnsi"/>
          <w:color w:val="000000" w:themeColor="text1"/>
          <w:lang w:val="et-EE"/>
        </w:rPr>
        <w:t xml:space="preserve"> Piirkonnas on loodud kvaliteetne, atraktiivne, erinevate huvirühmadega arvestav avalik ruum.</w:t>
      </w:r>
    </w:p>
    <w:p w14:paraId="3C8C3B9A" w14:textId="3D9D58A1" w:rsidR="005A55EA" w:rsidRPr="00054DBB" w:rsidRDefault="005A55EA" w:rsidP="005A55EA">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E</w:t>
      </w:r>
      <w:r w:rsidR="00E55E7D" w:rsidRPr="00054DBB">
        <w:rPr>
          <w:rFonts w:asciiTheme="minorHAnsi" w:hAnsiTheme="minorHAnsi" w:cstheme="minorHAnsi"/>
          <w:b/>
          <w:bCs/>
          <w:color w:val="000000" w:themeColor="text1"/>
          <w:lang w:val="et-EE"/>
        </w:rPr>
        <w:t>esmärk</w:t>
      </w:r>
      <w:r w:rsidRPr="00054DBB">
        <w:rPr>
          <w:rFonts w:asciiTheme="minorHAnsi" w:hAnsiTheme="minorHAnsi" w:cstheme="minorHAnsi"/>
          <w:b/>
          <w:bCs/>
          <w:color w:val="000000" w:themeColor="text1"/>
          <w:lang w:val="et-EE"/>
        </w:rPr>
        <w:t xml:space="preserve"> </w:t>
      </w:r>
      <w:r w:rsidR="00E55E7D" w:rsidRPr="00054DBB">
        <w:rPr>
          <w:rFonts w:asciiTheme="minorHAnsi" w:hAnsiTheme="minorHAnsi" w:cstheme="minorHAnsi"/>
          <w:b/>
          <w:bCs/>
          <w:color w:val="000000" w:themeColor="text1"/>
          <w:lang w:val="et-EE"/>
        </w:rPr>
        <w:t>2.</w:t>
      </w:r>
      <w:r w:rsidRPr="00054DBB">
        <w:rPr>
          <w:rFonts w:asciiTheme="minorHAnsi" w:hAnsiTheme="minorHAnsi" w:cstheme="minorHAnsi"/>
          <w:b/>
          <w:bCs/>
          <w:color w:val="000000" w:themeColor="text1"/>
          <w:lang w:val="et-EE"/>
        </w:rPr>
        <w:t>2:</w:t>
      </w:r>
      <w:r w:rsidRPr="00054DBB">
        <w:rPr>
          <w:rFonts w:asciiTheme="minorHAnsi" w:hAnsiTheme="minorHAnsi" w:cstheme="minorHAnsi"/>
          <w:color w:val="000000" w:themeColor="text1"/>
          <w:lang w:val="et-EE"/>
        </w:rPr>
        <w:t xml:space="preserve"> Elu toetavad teenused on aastaringselt kättesaadavad kõigis piirkondades ja kõigile eagruppidele. </w:t>
      </w:r>
    </w:p>
    <w:p w14:paraId="6AD7621A" w14:textId="7A832689" w:rsidR="005A55EA" w:rsidRPr="00054DBB" w:rsidRDefault="005A55EA" w:rsidP="005A55EA">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spacing w:val="-3"/>
          <w:lang w:val="sv-FI"/>
        </w:rPr>
        <w:t>E</w:t>
      </w:r>
      <w:r w:rsidR="00E55E7D" w:rsidRPr="00054DBB">
        <w:rPr>
          <w:rFonts w:asciiTheme="minorHAnsi" w:hAnsiTheme="minorHAnsi" w:cstheme="minorHAnsi"/>
          <w:b/>
          <w:bCs/>
          <w:color w:val="000000" w:themeColor="text1"/>
          <w:spacing w:val="-3"/>
          <w:lang w:val="sv-FI"/>
        </w:rPr>
        <w:t>esmärk</w:t>
      </w:r>
      <w:r w:rsidRPr="00054DBB">
        <w:rPr>
          <w:rFonts w:asciiTheme="minorHAnsi" w:hAnsiTheme="minorHAnsi" w:cstheme="minorHAnsi"/>
          <w:b/>
          <w:bCs/>
          <w:color w:val="000000" w:themeColor="text1"/>
          <w:spacing w:val="-3"/>
          <w:lang w:val="sv-FI"/>
        </w:rPr>
        <w:t xml:space="preserve"> </w:t>
      </w:r>
      <w:r w:rsidR="00E55E7D" w:rsidRPr="00054DBB">
        <w:rPr>
          <w:rFonts w:asciiTheme="minorHAnsi" w:hAnsiTheme="minorHAnsi" w:cstheme="minorHAnsi"/>
          <w:b/>
          <w:bCs/>
          <w:color w:val="000000" w:themeColor="text1"/>
          <w:spacing w:val="-3"/>
          <w:lang w:val="sv-FI"/>
        </w:rPr>
        <w:t>2.3</w:t>
      </w:r>
      <w:r w:rsidRPr="00054DBB">
        <w:rPr>
          <w:rFonts w:asciiTheme="minorHAnsi" w:hAnsiTheme="minorHAnsi" w:cstheme="minorHAnsi"/>
          <w:b/>
          <w:bCs/>
          <w:color w:val="000000" w:themeColor="text1"/>
          <w:spacing w:val="-3"/>
          <w:lang w:val="sv-FI"/>
        </w:rPr>
        <w:t>:</w:t>
      </w:r>
      <w:r w:rsidRPr="00054DBB">
        <w:rPr>
          <w:rFonts w:asciiTheme="minorHAnsi" w:hAnsiTheme="minorHAnsi" w:cstheme="minorHAnsi"/>
          <w:color w:val="000000" w:themeColor="text1"/>
          <w:spacing w:val="-3"/>
          <w:lang w:val="sv-FI"/>
        </w:rPr>
        <w:t xml:space="preserve"> P</w:t>
      </w:r>
      <w:r w:rsidRPr="00054DBB">
        <w:rPr>
          <w:rFonts w:asciiTheme="minorHAnsi" w:hAnsiTheme="minorHAnsi" w:cstheme="minorHAnsi"/>
          <w:color w:val="000000" w:themeColor="text1"/>
          <w:lang w:val="sv-FI"/>
        </w:rPr>
        <w:t>i</w:t>
      </w:r>
      <w:r w:rsidRPr="00054DBB">
        <w:rPr>
          <w:rFonts w:asciiTheme="minorHAnsi" w:hAnsiTheme="minorHAnsi" w:cstheme="minorHAnsi"/>
          <w:color w:val="000000" w:themeColor="text1"/>
          <w:spacing w:val="1"/>
          <w:lang w:val="sv-FI"/>
        </w:rPr>
        <w:t>i</w:t>
      </w:r>
      <w:r w:rsidRPr="00054DBB">
        <w:rPr>
          <w:rFonts w:asciiTheme="minorHAnsi" w:hAnsiTheme="minorHAnsi" w:cstheme="minorHAnsi"/>
          <w:color w:val="000000" w:themeColor="text1"/>
          <w:spacing w:val="-1"/>
          <w:lang w:val="sv-FI"/>
        </w:rPr>
        <w:t>r</w:t>
      </w:r>
      <w:r w:rsidRPr="00054DBB">
        <w:rPr>
          <w:rFonts w:asciiTheme="minorHAnsi" w:hAnsiTheme="minorHAnsi" w:cstheme="minorHAnsi"/>
          <w:color w:val="000000" w:themeColor="text1"/>
          <w:spacing w:val="1"/>
          <w:lang w:val="sv-FI"/>
        </w:rPr>
        <w:t>k</w:t>
      </w:r>
      <w:r w:rsidRPr="00054DBB">
        <w:rPr>
          <w:rFonts w:asciiTheme="minorHAnsi" w:hAnsiTheme="minorHAnsi" w:cstheme="minorHAnsi"/>
          <w:color w:val="000000" w:themeColor="text1"/>
          <w:lang w:val="sv-FI"/>
        </w:rPr>
        <w:t>o</w:t>
      </w:r>
      <w:r w:rsidRPr="00054DBB">
        <w:rPr>
          <w:rFonts w:asciiTheme="minorHAnsi" w:hAnsiTheme="minorHAnsi" w:cstheme="minorHAnsi"/>
          <w:color w:val="000000" w:themeColor="text1"/>
          <w:spacing w:val="1"/>
          <w:lang w:val="sv-FI"/>
        </w:rPr>
        <w:t>nn</w:t>
      </w:r>
      <w:r w:rsidRPr="00054DBB">
        <w:rPr>
          <w:rFonts w:asciiTheme="minorHAnsi" w:hAnsiTheme="minorHAnsi" w:cstheme="minorHAnsi"/>
          <w:color w:val="000000" w:themeColor="text1"/>
          <w:lang w:val="sv-FI"/>
        </w:rPr>
        <w:t xml:space="preserve">a </w:t>
      </w:r>
      <w:r w:rsidRPr="00054DBB">
        <w:rPr>
          <w:rFonts w:asciiTheme="minorHAnsi" w:hAnsiTheme="minorHAnsi" w:cstheme="minorHAnsi"/>
          <w:color w:val="000000" w:themeColor="text1"/>
          <w:spacing w:val="-1"/>
          <w:lang w:val="sv-FI"/>
        </w:rPr>
        <w:t>er</w:t>
      </w:r>
      <w:r w:rsidRPr="00054DBB">
        <w:rPr>
          <w:rFonts w:asciiTheme="minorHAnsi" w:hAnsiTheme="minorHAnsi" w:cstheme="minorHAnsi"/>
          <w:color w:val="000000" w:themeColor="text1"/>
          <w:lang w:val="sv-FI"/>
        </w:rPr>
        <w:t>i</w:t>
      </w:r>
      <w:r w:rsidRPr="00054DBB">
        <w:rPr>
          <w:rFonts w:asciiTheme="minorHAnsi" w:hAnsiTheme="minorHAnsi" w:cstheme="minorHAnsi"/>
          <w:color w:val="000000" w:themeColor="text1"/>
          <w:spacing w:val="1"/>
          <w:lang w:val="sv-FI"/>
        </w:rPr>
        <w:t>p</w:t>
      </w:r>
      <w:r w:rsidRPr="00054DBB">
        <w:rPr>
          <w:rFonts w:asciiTheme="minorHAnsi" w:hAnsiTheme="minorHAnsi" w:cstheme="minorHAnsi"/>
          <w:color w:val="000000" w:themeColor="text1"/>
          <w:lang w:val="sv-FI"/>
        </w:rPr>
        <w:t>ä</w:t>
      </w:r>
      <w:r w:rsidRPr="00054DBB">
        <w:rPr>
          <w:rFonts w:asciiTheme="minorHAnsi" w:hAnsiTheme="minorHAnsi" w:cstheme="minorHAnsi"/>
          <w:color w:val="000000" w:themeColor="text1"/>
          <w:spacing w:val="-1"/>
          <w:lang w:val="sv-FI"/>
        </w:rPr>
        <w:t>r</w:t>
      </w:r>
      <w:r w:rsidRPr="00054DBB">
        <w:rPr>
          <w:rFonts w:asciiTheme="minorHAnsi" w:hAnsiTheme="minorHAnsi" w:cstheme="minorHAnsi"/>
          <w:color w:val="000000" w:themeColor="text1"/>
          <w:lang w:val="sv-FI"/>
        </w:rPr>
        <w:t xml:space="preserve">a </w:t>
      </w:r>
      <w:r w:rsidRPr="00054DBB">
        <w:rPr>
          <w:rFonts w:asciiTheme="minorHAnsi" w:hAnsiTheme="minorHAnsi" w:cstheme="minorHAnsi"/>
          <w:color w:val="000000" w:themeColor="text1"/>
          <w:spacing w:val="-2"/>
          <w:lang w:val="sv-FI"/>
        </w:rPr>
        <w:t>o</w:t>
      </w:r>
      <w:r w:rsidRPr="00054DBB">
        <w:rPr>
          <w:rFonts w:asciiTheme="minorHAnsi" w:hAnsiTheme="minorHAnsi" w:cstheme="minorHAnsi"/>
          <w:color w:val="000000" w:themeColor="text1"/>
          <w:lang w:val="sv-FI"/>
        </w:rPr>
        <w:t>n</w:t>
      </w:r>
      <w:r w:rsidRPr="00054DBB">
        <w:rPr>
          <w:rFonts w:asciiTheme="minorHAnsi" w:hAnsiTheme="minorHAnsi" w:cstheme="minorHAnsi"/>
          <w:color w:val="000000" w:themeColor="text1"/>
          <w:spacing w:val="1"/>
          <w:lang w:val="sv-FI"/>
        </w:rPr>
        <w:t xml:space="preserve"> h</w:t>
      </w:r>
      <w:r w:rsidRPr="00054DBB">
        <w:rPr>
          <w:rFonts w:asciiTheme="minorHAnsi" w:hAnsiTheme="minorHAnsi" w:cstheme="minorHAnsi"/>
          <w:color w:val="000000" w:themeColor="text1"/>
          <w:lang w:val="sv-FI"/>
        </w:rPr>
        <w:t>oit</w:t>
      </w:r>
      <w:r w:rsidRPr="00054DBB">
        <w:rPr>
          <w:rFonts w:asciiTheme="minorHAnsi" w:hAnsiTheme="minorHAnsi" w:cstheme="minorHAnsi"/>
          <w:color w:val="000000" w:themeColor="text1"/>
          <w:spacing w:val="-2"/>
          <w:lang w:val="sv-FI"/>
        </w:rPr>
        <w:t>u</w:t>
      </w:r>
      <w:r w:rsidRPr="00054DBB">
        <w:rPr>
          <w:rFonts w:asciiTheme="minorHAnsi" w:hAnsiTheme="minorHAnsi" w:cstheme="minorHAnsi"/>
          <w:color w:val="000000" w:themeColor="text1"/>
          <w:lang w:val="sv-FI"/>
        </w:rPr>
        <w:t>d</w:t>
      </w:r>
      <w:r w:rsidRPr="00054DBB">
        <w:rPr>
          <w:rFonts w:asciiTheme="minorHAnsi" w:hAnsiTheme="minorHAnsi" w:cstheme="minorHAnsi"/>
          <w:color w:val="000000" w:themeColor="text1"/>
          <w:spacing w:val="-2"/>
          <w:lang w:val="sv-FI"/>
        </w:rPr>
        <w:t xml:space="preserve"> </w:t>
      </w:r>
      <w:r w:rsidRPr="00054DBB">
        <w:rPr>
          <w:rFonts w:asciiTheme="minorHAnsi" w:hAnsiTheme="minorHAnsi" w:cstheme="minorHAnsi"/>
          <w:color w:val="000000" w:themeColor="text1"/>
          <w:lang w:val="sv-FI"/>
        </w:rPr>
        <w:t>ja a</w:t>
      </w:r>
      <w:r w:rsidRPr="00054DBB">
        <w:rPr>
          <w:rFonts w:asciiTheme="minorHAnsi" w:hAnsiTheme="minorHAnsi" w:cstheme="minorHAnsi"/>
          <w:color w:val="000000" w:themeColor="text1"/>
          <w:spacing w:val="-2"/>
          <w:lang w:val="sv-FI"/>
        </w:rPr>
        <w:t>r</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spacing w:val="1"/>
          <w:lang w:val="sv-FI"/>
        </w:rPr>
        <w:t>nd</w:t>
      </w:r>
      <w:r w:rsidRPr="00054DBB">
        <w:rPr>
          <w:rFonts w:asciiTheme="minorHAnsi" w:hAnsiTheme="minorHAnsi" w:cstheme="minorHAnsi"/>
          <w:color w:val="000000" w:themeColor="text1"/>
          <w:lang w:val="sv-FI"/>
        </w:rPr>
        <w:t>atud</w:t>
      </w:r>
      <w:r w:rsidRPr="00054DBB">
        <w:rPr>
          <w:rFonts w:asciiTheme="minorHAnsi" w:hAnsiTheme="minorHAnsi" w:cstheme="minorHAnsi"/>
          <w:color w:val="000000" w:themeColor="text1"/>
          <w:lang w:val="et-EE"/>
        </w:rPr>
        <w:t xml:space="preserve"> ning piirkond on tuntud üle Eesti ja </w:t>
      </w:r>
      <w:r w:rsidR="009C3F8C" w:rsidRPr="00054DBB">
        <w:rPr>
          <w:rFonts w:asciiTheme="minorHAnsi" w:hAnsiTheme="minorHAnsi" w:cstheme="minorHAnsi"/>
          <w:color w:val="000000" w:themeColor="text1"/>
          <w:lang w:val="et-EE"/>
        </w:rPr>
        <w:t>piiriüleselt.</w:t>
      </w:r>
    </w:p>
    <w:p w14:paraId="4775E421" w14:textId="77777777" w:rsidR="00E55E7D" w:rsidRPr="00054DBB" w:rsidRDefault="00E55E7D" w:rsidP="005A55EA">
      <w:pPr>
        <w:rPr>
          <w:rFonts w:asciiTheme="minorHAnsi" w:hAnsiTheme="minorHAnsi" w:cstheme="minorHAnsi"/>
          <w:color w:val="000000" w:themeColor="text1"/>
          <w:lang w:val="et-EE"/>
        </w:rPr>
      </w:pPr>
    </w:p>
    <w:p w14:paraId="5C3A454D" w14:textId="1F4341F7" w:rsidR="0055220E" w:rsidRPr="00054DBB" w:rsidRDefault="00C10F73" w:rsidP="00E55E7D">
      <w:pPr>
        <w:pStyle w:val="NormalWeb"/>
        <w:spacing w:before="0" w:beforeAutospacing="0" w:after="0" w:afterAutospacing="0"/>
        <w:rPr>
          <w:rFonts w:asciiTheme="minorHAnsi" w:hAnsiTheme="minorHAnsi" w:cstheme="minorHAnsi"/>
        </w:rPr>
      </w:pPr>
      <w:r w:rsidRPr="00054DBB">
        <w:rPr>
          <w:rFonts w:asciiTheme="minorHAnsi" w:hAnsiTheme="minorHAnsi" w:cstheme="minorHAnsi"/>
        </w:rPr>
        <w:t xml:space="preserve">Eelistatakse projekte, mis lisaks </w:t>
      </w:r>
      <w:r w:rsidR="00A103AD" w:rsidRPr="00054DBB">
        <w:rPr>
          <w:rFonts w:asciiTheme="minorHAnsi" w:hAnsiTheme="minorHAnsi" w:cstheme="minorHAnsi"/>
        </w:rPr>
        <w:t>meetme</w:t>
      </w:r>
      <w:r w:rsidRPr="00054DBB">
        <w:rPr>
          <w:rFonts w:asciiTheme="minorHAnsi" w:hAnsiTheme="minorHAnsi" w:cstheme="minorHAnsi"/>
        </w:rPr>
        <w:t xml:space="preserve"> peamistele eesmärkidele vastavad ka strateegia horisontaalsetele eesmärkidele: </w:t>
      </w:r>
    </w:p>
    <w:p w14:paraId="41FF1C83" w14:textId="40076D53" w:rsidR="00856D0E" w:rsidRPr="00054DBB" w:rsidRDefault="00856D0E"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lang w:eastAsia="et-EE"/>
        </w:rPr>
        <w:t>keskkonna- ja kliimasõbralike lahenduste rakendamine;</w:t>
      </w:r>
    </w:p>
    <w:p w14:paraId="193A9F72" w14:textId="27FC0E70" w:rsidR="0055220E" w:rsidRPr="00054DBB" w:rsidRDefault="0055220E"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rPr>
        <w:t>innovaatiliste lahenduste</w:t>
      </w:r>
      <w:r w:rsidR="00226554" w:rsidRPr="00054DBB">
        <w:rPr>
          <w:rFonts w:asciiTheme="minorHAnsi" w:hAnsiTheme="minorHAnsi" w:cstheme="minorHAnsi"/>
          <w:vertAlign w:val="superscript"/>
        </w:rPr>
        <w:fldChar w:fldCharType="begin"/>
      </w:r>
      <w:r w:rsidR="00226554" w:rsidRPr="00054DBB">
        <w:rPr>
          <w:rFonts w:asciiTheme="minorHAnsi" w:hAnsiTheme="minorHAnsi" w:cstheme="minorHAnsi"/>
          <w:vertAlign w:val="superscript"/>
        </w:rPr>
        <w:instrText xml:space="preserve"> NOTEREF _Ref179468525 \h  \* MERGEFORMAT </w:instrText>
      </w:r>
      <w:r w:rsidR="00226554" w:rsidRPr="00054DBB">
        <w:rPr>
          <w:rFonts w:asciiTheme="minorHAnsi" w:hAnsiTheme="minorHAnsi" w:cstheme="minorHAnsi"/>
          <w:vertAlign w:val="superscript"/>
        </w:rPr>
      </w:r>
      <w:r w:rsidR="00226554" w:rsidRPr="00054DBB">
        <w:rPr>
          <w:rFonts w:asciiTheme="minorHAnsi" w:hAnsiTheme="minorHAnsi" w:cstheme="minorHAnsi"/>
          <w:vertAlign w:val="superscript"/>
        </w:rPr>
        <w:fldChar w:fldCharType="separate"/>
      </w:r>
      <w:r w:rsidR="0086089D">
        <w:rPr>
          <w:rFonts w:asciiTheme="minorHAnsi" w:hAnsiTheme="minorHAnsi" w:cstheme="minorHAnsi"/>
          <w:vertAlign w:val="superscript"/>
        </w:rPr>
        <w:t>2</w:t>
      </w:r>
      <w:r w:rsidR="00226554" w:rsidRPr="00054DBB">
        <w:rPr>
          <w:rFonts w:asciiTheme="minorHAnsi" w:hAnsiTheme="minorHAnsi" w:cstheme="minorHAnsi"/>
          <w:vertAlign w:val="superscript"/>
        </w:rPr>
        <w:fldChar w:fldCharType="end"/>
      </w:r>
      <w:r w:rsidRPr="00054DBB">
        <w:rPr>
          <w:rFonts w:asciiTheme="minorHAnsi" w:hAnsiTheme="minorHAnsi" w:cstheme="minorHAnsi"/>
        </w:rPr>
        <w:t xml:space="preserve"> rakendamine;</w:t>
      </w:r>
    </w:p>
    <w:p w14:paraId="20F14584" w14:textId="1D4B6455" w:rsidR="0055220E" w:rsidRPr="00054DBB" w:rsidRDefault="0055220E" w:rsidP="00405378">
      <w:pPr>
        <w:pStyle w:val="NormalWeb"/>
        <w:numPr>
          <w:ilvl w:val="0"/>
          <w:numId w:val="29"/>
        </w:numPr>
        <w:spacing w:before="0" w:beforeAutospacing="0" w:after="0" w:afterAutospacing="0"/>
        <w:rPr>
          <w:rFonts w:asciiTheme="minorHAnsi" w:hAnsiTheme="minorHAnsi" w:cstheme="minorHAnsi"/>
        </w:rPr>
      </w:pPr>
      <w:r w:rsidRPr="008964C7">
        <w:rPr>
          <w:rFonts w:asciiTheme="minorHAnsi" w:hAnsiTheme="minorHAnsi" w:cstheme="minorHAnsi"/>
        </w:rPr>
        <w:t>k</w:t>
      </w:r>
      <w:r w:rsidRPr="008964C7">
        <w:rPr>
          <w:rFonts w:asciiTheme="minorHAnsi" w:hAnsiTheme="minorHAnsi" w:cstheme="minorHAnsi"/>
          <w:color w:val="000000" w:themeColor="text1"/>
          <w:lang w:eastAsia="et-EE"/>
        </w:rPr>
        <w:t>oostöövõrgustike</w:t>
      </w:r>
      <w:r w:rsidR="005D4D9E" w:rsidRPr="008964C7">
        <w:rPr>
          <w:rFonts w:asciiTheme="minorHAnsi" w:hAnsiTheme="minorHAnsi" w:cstheme="minorHAnsi"/>
          <w:color w:val="000000" w:themeColor="text1"/>
          <w:lang w:eastAsia="et-EE"/>
          <w:rPrChange w:id="45" w:author="Liis Moor" w:date="2025-05-29T16:21:00Z">
            <w:rPr>
              <w:rFonts w:asciiTheme="minorHAnsi" w:hAnsiTheme="minorHAnsi" w:cstheme="minorHAnsi"/>
              <w:color w:val="000000" w:themeColor="text1"/>
              <w:highlight w:val="yellow"/>
              <w:lang w:eastAsia="et-EE"/>
            </w:rPr>
          </w:rPrChange>
        </w:rPr>
        <w:fldChar w:fldCharType="begin"/>
      </w:r>
      <w:r w:rsidR="005D4D9E" w:rsidRPr="008964C7">
        <w:rPr>
          <w:rFonts w:asciiTheme="minorHAnsi" w:hAnsiTheme="minorHAnsi" w:cstheme="minorHAnsi"/>
          <w:color w:val="000000" w:themeColor="text1"/>
          <w:lang w:eastAsia="et-EE"/>
        </w:rPr>
        <w:instrText xml:space="preserve"> NOTEREF _Ref199324869 \f \h </w:instrText>
      </w:r>
      <w:r w:rsidR="00D1547C" w:rsidRPr="008964C7">
        <w:rPr>
          <w:rFonts w:asciiTheme="minorHAnsi" w:hAnsiTheme="minorHAnsi" w:cstheme="minorHAnsi"/>
          <w:color w:val="000000" w:themeColor="text1"/>
          <w:lang w:eastAsia="et-EE"/>
        </w:rPr>
        <w:instrText xml:space="preserve"> \* MERGEFORMAT </w:instrText>
      </w:r>
      <w:r w:rsidR="005D4D9E" w:rsidRPr="008964C7">
        <w:rPr>
          <w:rFonts w:asciiTheme="minorHAnsi" w:hAnsiTheme="minorHAnsi" w:cstheme="minorHAnsi"/>
          <w:color w:val="000000" w:themeColor="text1"/>
          <w:lang w:eastAsia="et-EE"/>
          <w:rPrChange w:id="46" w:author="Liis Moor" w:date="2025-05-29T16:21:00Z">
            <w:rPr>
              <w:rFonts w:asciiTheme="minorHAnsi" w:hAnsiTheme="minorHAnsi" w:cstheme="minorHAnsi"/>
              <w:color w:val="000000" w:themeColor="text1"/>
              <w:lang w:eastAsia="et-EE"/>
            </w:rPr>
          </w:rPrChange>
        </w:rPr>
      </w:r>
      <w:r w:rsidR="005D4D9E" w:rsidRPr="008964C7">
        <w:rPr>
          <w:rFonts w:asciiTheme="minorHAnsi" w:hAnsiTheme="minorHAnsi" w:cstheme="minorHAnsi"/>
          <w:color w:val="000000" w:themeColor="text1"/>
          <w:lang w:eastAsia="et-EE"/>
          <w:rPrChange w:id="47" w:author="Liis Moor" w:date="2025-05-29T16:21:00Z">
            <w:rPr>
              <w:rFonts w:asciiTheme="minorHAnsi" w:hAnsiTheme="minorHAnsi" w:cstheme="minorHAnsi"/>
              <w:color w:val="000000" w:themeColor="text1"/>
              <w:highlight w:val="yellow"/>
              <w:lang w:eastAsia="et-EE"/>
            </w:rPr>
          </w:rPrChange>
        </w:rPr>
        <w:fldChar w:fldCharType="separate"/>
      </w:r>
      <w:r w:rsidR="005D4D9E" w:rsidRPr="008964C7">
        <w:rPr>
          <w:rStyle w:val="FootnoteReference"/>
        </w:rPr>
        <w:t>3</w:t>
      </w:r>
      <w:r w:rsidR="005D4D9E" w:rsidRPr="008964C7">
        <w:rPr>
          <w:rFonts w:asciiTheme="minorHAnsi" w:hAnsiTheme="minorHAnsi" w:cstheme="minorHAnsi"/>
          <w:color w:val="000000" w:themeColor="text1"/>
          <w:lang w:eastAsia="et-EE"/>
          <w:rPrChange w:id="48" w:author="Liis Moor" w:date="2025-05-29T16:21:00Z">
            <w:rPr>
              <w:rFonts w:asciiTheme="minorHAnsi" w:hAnsiTheme="minorHAnsi" w:cstheme="minorHAnsi"/>
              <w:color w:val="000000" w:themeColor="text1"/>
              <w:highlight w:val="yellow"/>
              <w:lang w:eastAsia="et-EE"/>
            </w:rPr>
          </w:rPrChange>
        </w:rPr>
        <w:fldChar w:fldCharType="end"/>
      </w:r>
      <w:r w:rsidR="00B50D17">
        <w:rPr>
          <w:rFonts w:asciiTheme="minorHAnsi" w:hAnsiTheme="minorHAnsi" w:cstheme="minorHAnsi"/>
          <w:color w:val="000000" w:themeColor="text1"/>
          <w:lang w:eastAsia="et-EE"/>
        </w:rPr>
        <w:t xml:space="preserve"> </w:t>
      </w:r>
      <w:r w:rsidRPr="00054DBB">
        <w:rPr>
          <w:rFonts w:asciiTheme="minorHAnsi" w:hAnsiTheme="minorHAnsi" w:cstheme="minorHAnsi"/>
          <w:color w:val="000000" w:themeColor="text1"/>
          <w:lang w:eastAsia="et-EE"/>
        </w:rPr>
        <w:t>loomine ja arendamine;</w:t>
      </w:r>
    </w:p>
    <w:p w14:paraId="4F8BB5FA" w14:textId="0A70A3E2" w:rsidR="0055220E" w:rsidRPr="00054DBB" w:rsidRDefault="0055220E" w:rsidP="00405378">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rPr>
        <w:t>n</w:t>
      </w:r>
      <w:r w:rsidRPr="00054DBB">
        <w:rPr>
          <w:rFonts w:asciiTheme="minorHAnsi" w:hAnsiTheme="minorHAnsi" w:cstheme="minorHAnsi"/>
          <w:color w:val="000000" w:themeColor="text1"/>
          <w:lang w:eastAsia="et-EE"/>
        </w:rPr>
        <w:t>oorte aktiivsuse</w:t>
      </w:r>
      <w:r w:rsidR="009D7DEF">
        <w:rPr>
          <w:rFonts w:asciiTheme="minorHAnsi" w:hAnsiTheme="minorHAnsi" w:cstheme="minorHAnsi"/>
          <w:color w:val="000000" w:themeColor="text1"/>
          <w:vertAlign w:val="superscript"/>
          <w:lang w:eastAsia="et-EE"/>
        </w:rPr>
        <w:fldChar w:fldCharType="begin"/>
      </w:r>
      <w:r w:rsidR="009D7DEF">
        <w:rPr>
          <w:rFonts w:asciiTheme="minorHAnsi" w:hAnsiTheme="minorHAnsi" w:cstheme="minorHAnsi"/>
          <w:color w:val="000000" w:themeColor="text1"/>
          <w:lang w:eastAsia="et-EE"/>
        </w:rPr>
        <w:instrText xml:space="preserve"> NOTEREF _Ref179469409 \f \h </w:instrText>
      </w:r>
      <w:r w:rsidR="009D7DEF">
        <w:rPr>
          <w:rFonts w:asciiTheme="minorHAnsi" w:hAnsiTheme="minorHAnsi" w:cstheme="minorHAnsi"/>
          <w:color w:val="000000" w:themeColor="text1"/>
          <w:vertAlign w:val="superscript"/>
          <w:lang w:eastAsia="et-EE"/>
        </w:rPr>
      </w:r>
      <w:r w:rsidR="009D7DEF">
        <w:rPr>
          <w:rFonts w:asciiTheme="minorHAnsi" w:hAnsiTheme="minorHAnsi" w:cstheme="minorHAnsi"/>
          <w:color w:val="000000" w:themeColor="text1"/>
          <w:vertAlign w:val="superscript"/>
          <w:lang w:eastAsia="et-EE"/>
        </w:rPr>
        <w:fldChar w:fldCharType="separate"/>
      </w:r>
      <w:r w:rsidR="009D7DEF" w:rsidRPr="00CE1A01">
        <w:rPr>
          <w:rStyle w:val="FootnoteReference"/>
        </w:rPr>
        <w:t>4</w:t>
      </w:r>
      <w:r w:rsidR="009D7DEF">
        <w:rPr>
          <w:rFonts w:asciiTheme="minorHAnsi" w:hAnsiTheme="minorHAnsi" w:cstheme="minorHAnsi"/>
          <w:color w:val="000000" w:themeColor="text1"/>
          <w:vertAlign w:val="superscript"/>
          <w:lang w:eastAsia="et-EE"/>
        </w:rPr>
        <w:fldChar w:fldCharType="end"/>
      </w:r>
      <w:r w:rsidRPr="00054DBB">
        <w:rPr>
          <w:rFonts w:asciiTheme="minorHAnsi" w:hAnsiTheme="minorHAnsi" w:cstheme="minorHAnsi"/>
          <w:color w:val="000000" w:themeColor="text1"/>
          <w:lang w:eastAsia="et-EE"/>
        </w:rPr>
        <w:t xml:space="preserve"> tõstmine</w:t>
      </w:r>
      <w:r w:rsidR="002C55F9" w:rsidRPr="00054DBB">
        <w:rPr>
          <w:rFonts w:asciiTheme="minorHAnsi" w:hAnsiTheme="minorHAnsi" w:cstheme="minorHAnsi"/>
          <w:color w:val="000000" w:themeColor="text1"/>
          <w:lang w:eastAsia="et-EE"/>
        </w:rPr>
        <w:t>.</w:t>
      </w:r>
    </w:p>
    <w:p w14:paraId="5DC36B02" w14:textId="77777777" w:rsidR="00FE421B" w:rsidRPr="00054DBB" w:rsidRDefault="00FE421B" w:rsidP="00E000F2">
      <w:pPr>
        <w:pStyle w:val="NormalWeb"/>
        <w:spacing w:before="0" w:beforeAutospacing="0" w:after="0" w:afterAutospacing="0"/>
        <w:rPr>
          <w:rFonts w:asciiTheme="minorHAnsi" w:hAnsiTheme="minorHAnsi" w:cstheme="minorHAnsi"/>
        </w:rPr>
      </w:pPr>
    </w:p>
    <w:p w14:paraId="43EE8A3E" w14:textId="77777777" w:rsidR="006A41B8" w:rsidRPr="00054DBB" w:rsidRDefault="006A41B8" w:rsidP="006A41B8">
      <w:pPr>
        <w:pStyle w:val="NormalWeb"/>
        <w:spacing w:before="0" w:beforeAutospacing="0" w:after="0" w:afterAutospacing="0"/>
        <w:rPr>
          <w:rFonts w:asciiTheme="minorHAnsi" w:hAnsiTheme="minorHAnsi" w:cstheme="minorHAnsi"/>
        </w:rPr>
      </w:pPr>
      <w:r w:rsidRPr="00054DBB">
        <w:rPr>
          <w:rFonts w:asciiTheme="minorHAnsi" w:hAnsiTheme="minorHAnsi" w:cstheme="minorHAnsi"/>
          <w:color w:val="000000" w:themeColor="text1"/>
          <w:lang w:val="et-EE"/>
        </w:rPr>
        <w:t>Meetme tegevuste lõppsihtrühm on tegevuspiirkonna elanikud ja külastajad.</w:t>
      </w:r>
    </w:p>
    <w:p w14:paraId="685F1BC0" w14:textId="77777777" w:rsidR="0036487A" w:rsidRPr="00054DBB" w:rsidRDefault="0036487A" w:rsidP="00FE421B">
      <w:pPr>
        <w:pStyle w:val="Caption"/>
        <w:rPr>
          <w:rFonts w:asciiTheme="minorHAnsi" w:hAnsiTheme="minorHAnsi" w:cstheme="minorHAnsi"/>
        </w:rPr>
      </w:pPr>
    </w:p>
    <w:p w14:paraId="136827A0" w14:textId="34CE45F8" w:rsidR="00FE421B" w:rsidRPr="00054DBB" w:rsidRDefault="00FE421B" w:rsidP="00FE421B">
      <w:pPr>
        <w:pStyle w:val="Caption"/>
        <w:rPr>
          <w:rFonts w:asciiTheme="minorHAnsi" w:hAnsiTheme="minorHAnsi" w:cstheme="minorHAnsi"/>
        </w:rPr>
      </w:pPr>
      <w:r w:rsidRPr="00054DBB">
        <w:rPr>
          <w:rFonts w:asciiTheme="minorHAnsi" w:hAnsiTheme="minorHAnsi" w:cstheme="minorHAnsi"/>
        </w:rPr>
        <w:t xml:space="preserve">Tabel </w:t>
      </w:r>
      <w:r w:rsidR="008B425A" w:rsidRPr="00054DBB">
        <w:rPr>
          <w:rFonts w:asciiTheme="minorHAnsi" w:hAnsiTheme="minorHAnsi" w:cstheme="minorHAnsi"/>
        </w:rPr>
        <w:t>3</w:t>
      </w:r>
      <w:r w:rsidRPr="00054DBB">
        <w:rPr>
          <w:rFonts w:asciiTheme="minorHAnsi" w:hAnsiTheme="minorHAnsi" w:cstheme="minorHAnsi"/>
        </w:rPr>
        <w:t>.</w:t>
      </w:r>
      <w:r w:rsidR="00BF3D9A" w:rsidRPr="00054DBB">
        <w:rPr>
          <w:rFonts w:asciiTheme="minorHAnsi" w:hAnsiTheme="minorHAnsi" w:cstheme="minorHAnsi"/>
        </w:rPr>
        <w:t xml:space="preserve"> E</w:t>
      </w:r>
      <w:r w:rsidR="00DB73D5" w:rsidRPr="00054DBB">
        <w:rPr>
          <w:rFonts w:asciiTheme="minorHAnsi" w:hAnsiTheme="minorHAnsi" w:cstheme="minorHAnsi"/>
        </w:rPr>
        <w:t>esmärkide</w:t>
      </w:r>
      <w:r w:rsidRPr="00054DBB">
        <w:rPr>
          <w:rFonts w:asciiTheme="minorHAnsi" w:hAnsiTheme="minorHAnsi" w:cstheme="minorHAnsi"/>
        </w:rPr>
        <w:t xml:space="preserve"> tulemusnäitajad</w:t>
      </w:r>
    </w:p>
    <w:tbl>
      <w:tblPr>
        <w:tblStyle w:val="TableGrid"/>
        <w:tblW w:w="0" w:type="auto"/>
        <w:tblLook w:val="04A0" w:firstRow="1" w:lastRow="0" w:firstColumn="1" w:lastColumn="0" w:noHBand="0" w:noVBand="1"/>
      </w:tblPr>
      <w:tblGrid>
        <w:gridCol w:w="3474"/>
        <w:gridCol w:w="1981"/>
        <w:gridCol w:w="1403"/>
        <w:gridCol w:w="1672"/>
      </w:tblGrid>
      <w:tr w:rsidR="00FE421B" w:rsidRPr="00054DBB" w14:paraId="583E1F27" w14:textId="77777777" w:rsidTr="00886F53">
        <w:tc>
          <w:tcPr>
            <w:tcW w:w="3474" w:type="dxa"/>
            <w:vAlign w:val="center"/>
          </w:tcPr>
          <w:p w14:paraId="1DC4E557" w14:textId="77777777" w:rsidR="00FE421B" w:rsidRPr="00054DBB" w:rsidRDefault="00FE421B"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Mõõdik</w:t>
            </w:r>
          </w:p>
        </w:tc>
        <w:tc>
          <w:tcPr>
            <w:tcW w:w="1981" w:type="dxa"/>
            <w:vAlign w:val="center"/>
          </w:tcPr>
          <w:p w14:paraId="259F07A2" w14:textId="77777777" w:rsidR="00FE421B" w:rsidRPr="00054DBB" w:rsidRDefault="00FE421B"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Algtase 2024</w:t>
            </w:r>
          </w:p>
        </w:tc>
        <w:tc>
          <w:tcPr>
            <w:tcW w:w="1403" w:type="dxa"/>
            <w:vAlign w:val="center"/>
          </w:tcPr>
          <w:p w14:paraId="60F4A133" w14:textId="77777777" w:rsidR="00FE421B" w:rsidRPr="00054DBB" w:rsidRDefault="00FE421B"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Sihttase 2029</w:t>
            </w:r>
          </w:p>
        </w:tc>
        <w:tc>
          <w:tcPr>
            <w:tcW w:w="1672" w:type="dxa"/>
            <w:vAlign w:val="center"/>
          </w:tcPr>
          <w:p w14:paraId="23D90915" w14:textId="77777777" w:rsidR="00FE421B" w:rsidRPr="00054DBB" w:rsidRDefault="00FE421B"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Allikas</w:t>
            </w:r>
          </w:p>
        </w:tc>
      </w:tr>
      <w:tr w:rsidR="00FE421B" w:rsidRPr="00054DBB" w14:paraId="73F1106E" w14:textId="77777777" w:rsidTr="00886F53">
        <w:tc>
          <w:tcPr>
            <w:tcW w:w="3474" w:type="dxa"/>
            <w:vAlign w:val="center"/>
          </w:tcPr>
          <w:p w14:paraId="623E01AB" w14:textId="4900ABE5" w:rsidR="00FE421B" w:rsidRPr="00054DBB" w:rsidRDefault="00CF4B5B"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K</w:t>
            </w:r>
            <w:r w:rsidR="00FE421B" w:rsidRPr="00054DBB">
              <w:rPr>
                <w:rFonts w:asciiTheme="minorHAnsi" w:hAnsiTheme="minorHAnsi" w:cstheme="minorHAnsi"/>
                <w:color w:val="000000" w:themeColor="text1"/>
              </w:rPr>
              <w:t>eskkonnasäästlikkus</w:t>
            </w:r>
            <w:r w:rsidRPr="00054DBB">
              <w:rPr>
                <w:rFonts w:asciiTheme="minorHAnsi" w:hAnsiTheme="minorHAnsi" w:cstheme="minorHAnsi"/>
                <w:color w:val="000000" w:themeColor="text1"/>
              </w:rPr>
              <w:t>t</w:t>
            </w:r>
            <w:r w:rsidR="00FE421B" w:rsidRPr="00054DBB">
              <w:rPr>
                <w:rFonts w:asciiTheme="minorHAnsi" w:hAnsiTheme="minorHAnsi" w:cstheme="minorHAnsi"/>
                <w:color w:val="000000" w:themeColor="text1"/>
              </w:rPr>
              <w:t xml:space="preserve"> ning kliimamuutuste leevendamis</w:t>
            </w:r>
            <w:r w:rsidRPr="00054DBB">
              <w:rPr>
                <w:rFonts w:asciiTheme="minorHAnsi" w:hAnsiTheme="minorHAnsi" w:cstheme="minorHAnsi"/>
                <w:color w:val="000000" w:themeColor="text1"/>
              </w:rPr>
              <w:t>t</w:t>
            </w:r>
            <w:r w:rsidR="00FE421B"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rPr>
              <w:t>toetavate projektide arv</w:t>
            </w:r>
            <w:r w:rsidR="00FE421B" w:rsidRPr="00054DBB">
              <w:rPr>
                <w:rFonts w:asciiTheme="minorHAnsi" w:hAnsiTheme="minorHAnsi" w:cstheme="minorHAnsi"/>
                <w:color w:val="000000" w:themeColor="text1"/>
              </w:rPr>
              <w:t xml:space="preserve"> (R.27)</w:t>
            </w:r>
          </w:p>
        </w:tc>
        <w:tc>
          <w:tcPr>
            <w:tcW w:w="1981" w:type="dxa"/>
            <w:vAlign w:val="center"/>
          </w:tcPr>
          <w:p w14:paraId="7FD2E98A" w14:textId="77777777" w:rsidR="00FE421B" w:rsidRPr="00054DBB" w:rsidRDefault="00FE421B"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p>
        </w:tc>
        <w:tc>
          <w:tcPr>
            <w:tcW w:w="1403" w:type="dxa"/>
            <w:vAlign w:val="center"/>
          </w:tcPr>
          <w:p w14:paraId="59564CF7" w14:textId="7640110D" w:rsidR="00FE421B" w:rsidRPr="00054DBB" w:rsidRDefault="00CB27E6"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5</w:t>
            </w:r>
          </w:p>
        </w:tc>
        <w:tc>
          <w:tcPr>
            <w:tcW w:w="1672" w:type="dxa"/>
            <w:vAlign w:val="center"/>
          </w:tcPr>
          <w:p w14:paraId="5ED3870E" w14:textId="77777777" w:rsidR="00FE421B" w:rsidRPr="00054DBB" w:rsidRDefault="00FE421B"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Projektide elluviijate tagasiside (e-PRIA)</w:t>
            </w:r>
          </w:p>
        </w:tc>
      </w:tr>
    </w:tbl>
    <w:p w14:paraId="045B6A3C" w14:textId="77777777" w:rsidR="0061058B" w:rsidRDefault="0061058B" w:rsidP="009547E9">
      <w:pPr>
        <w:pStyle w:val="Caption"/>
        <w:keepNext/>
        <w:rPr>
          <w:rFonts w:asciiTheme="minorHAnsi" w:hAnsiTheme="minorHAnsi" w:cstheme="minorHAnsi"/>
        </w:rPr>
      </w:pPr>
    </w:p>
    <w:p w14:paraId="200539D9" w14:textId="0EB9AE2B" w:rsidR="009547E9" w:rsidRPr="00054DBB" w:rsidRDefault="009547E9" w:rsidP="009547E9">
      <w:pPr>
        <w:pStyle w:val="Caption"/>
        <w:keepNext/>
        <w:rPr>
          <w:rFonts w:asciiTheme="minorHAnsi" w:hAnsiTheme="minorHAnsi" w:cstheme="minorHAnsi"/>
          <w:lang w:val="et-EE"/>
        </w:rPr>
      </w:pPr>
      <w:r w:rsidRPr="00054DBB">
        <w:rPr>
          <w:rFonts w:asciiTheme="minorHAnsi" w:hAnsiTheme="minorHAnsi" w:cstheme="minorHAnsi"/>
        </w:rPr>
        <w:t>Tab</w:t>
      </w:r>
      <w:r w:rsidRPr="00054DBB">
        <w:rPr>
          <w:rFonts w:asciiTheme="minorHAnsi" w:hAnsiTheme="minorHAnsi" w:cstheme="minorHAnsi"/>
          <w:lang w:val="et-EE"/>
        </w:rPr>
        <w:t>el</w:t>
      </w:r>
      <w:r w:rsidRPr="00054DBB">
        <w:rPr>
          <w:rFonts w:asciiTheme="minorHAnsi" w:hAnsiTheme="minorHAnsi" w:cstheme="minorHAnsi"/>
        </w:rPr>
        <w:t xml:space="preserve"> </w:t>
      </w:r>
      <w:r w:rsidR="00FE421B" w:rsidRPr="00054DBB">
        <w:rPr>
          <w:rFonts w:asciiTheme="minorHAnsi" w:hAnsiTheme="minorHAnsi" w:cstheme="minorHAnsi"/>
        </w:rPr>
        <w:t>4</w:t>
      </w:r>
      <w:r w:rsidRPr="00054DBB">
        <w:rPr>
          <w:rFonts w:asciiTheme="minorHAnsi" w:hAnsiTheme="minorHAnsi" w:cstheme="minorHAnsi"/>
          <w:lang w:val="et-EE"/>
        </w:rPr>
        <w:t>. Meede 2: Elukeskkonna arendamine</w:t>
      </w:r>
    </w:p>
    <w:tbl>
      <w:tblPr>
        <w:tblStyle w:val="TableGrid"/>
        <w:tblW w:w="0" w:type="auto"/>
        <w:tblLook w:val="04A0" w:firstRow="1" w:lastRow="0" w:firstColumn="1" w:lastColumn="0" w:noHBand="0" w:noVBand="1"/>
      </w:tblPr>
      <w:tblGrid>
        <w:gridCol w:w="2110"/>
        <w:gridCol w:w="6420"/>
      </w:tblGrid>
      <w:tr w:rsidR="00203A83" w:rsidRPr="00054DBB" w14:paraId="2CDBD09F" w14:textId="77777777" w:rsidTr="00054DBB">
        <w:tc>
          <w:tcPr>
            <w:tcW w:w="2110" w:type="dxa"/>
          </w:tcPr>
          <w:p w14:paraId="33D7E5AD" w14:textId="48FFC1D0" w:rsidR="00203A83" w:rsidRPr="00054DBB" w:rsidRDefault="00203A83" w:rsidP="00446294">
            <w:pPr>
              <w:rPr>
                <w:rFonts w:asciiTheme="minorHAnsi" w:hAnsiTheme="minorHAnsi" w:cstheme="minorHAnsi"/>
                <w:lang w:val="sv-FI"/>
              </w:rPr>
            </w:pPr>
            <w:r w:rsidRPr="00054DBB">
              <w:rPr>
                <w:rFonts w:asciiTheme="minorHAnsi" w:hAnsiTheme="minorHAnsi" w:cstheme="minorHAnsi"/>
                <w:lang w:val="sv-FI"/>
              </w:rPr>
              <w:t xml:space="preserve">Meetme osakaal </w:t>
            </w:r>
            <w:r w:rsidR="00B0045A" w:rsidRPr="00054DBB">
              <w:rPr>
                <w:rFonts w:asciiTheme="minorHAnsi" w:hAnsiTheme="minorHAnsi" w:cstheme="minorHAnsi"/>
                <w:lang w:val="sv-FI"/>
              </w:rPr>
              <w:t>projektitoetuste eelarvest</w:t>
            </w:r>
          </w:p>
        </w:tc>
        <w:tc>
          <w:tcPr>
            <w:tcW w:w="6420" w:type="dxa"/>
          </w:tcPr>
          <w:p w14:paraId="7C92F55C" w14:textId="058A4218" w:rsidR="00CA4FF8" w:rsidRPr="00054DBB" w:rsidRDefault="00B0045A" w:rsidP="00446294">
            <w:pPr>
              <w:rPr>
                <w:rFonts w:asciiTheme="minorHAnsi" w:hAnsiTheme="minorHAnsi" w:cstheme="minorHAnsi"/>
                <w:lang w:val="et-EE"/>
              </w:rPr>
            </w:pPr>
            <w:r w:rsidRPr="00054DBB">
              <w:rPr>
                <w:rFonts w:asciiTheme="minorHAnsi" w:hAnsiTheme="minorHAnsi" w:cstheme="minorHAnsi"/>
                <w:lang w:val="et-EE"/>
              </w:rPr>
              <w:t>4</w:t>
            </w:r>
            <w:r w:rsidR="00AC51D5" w:rsidRPr="00054DBB">
              <w:rPr>
                <w:rFonts w:asciiTheme="minorHAnsi" w:hAnsiTheme="minorHAnsi" w:cstheme="minorHAnsi"/>
                <w:lang w:val="et-EE"/>
              </w:rPr>
              <w:t>2</w:t>
            </w:r>
            <w:r w:rsidR="00D80A87" w:rsidRPr="00054DBB">
              <w:rPr>
                <w:rFonts w:asciiTheme="minorHAnsi" w:hAnsiTheme="minorHAnsi" w:cstheme="minorHAnsi"/>
                <w:lang w:val="et-EE"/>
              </w:rPr>
              <w:t>%</w:t>
            </w:r>
          </w:p>
        </w:tc>
      </w:tr>
      <w:tr w:rsidR="00F127A6" w:rsidRPr="00054DBB" w14:paraId="18159809" w14:textId="77777777" w:rsidTr="00054DBB">
        <w:tc>
          <w:tcPr>
            <w:tcW w:w="2110" w:type="dxa"/>
          </w:tcPr>
          <w:p w14:paraId="09CF0DC9" w14:textId="4D46CDEB" w:rsidR="00F127A6" w:rsidRPr="00054DBB" w:rsidRDefault="00F127A6" w:rsidP="00446294">
            <w:pPr>
              <w:rPr>
                <w:rFonts w:asciiTheme="minorHAnsi" w:hAnsiTheme="minorHAnsi" w:cstheme="minorHAnsi"/>
                <w:lang w:val="sv-FI"/>
              </w:rPr>
            </w:pPr>
            <w:r w:rsidRPr="00054DBB">
              <w:rPr>
                <w:rFonts w:asciiTheme="minorHAnsi" w:hAnsiTheme="minorHAnsi" w:cstheme="minorHAnsi"/>
                <w:lang w:val="sv-FI"/>
              </w:rPr>
              <w:t>Toetatavad tegevusvaldkonnad</w:t>
            </w:r>
          </w:p>
        </w:tc>
        <w:tc>
          <w:tcPr>
            <w:tcW w:w="6420" w:type="dxa"/>
          </w:tcPr>
          <w:p w14:paraId="7A8B13D8" w14:textId="425BCD1E" w:rsidR="005A55EA" w:rsidRPr="00054DBB" w:rsidRDefault="005A55EA" w:rsidP="00405378">
            <w:pPr>
              <w:pStyle w:val="NormalWeb"/>
              <w:numPr>
                <w:ilvl w:val="0"/>
                <w:numId w:val="27"/>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054DBB">
              <w:rPr>
                <w:rFonts w:asciiTheme="minorHAnsi" w:hAnsiTheme="minorHAnsi" w:cstheme="minorHAnsi"/>
                <w:b/>
                <w:color w:val="000000" w:themeColor="text1"/>
                <w:lang w:val="et-EE"/>
              </w:rPr>
              <w:t>Avaliku ruumi parendamine</w:t>
            </w:r>
            <w:r w:rsidRPr="00054DBB">
              <w:rPr>
                <w:rFonts w:asciiTheme="minorHAnsi" w:hAnsiTheme="minorHAnsi" w:cstheme="minorHAnsi"/>
                <w:color w:val="000000" w:themeColor="text1"/>
                <w:lang w:val="et-EE"/>
              </w:rPr>
              <w:t xml:space="preserve"> (sh pargid, mänguväljakud, spordirajatised jne)</w:t>
            </w:r>
            <w:r w:rsidR="00226554" w:rsidRPr="00054DBB">
              <w:rPr>
                <w:rFonts w:asciiTheme="minorHAnsi" w:hAnsiTheme="minorHAnsi" w:cstheme="minorHAnsi"/>
                <w:color w:val="000000" w:themeColor="text1"/>
                <w:lang w:val="et-EE"/>
              </w:rPr>
              <w:t>.</w:t>
            </w:r>
          </w:p>
          <w:p w14:paraId="44853F74" w14:textId="56D8DE66" w:rsidR="005A55EA" w:rsidRPr="00054DBB" w:rsidRDefault="005A55EA" w:rsidP="00405378">
            <w:pPr>
              <w:pStyle w:val="NormalWeb"/>
              <w:numPr>
                <w:ilvl w:val="0"/>
                <w:numId w:val="27"/>
              </w:numPr>
              <w:shd w:val="clear" w:color="auto" w:fill="FFFFFF"/>
              <w:spacing w:before="0" w:beforeAutospacing="0" w:after="0" w:afterAutospacing="0"/>
              <w:ind w:left="464" w:hanging="284"/>
              <w:rPr>
                <w:rFonts w:asciiTheme="minorHAnsi" w:hAnsiTheme="minorHAnsi" w:cstheme="minorHAnsi"/>
                <w:color w:val="000000" w:themeColor="text1"/>
                <w:lang w:val="et-EE"/>
              </w:rPr>
            </w:pPr>
            <w:r w:rsidRPr="00054DBB">
              <w:rPr>
                <w:rFonts w:asciiTheme="minorHAnsi" w:hAnsiTheme="minorHAnsi" w:cstheme="minorHAnsi"/>
                <w:b/>
                <w:color w:val="000000" w:themeColor="text1"/>
                <w:lang w:val="et-EE"/>
              </w:rPr>
              <w:t>Küla- ja seltsimajade isemajandamisvõimekuse tõstmine</w:t>
            </w:r>
            <w:r w:rsidRPr="00054DBB">
              <w:rPr>
                <w:rFonts w:asciiTheme="minorHAnsi" w:hAnsiTheme="minorHAnsi" w:cstheme="minorHAnsi"/>
                <w:color w:val="000000" w:themeColor="text1"/>
                <w:lang w:val="et-EE"/>
              </w:rPr>
              <w:t xml:space="preserve"> (sh investeeringud keskkonnasäästlikesse lahendustesse ja energiatõhususe parandamisse)</w:t>
            </w:r>
            <w:r w:rsidR="00226554"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lang w:val="et-EE"/>
              </w:rPr>
              <w:t xml:space="preserve"> </w:t>
            </w:r>
          </w:p>
          <w:p w14:paraId="46E013E4" w14:textId="60021286" w:rsidR="005A55EA" w:rsidRPr="00054DBB" w:rsidRDefault="005A55EA" w:rsidP="00405378">
            <w:pPr>
              <w:pStyle w:val="NormalWeb"/>
              <w:numPr>
                <w:ilvl w:val="0"/>
                <w:numId w:val="27"/>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054DBB">
              <w:rPr>
                <w:rFonts w:asciiTheme="minorHAnsi" w:hAnsiTheme="minorHAnsi" w:cstheme="minorHAnsi"/>
                <w:b/>
                <w:color w:val="000000" w:themeColor="text1"/>
                <w:lang w:val="et-EE"/>
              </w:rPr>
              <w:t>Piirkonna elanikele oluliste teenuste</w:t>
            </w:r>
            <w:r w:rsidR="00D80A87" w:rsidRPr="00054DBB">
              <w:rPr>
                <w:rFonts w:asciiTheme="minorHAnsi" w:hAnsiTheme="minorHAnsi" w:cstheme="minorHAnsi"/>
                <w:b/>
                <w:color w:val="000000" w:themeColor="text1"/>
                <w:lang w:val="et-EE"/>
              </w:rPr>
              <w:t>,</w:t>
            </w:r>
            <w:r w:rsidRPr="00054DBB">
              <w:rPr>
                <w:rFonts w:asciiTheme="minorHAnsi" w:hAnsiTheme="minorHAnsi" w:cstheme="minorHAnsi"/>
                <w:b/>
                <w:color w:val="000000" w:themeColor="text1"/>
                <w:lang w:val="et-EE"/>
              </w:rPr>
              <w:t xml:space="preserve"> sh kogukonnateenuste</w:t>
            </w:r>
            <w:r w:rsidR="003D5279">
              <w:rPr>
                <w:rFonts w:asciiTheme="minorHAnsi" w:hAnsiTheme="minorHAnsi" w:cstheme="minorHAnsi"/>
                <w:b/>
                <w:color w:val="000000" w:themeColor="text1"/>
                <w:lang w:val="et-EE"/>
              </w:rPr>
              <w:fldChar w:fldCharType="begin"/>
            </w:r>
            <w:r w:rsidR="003D5279">
              <w:rPr>
                <w:rFonts w:asciiTheme="minorHAnsi" w:hAnsiTheme="minorHAnsi" w:cstheme="minorHAnsi"/>
                <w:b/>
                <w:color w:val="000000" w:themeColor="text1"/>
                <w:lang w:val="et-EE"/>
              </w:rPr>
              <w:instrText xml:space="preserve"> NOTEREF _Ref199338842 \f \h </w:instrText>
            </w:r>
            <w:r w:rsidR="003D5279">
              <w:rPr>
                <w:rFonts w:asciiTheme="minorHAnsi" w:hAnsiTheme="minorHAnsi" w:cstheme="minorHAnsi"/>
                <w:b/>
                <w:color w:val="000000" w:themeColor="text1"/>
                <w:lang w:val="et-EE"/>
              </w:rPr>
            </w:r>
            <w:r w:rsidR="003D5279">
              <w:rPr>
                <w:rFonts w:asciiTheme="minorHAnsi" w:hAnsiTheme="minorHAnsi" w:cstheme="minorHAnsi"/>
                <w:b/>
                <w:color w:val="000000" w:themeColor="text1"/>
                <w:lang w:val="et-EE"/>
              </w:rPr>
              <w:fldChar w:fldCharType="separate"/>
            </w:r>
            <w:r w:rsidR="003D5279" w:rsidRPr="00CE1A01">
              <w:rPr>
                <w:rStyle w:val="FootnoteReference"/>
              </w:rPr>
              <w:t>8</w:t>
            </w:r>
            <w:r w:rsidR="003D5279">
              <w:rPr>
                <w:rFonts w:asciiTheme="minorHAnsi" w:hAnsiTheme="minorHAnsi" w:cstheme="minorHAnsi"/>
                <w:b/>
                <w:color w:val="000000" w:themeColor="text1"/>
                <w:lang w:val="et-EE"/>
              </w:rPr>
              <w:fldChar w:fldCharType="end"/>
            </w:r>
            <w:r w:rsidRPr="00054DBB">
              <w:rPr>
                <w:rFonts w:asciiTheme="minorHAnsi" w:hAnsiTheme="minorHAnsi" w:cstheme="minorHAnsi"/>
                <w:b/>
                <w:color w:val="000000" w:themeColor="text1"/>
                <w:lang w:val="et-EE"/>
              </w:rPr>
              <w:t xml:space="preserve"> arendamine</w:t>
            </w:r>
            <w:r w:rsidR="00226554" w:rsidRPr="00054DBB">
              <w:rPr>
                <w:rFonts w:asciiTheme="minorHAnsi" w:hAnsiTheme="minorHAnsi" w:cstheme="minorHAnsi"/>
                <w:b/>
                <w:color w:val="000000" w:themeColor="text1"/>
                <w:lang w:val="et-EE"/>
              </w:rPr>
              <w:t>.</w:t>
            </w:r>
          </w:p>
          <w:p w14:paraId="1D67E800" w14:textId="7BEDE994" w:rsidR="005A55EA" w:rsidRPr="00054DBB" w:rsidRDefault="005A55EA" w:rsidP="00405378">
            <w:pPr>
              <w:pStyle w:val="ListParagraph"/>
              <w:numPr>
                <w:ilvl w:val="0"/>
                <w:numId w:val="27"/>
              </w:numPr>
              <w:tabs>
                <w:tab w:val="left" w:pos="460"/>
              </w:tabs>
              <w:ind w:left="464" w:right="410" w:hanging="284"/>
              <w:rPr>
                <w:rFonts w:asciiTheme="minorHAnsi" w:hAnsiTheme="minorHAnsi" w:cstheme="minorHAnsi"/>
                <w:b/>
                <w:color w:val="000000" w:themeColor="text1"/>
                <w:lang w:val="et-EE"/>
              </w:rPr>
            </w:pPr>
            <w:r w:rsidRPr="00054DBB">
              <w:rPr>
                <w:rFonts w:asciiTheme="minorHAnsi" w:hAnsiTheme="minorHAnsi" w:cstheme="minorHAnsi"/>
                <w:b/>
                <w:color w:val="000000" w:themeColor="text1"/>
                <w:lang w:val="et-EE"/>
              </w:rPr>
              <w:t>Elukeskkonna turvalisuse</w:t>
            </w:r>
            <w:r w:rsidR="00D80A87" w:rsidRPr="00054DBB">
              <w:rPr>
                <w:rFonts w:asciiTheme="minorHAnsi" w:hAnsiTheme="minorHAnsi" w:cstheme="minorHAnsi"/>
                <w:b/>
                <w:color w:val="000000" w:themeColor="text1"/>
                <w:lang w:val="et-EE"/>
              </w:rPr>
              <w:t>,</w:t>
            </w:r>
            <w:r w:rsidRPr="00054DBB">
              <w:rPr>
                <w:rFonts w:asciiTheme="minorHAnsi" w:hAnsiTheme="minorHAnsi" w:cstheme="minorHAnsi"/>
                <w:b/>
                <w:color w:val="000000" w:themeColor="text1"/>
                <w:lang w:val="et-EE"/>
              </w:rPr>
              <w:t xml:space="preserve"> sh kriisidega valmisoleku suurendamine</w:t>
            </w:r>
            <w:r w:rsidR="00226554" w:rsidRPr="00054DBB">
              <w:rPr>
                <w:rFonts w:asciiTheme="minorHAnsi" w:hAnsiTheme="minorHAnsi" w:cstheme="minorHAnsi"/>
                <w:b/>
                <w:color w:val="000000" w:themeColor="text1"/>
                <w:lang w:val="et-EE"/>
              </w:rPr>
              <w:t>.</w:t>
            </w:r>
          </w:p>
          <w:p w14:paraId="3584907E" w14:textId="6B6F8258" w:rsidR="005A55EA" w:rsidRPr="00054DBB" w:rsidRDefault="005A55EA" w:rsidP="00405378">
            <w:pPr>
              <w:pStyle w:val="NormalWeb"/>
              <w:numPr>
                <w:ilvl w:val="0"/>
                <w:numId w:val="27"/>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054DBB">
              <w:rPr>
                <w:rFonts w:asciiTheme="minorHAnsi" w:hAnsiTheme="minorHAnsi" w:cstheme="minorHAnsi"/>
                <w:b/>
                <w:color w:val="000000" w:themeColor="text1"/>
                <w:lang w:val="et-EE"/>
              </w:rPr>
              <w:t>Noorte aktiivsuse</w:t>
            </w:r>
            <w:r w:rsidR="009D7DEF">
              <w:rPr>
                <w:rFonts w:asciiTheme="minorHAnsi" w:hAnsiTheme="minorHAnsi" w:cstheme="minorHAnsi"/>
                <w:b/>
                <w:color w:val="000000" w:themeColor="text1"/>
                <w:vertAlign w:val="superscript"/>
                <w:lang w:val="et-EE"/>
              </w:rPr>
              <w:fldChar w:fldCharType="begin"/>
            </w:r>
            <w:r w:rsidR="009D7DEF">
              <w:rPr>
                <w:rFonts w:asciiTheme="minorHAnsi" w:hAnsiTheme="minorHAnsi" w:cstheme="minorHAnsi"/>
                <w:b/>
                <w:color w:val="000000" w:themeColor="text1"/>
                <w:lang w:val="et-EE"/>
              </w:rPr>
              <w:instrText xml:space="preserve"> NOTEREF _Ref179469409 \f \h </w:instrText>
            </w:r>
            <w:r w:rsidR="009D7DEF">
              <w:rPr>
                <w:rFonts w:asciiTheme="minorHAnsi" w:hAnsiTheme="minorHAnsi" w:cstheme="minorHAnsi"/>
                <w:b/>
                <w:color w:val="000000" w:themeColor="text1"/>
                <w:vertAlign w:val="superscript"/>
                <w:lang w:val="et-EE"/>
              </w:rPr>
            </w:r>
            <w:r w:rsidR="009D7DEF">
              <w:rPr>
                <w:rFonts w:asciiTheme="minorHAnsi" w:hAnsiTheme="minorHAnsi" w:cstheme="minorHAnsi"/>
                <w:b/>
                <w:color w:val="000000" w:themeColor="text1"/>
                <w:vertAlign w:val="superscript"/>
                <w:lang w:val="et-EE"/>
              </w:rPr>
              <w:fldChar w:fldCharType="separate"/>
            </w:r>
            <w:r w:rsidR="009D7DEF" w:rsidRPr="00CE1A01">
              <w:rPr>
                <w:rStyle w:val="FootnoteReference"/>
              </w:rPr>
              <w:t>4</w:t>
            </w:r>
            <w:r w:rsidR="009D7DEF">
              <w:rPr>
                <w:rFonts w:asciiTheme="minorHAnsi" w:hAnsiTheme="minorHAnsi" w:cstheme="minorHAnsi"/>
                <w:b/>
                <w:color w:val="000000" w:themeColor="text1"/>
                <w:vertAlign w:val="superscript"/>
                <w:lang w:val="et-EE"/>
              </w:rPr>
              <w:fldChar w:fldCharType="end"/>
            </w:r>
            <w:r w:rsidRPr="00054DBB">
              <w:rPr>
                <w:rFonts w:asciiTheme="minorHAnsi" w:hAnsiTheme="minorHAnsi" w:cstheme="minorHAnsi"/>
                <w:b/>
                <w:color w:val="000000" w:themeColor="text1"/>
                <w:lang w:val="et-EE"/>
              </w:rPr>
              <w:t xml:space="preserve"> tõstmine</w:t>
            </w:r>
            <w:r w:rsidR="00226554" w:rsidRPr="00054DBB">
              <w:rPr>
                <w:rFonts w:asciiTheme="minorHAnsi" w:hAnsiTheme="minorHAnsi" w:cstheme="minorHAnsi"/>
                <w:b/>
                <w:color w:val="000000" w:themeColor="text1"/>
                <w:lang w:val="et-EE"/>
              </w:rPr>
              <w:t>.</w:t>
            </w:r>
          </w:p>
          <w:p w14:paraId="39A81401" w14:textId="7208C25B" w:rsidR="005A55EA" w:rsidRPr="00054DBB" w:rsidRDefault="005A55EA" w:rsidP="00405378">
            <w:pPr>
              <w:pStyle w:val="ListParagraph"/>
              <w:numPr>
                <w:ilvl w:val="0"/>
                <w:numId w:val="27"/>
              </w:numPr>
              <w:tabs>
                <w:tab w:val="left" w:pos="460"/>
              </w:tabs>
              <w:ind w:left="464" w:right="413" w:hanging="284"/>
              <w:rPr>
                <w:rFonts w:asciiTheme="minorHAnsi" w:hAnsiTheme="minorHAnsi" w:cstheme="minorHAnsi"/>
                <w:color w:val="000000" w:themeColor="text1"/>
                <w:lang w:val="et-EE"/>
              </w:rPr>
            </w:pPr>
            <w:r w:rsidRPr="00054DBB">
              <w:rPr>
                <w:rFonts w:asciiTheme="minorHAnsi" w:hAnsiTheme="minorHAnsi" w:cstheme="minorHAnsi"/>
                <w:b/>
                <w:color w:val="000000" w:themeColor="text1"/>
                <w:lang w:val="et-EE"/>
              </w:rPr>
              <w:t>Loodus- ja kultuuripärandi säilitamine, arendamine ja esitlemine</w:t>
            </w:r>
            <w:r w:rsidRPr="00054DBB">
              <w:rPr>
                <w:rFonts w:asciiTheme="minorHAnsi" w:hAnsiTheme="minorHAnsi" w:cstheme="minorHAnsi"/>
                <w:color w:val="000000" w:themeColor="text1"/>
                <w:lang w:val="et-EE"/>
              </w:rPr>
              <w:t xml:space="preserve"> (sh objektide konserveerimine, taastamine, eksponeerimine jms)</w:t>
            </w:r>
            <w:r w:rsidR="00226554" w:rsidRPr="00054DBB">
              <w:rPr>
                <w:rFonts w:asciiTheme="minorHAnsi" w:hAnsiTheme="minorHAnsi" w:cstheme="minorHAnsi"/>
                <w:color w:val="000000" w:themeColor="text1"/>
                <w:lang w:val="et-EE"/>
              </w:rPr>
              <w:t>.</w:t>
            </w:r>
          </w:p>
          <w:p w14:paraId="67508BF1" w14:textId="5515182A" w:rsidR="00F127A6" w:rsidRPr="00054DBB" w:rsidRDefault="005A55EA" w:rsidP="00405378">
            <w:pPr>
              <w:pStyle w:val="ListParagraph"/>
              <w:numPr>
                <w:ilvl w:val="0"/>
                <w:numId w:val="27"/>
              </w:numPr>
              <w:tabs>
                <w:tab w:val="left" w:pos="460"/>
              </w:tabs>
              <w:ind w:left="464" w:right="410" w:hanging="284"/>
              <w:rPr>
                <w:rFonts w:asciiTheme="minorHAnsi" w:hAnsiTheme="minorHAnsi" w:cstheme="minorHAnsi"/>
                <w:color w:val="000000" w:themeColor="text1"/>
                <w:lang w:val="et-EE"/>
              </w:rPr>
            </w:pPr>
            <w:r w:rsidRPr="00054DBB">
              <w:rPr>
                <w:rFonts w:asciiTheme="minorHAnsi" w:hAnsiTheme="minorHAnsi" w:cstheme="minorHAnsi"/>
                <w:b/>
                <w:color w:val="000000" w:themeColor="text1"/>
                <w:lang w:val="et-EE"/>
              </w:rPr>
              <w:t>Mainekujundusprojektide tegemine</w:t>
            </w:r>
            <w:r w:rsidRPr="00054DBB">
              <w:rPr>
                <w:rFonts w:asciiTheme="minorHAnsi" w:hAnsiTheme="minorHAnsi" w:cstheme="minorHAnsi"/>
                <w:color w:val="000000" w:themeColor="text1"/>
                <w:lang w:val="et-EE"/>
              </w:rPr>
              <w:t xml:space="preserve"> (sh piirkonna eripära tutvustavate sündmuste korraldamine jms)</w:t>
            </w:r>
            <w:r w:rsidR="00226554" w:rsidRPr="00054DBB">
              <w:rPr>
                <w:rFonts w:asciiTheme="minorHAnsi" w:hAnsiTheme="minorHAnsi" w:cstheme="minorHAnsi"/>
                <w:color w:val="000000" w:themeColor="text1"/>
                <w:lang w:val="et-EE"/>
              </w:rPr>
              <w:t>.</w:t>
            </w:r>
          </w:p>
        </w:tc>
      </w:tr>
      <w:tr w:rsidR="005A55EA" w:rsidRPr="00054DBB" w14:paraId="21EBD84D" w14:textId="77777777" w:rsidTr="00054DBB">
        <w:tc>
          <w:tcPr>
            <w:tcW w:w="2110" w:type="dxa"/>
          </w:tcPr>
          <w:p w14:paraId="7A1E09DF" w14:textId="63A746E7" w:rsidR="005A55EA" w:rsidRPr="00054DBB" w:rsidRDefault="005A55EA" w:rsidP="00446294">
            <w:pPr>
              <w:rPr>
                <w:rFonts w:asciiTheme="minorHAnsi" w:hAnsiTheme="minorHAnsi" w:cstheme="minorHAnsi"/>
                <w:lang w:val="sv-FI"/>
              </w:rPr>
            </w:pPr>
            <w:r w:rsidRPr="00054DBB">
              <w:rPr>
                <w:rFonts w:asciiTheme="minorHAnsi" w:hAnsiTheme="minorHAnsi" w:cstheme="minorHAnsi"/>
                <w:lang w:val="sv-FI"/>
              </w:rPr>
              <w:t>Mittetoetatavad tegevusvaldkonnad</w:t>
            </w:r>
          </w:p>
        </w:tc>
        <w:tc>
          <w:tcPr>
            <w:tcW w:w="6420" w:type="dxa"/>
          </w:tcPr>
          <w:p w14:paraId="5C2E677A" w14:textId="254CEDE2" w:rsidR="00EE4279" w:rsidRPr="00054DBB" w:rsidRDefault="00EE4279" w:rsidP="00405378">
            <w:pPr>
              <w:pStyle w:val="ListParagraph"/>
              <w:numPr>
                <w:ilvl w:val="0"/>
                <w:numId w:val="27"/>
              </w:numPr>
              <w:tabs>
                <w:tab w:val="left" w:pos="460"/>
              </w:tabs>
              <w:ind w:left="464" w:right="410" w:hanging="284"/>
              <w:rPr>
                <w:rFonts w:asciiTheme="minorHAnsi" w:hAnsiTheme="minorHAnsi" w:cstheme="minorHAnsi"/>
                <w:bCs/>
                <w:i/>
                <w:lang w:val="sv-FI"/>
              </w:rPr>
            </w:pPr>
            <w:r w:rsidRPr="00054DBB">
              <w:rPr>
                <w:rFonts w:asciiTheme="minorHAnsi" w:hAnsiTheme="minorHAnsi" w:cstheme="minorHAnsi"/>
                <w:b/>
                <w:bCs/>
                <w:color w:val="000000"/>
              </w:rPr>
              <w:t>Kalandusega seotud tegevused</w:t>
            </w:r>
            <w:r w:rsidRPr="00054DBB">
              <w:rPr>
                <w:rFonts w:asciiTheme="minorHAnsi" w:hAnsiTheme="minorHAnsi" w:cstheme="minorHAnsi"/>
                <w:color w:val="000000"/>
              </w:rPr>
              <w:t xml:space="preserve"> (Läänemaa Rannakalanduse Seltsi poolt toetatavad tegevused)</w:t>
            </w:r>
            <w:r w:rsidR="00226554" w:rsidRPr="00054DBB">
              <w:rPr>
                <w:rFonts w:asciiTheme="minorHAnsi" w:hAnsiTheme="minorHAnsi" w:cstheme="minorHAnsi"/>
                <w:color w:val="000000"/>
              </w:rPr>
              <w:t>.</w:t>
            </w:r>
          </w:p>
          <w:p w14:paraId="6D6DA1FA" w14:textId="26F140B8" w:rsidR="005A55EA" w:rsidRPr="00054DBB" w:rsidRDefault="00EF1C99" w:rsidP="00405378">
            <w:pPr>
              <w:pStyle w:val="NormalWeb"/>
              <w:numPr>
                <w:ilvl w:val="0"/>
                <w:numId w:val="27"/>
              </w:numPr>
              <w:shd w:val="clear" w:color="auto" w:fill="FFFFFF"/>
              <w:spacing w:before="0" w:beforeAutospacing="0" w:after="0" w:afterAutospacing="0"/>
              <w:ind w:left="464" w:hanging="284"/>
              <w:rPr>
                <w:rFonts w:asciiTheme="minorHAnsi" w:hAnsiTheme="minorHAnsi" w:cstheme="minorHAnsi"/>
                <w:b/>
                <w:color w:val="000000" w:themeColor="text1"/>
                <w:lang w:val="et-EE"/>
              </w:rPr>
            </w:pPr>
            <w:r w:rsidRPr="00054DBB">
              <w:rPr>
                <w:rFonts w:asciiTheme="minorHAnsi" w:hAnsiTheme="minorHAnsi" w:cstheme="minorHAnsi"/>
                <w:b/>
                <w:color w:val="000000" w:themeColor="text1"/>
                <w:lang w:val="et-EE"/>
              </w:rPr>
              <w:t>KOV</w:t>
            </w:r>
            <w:r w:rsidRPr="00054DBB">
              <w:rPr>
                <w:rStyle w:val="apple-converted-space"/>
                <w:rFonts w:asciiTheme="minorHAnsi" w:eastAsiaTheme="majorEastAsia" w:hAnsiTheme="minorHAnsi" w:cstheme="minorHAnsi"/>
                <w:color w:val="212121"/>
                <w:lang w:val="et-EE"/>
              </w:rPr>
              <w:t> </w:t>
            </w:r>
            <w:r w:rsidRPr="00054DBB">
              <w:rPr>
                <w:rFonts w:asciiTheme="minorHAnsi" w:hAnsiTheme="minorHAnsi" w:cstheme="minorHAnsi"/>
                <w:b/>
                <w:bCs/>
                <w:color w:val="202020"/>
                <w:shd w:val="clear" w:color="auto" w:fill="FFFFFF"/>
                <w:lang w:val="et-EE"/>
              </w:rPr>
              <w:t>ülesannete</w:t>
            </w:r>
            <w:r w:rsidRPr="00054DBB">
              <w:rPr>
                <w:rFonts w:asciiTheme="minorHAnsi" w:hAnsiTheme="minorHAnsi" w:cstheme="minorHAnsi"/>
                <w:color w:val="202020"/>
                <w:shd w:val="clear" w:color="auto" w:fill="FFFFFF"/>
                <w:lang w:val="et-EE"/>
              </w:rPr>
              <w:t xml:space="preserve"> asendamiseks tehtavad tegevused</w:t>
            </w:r>
            <w:r w:rsidRPr="00054DBB">
              <w:rPr>
                <w:rStyle w:val="apple-converted-space"/>
                <w:rFonts w:asciiTheme="minorHAnsi" w:eastAsiaTheme="majorEastAsia" w:hAnsiTheme="minorHAnsi" w:cstheme="minorHAnsi"/>
                <w:color w:val="202020"/>
                <w:shd w:val="clear" w:color="auto" w:fill="FFFFFF"/>
                <w:lang w:val="et-EE"/>
              </w:rPr>
              <w:t> </w:t>
            </w:r>
            <w:r w:rsidR="00A44C00" w:rsidRPr="00054DBB">
              <w:rPr>
                <w:rFonts w:asciiTheme="minorHAnsi" w:hAnsiTheme="minorHAnsi" w:cstheme="minorHAnsi"/>
                <w:color w:val="000000"/>
              </w:rPr>
              <w:t>v.a tegevused</w:t>
            </w:r>
            <w:r w:rsidRPr="00054DBB">
              <w:rPr>
                <w:rFonts w:asciiTheme="minorHAnsi" w:hAnsiTheme="minorHAnsi" w:cstheme="minorHAnsi"/>
                <w:color w:val="000000"/>
              </w:rPr>
              <w:t xml:space="preserve">, </w:t>
            </w:r>
            <w:r w:rsidR="00A44C00" w:rsidRPr="00054DBB">
              <w:rPr>
                <w:rFonts w:asciiTheme="minorHAnsi" w:hAnsiTheme="minorHAnsi" w:cstheme="minorHAnsi"/>
                <w:color w:val="202020"/>
                <w:shd w:val="clear" w:color="auto" w:fill="FFFFFF"/>
              </w:rPr>
              <w:t>mis lisavad uuenduslikku väärtust või elemente.</w:t>
            </w:r>
          </w:p>
        </w:tc>
      </w:tr>
      <w:tr w:rsidR="009547E9" w:rsidRPr="00054DBB" w14:paraId="56843881" w14:textId="77777777" w:rsidTr="00054DBB">
        <w:tc>
          <w:tcPr>
            <w:tcW w:w="2110" w:type="dxa"/>
          </w:tcPr>
          <w:p w14:paraId="3F27A187" w14:textId="5F71F0EC" w:rsidR="009547E9" w:rsidRPr="00054DBB" w:rsidRDefault="00F127A6" w:rsidP="00446294">
            <w:pPr>
              <w:rPr>
                <w:rFonts w:asciiTheme="minorHAnsi" w:hAnsiTheme="minorHAnsi" w:cstheme="minorHAnsi"/>
                <w:lang w:val="sv-FI"/>
              </w:rPr>
            </w:pPr>
            <w:r w:rsidRPr="00054DBB">
              <w:rPr>
                <w:rFonts w:asciiTheme="minorHAnsi" w:hAnsiTheme="minorHAnsi" w:cstheme="minorHAnsi"/>
                <w:lang w:val="sv-FI"/>
              </w:rPr>
              <w:t xml:space="preserve">Abikõlblikud </w:t>
            </w:r>
            <w:r w:rsidR="00EE4279" w:rsidRPr="00054DBB">
              <w:rPr>
                <w:rFonts w:asciiTheme="minorHAnsi" w:hAnsiTheme="minorHAnsi" w:cstheme="minorHAnsi"/>
                <w:lang w:val="sv-FI"/>
              </w:rPr>
              <w:t>kulud</w:t>
            </w:r>
          </w:p>
        </w:tc>
        <w:tc>
          <w:tcPr>
            <w:tcW w:w="6420" w:type="dxa"/>
          </w:tcPr>
          <w:p w14:paraId="20E7E44F" w14:textId="5361F09E" w:rsidR="00886F53" w:rsidRPr="00054DBB" w:rsidRDefault="00886F53"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b/>
                <w:bCs/>
                <w:lang w:val="et-EE"/>
              </w:rPr>
              <w:t>Investeeringud</w:t>
            </w:r>
            <w:r w:rsidRPr="00054DBB">
              <w:rPr>
                <w:rFonts w:asciiTheme="minorHAnsi" w:hAnsiTheme="minorHAnsi" w:cstheme="minorHAnsi"/>
                <w:lang w:val="et-EE"/>
              </w:rPr>
              <w:t xml:space="preserve"> materiaalsesse või immateriaalsesse varasse (taristusse, hoonetesse, seadmetesse, tarkvarasse jne), sh taastuvenergia lahendustesse </w:t>
            </w:r>
            <w:r w:rsidR="00D80A87" w:rsidRPr="00054DBB">
              <w:rPr>
                <w:rFonts w:asciiTheme="minorHAnsi" w:hAnsiTheme="minorHAnsi" w:cstheme="minorHAnsi"/>
                <w:lang w:val="et-EE"/>
              </w:rPr>
              <w:t>taotleja</w:t>
            </w:r>
            <w:r w:rsidRPr="00054DBB">
              <w:rPr>
                <w:rFonts w:asciiTheme="minorHAnsi" w:hAnsiTheme="minorHAnsi" w:cstheme="minorHAnsi"/>
                <w:lang w:val="et-EE"/>
              </w:rPr>
              <w:t xml:space="preserve"> </w:t>
            </w:r>
            <w:r w:rsidR="000C2BBC" w:rsidRPr="00054DBB">
              <w:rPr>
                <w:rFonts w:asciiTheme="minorHAnsi" w:hAnsiTheme="minorHAnsi" w:cstheme="minorHAnsi"/>
                <w:lang w:val="et-EE"/>
              </w:rPr>
              <w:t xml:space="preserve">enda </w:t>
            </w:r>
            <w:r w:rsidRPr="00054DBB">
              <w:rPr>
                <w:rFonts w:asciiTheme="minorHAnsi" w:hAnsiTheme="minorHAnsi" w:cstheme="minorHAnsi"/>
                <w:lang w:val="et-EE"/>
              </w:rPr>
              <w:t>tarbeks</w:t>
            </w:r>
            <w:r w:rsidR="00226554" w:rsidRPr="00054DBB">
              <w:rPr>
                <w:rFonts w:asciiTheme="minorHAnsi" w:hAnsiTheme="minorHAnsi" w:cstheme="minorHAnsi"/>
                <w:lang w:val="et-EE"/>
              </w:rPr>
              <w:t>.</w:t>
            </w:r>
          </w:p>
          <w:p w14:paraId="7B2E6178" w14:textId="45CEDD89" w:rsidR="00886F53" w:rsidRPr="00054DBB" w:rsidRDefault="00886F53" w:rsidP="00405378">
            <w:pPr>
              <w:pStyle w:val="ListParagraph"/>
              <w:numPr>
                <w:ilvl w:val="0"/>
                <w:numId w:val="30"/>
              </w:numPr>
              <w:ind w:left="466" w:hanging="284"/>
              <w:rPr>
                <w:rFonts w:asciiTheme="minorHAnsi" w:hAnsiTheme="minorHAnsi" w:cstheme="minorHAnsi"/>
                <w:lang w:val="et-EE"/>
              </w:rPr>
            </w:pPr>
            <w:r w:rsidRPr="00054DBB">
              <w:rPr>
                <w:rFonts w:asciiTheme="minorHAnsi" w:hAnsiTheme="minorHAnsi" w:cstheme="minorHAnsi"/>
                <w:lang w:val="et-EE"/>
              </w:rPr>
              <w:t xml:space="preserve">Investeeringuga otseselt seotud </w:t>
            </w:r>
            <w:r w:rsidR="00EE4279" w:rsidRPr="00054DBB">
              <w:rPr>
                <w:rFonts w:asciiTheme="minorHAnsi" w:hAnsiTheme="minorHAnsi" w:cstheme="minorHAnsi"/>
                <w:lang w:val="et-EE"/>
              </w:rPr>
              <w:t>tööde ja teenuste kulud</w:t>
            </w:r>
            <w:r w:rsidRPr="00054DBB">
              <w:rPr>
                <w:rFonts w:asciiTheme="minorHAnsi" w:hAnsiTheme="minorHAnsi" w:cstheme="minorHAnsi"/>
                <w:lang w:val="et-EE"/>
              </w:rPr>
              <w:t>, mis moodustavad kuni 1</w:t>
            </w:r>
            <w:r w:rsidR="00EE4279" w:rsidRPr="00054DBB">
              <w:rPr>
                <w:rFonts w:asciiTheme="minorHAnsi" w:hAnsiTheme="minorHAnsi" w:cstheme="minorHAnsi"/>
                <w:lang w:val="et-EE"/>
              </w:rPr>
              <w:t>5</w:t>
            </w:r>
            <w:r w:rsidRPr="00054DBB">
              <w:rPr>
                <w:rFonts w:asciiTheme="minorHAnsi" w:hAnsiTheme="minorHAnsi" w:cstheme="minorHAnsi"/>
                <w:lang w:val="et-EE"/>
              </w:rPr>
              <w:t>% investeeringu maksumusest</w:t>
            </w:r>
            <w:r w:rsidR="00EE4279" w:rsidRPr="00054DBB">
              <w:rPr>
                <w:rFonts w:asciiTheme="minorHAnsi" w:hAnsiTheme="minorHAnsi" w:cstheme="minorHAnsi"/>
                <w:lang w:val="et-EE"/>
              </w:rPr>
              <w:t>,</w:t>
            </w:r>
            <w:r w:rsidRPr="00054DBB">
              <w:rPr>
                <w:rFonts w:asciiTheme="minorHAnsi" w:hAnsiTheme="minorHAnsi" w:cstheme="minorHAnsi"/>
                <w:lang w:val="et-EE"/>
              </w:rPr>
              <w:t xml:space="preserve"> sh: </w:t>
            </w:r>
          </w:p>
          <w:p w14:paraId="16CA50AF" w14:textId="381C138B" w:rsidR="00EE4279" w:rsidRPr="00054DBB" w:rsidRDefault="00EE4279" w:rsidP="00405378">
            <w:pPr>
              <w:pStyle w:val="ListParagraph"/>
              <w:numPr>
                <w:ilvl w:val="0"/>
                <w:numId w:val="41"/>
              </w:numPr>
              <w:ind w:hanging="256"/>
              <w:rPr>
                <w:rFonts w:asciiTheme="minorHAnsi" w:hAnsiTheme="minorHAnsi" w:cstheme="minorHAnsi"/>
                <w:color w:val="000000"/>
              </w:rPr>
            </w:pPr>
            <w:r w:rsidRPr="00054DBB">
              <w:rPr>
                <w:rFonts w:asciiTheme="minorHAnsi" w:hAnsiTheme="minorHAnsi" w:cstheme="minorHAnsi"/>
                <w:color w:val="202020"/>
              </w:rPr>
              <w:t xml:space="preserve">ehitamisega seotud </w:t>
            </w:r>
            <w:r w:rsidRPr="00054DBB">
              <w:rPr>
                <w:rFonts w:asciiTheme="minorHAnsi" w:hAnsiTheme="minorHAnsi" w:cstheme="minorHAnsi"/>
                <w:b/>
                <w:bCs/>
                <w:color w:val="202020"/>
              </w:rPr>
              <w:t>ettevalmistavate tööde</w:t>
            </w:r>
            <w:r w:rsidRPr="00054DBB">
              <w:rPr>
                <w:rFonts w:asciiTheme="minorHAnsi" w:hAnsiTheme="minorHAnsi" w:cstheme="minorHAnsi"/>
                <w:color w:val="202020"/>
              </w:rPr>
              <w:t xml:space="preserve"> </w:t>
            </w:r>
            <w:r w:rsidRPr="00054DBB">
              <w:rPr>
                <w:rFonts w:asciiTheme="minorHAnsi" w:hAnsiTheme="minorHAnsi" w:cstheme="minorHAnsi"/>
                <w:b/>
                <w:bCs/>
                <w:color w:val="202020"/>
              </w:rPr>
              <w:t>kulud</w:t>
            </w:r>
            <w:r w:rsidRPr="00054DBB">
              <w:rPr>
                <w:rFonts w:asciiTheme="minorHAnsi" w:hAnsiTheme="minorHAnsi" w:cstheme="minorHAnsi"/>
                <w:color w:val="202020"/>
              </w:rPr>
              <w:t>,</w:t>
            </w:r>
            <w:r w:rsidRPr="00054DBB">
              <w:rPr>
                <w:rFonts w:asciiTheme="minorHAnsi" w:hAnsiTheme="minorHAnsi" w:cstheme="minorHAnsi"/>
                <w:color w:val="202020"/>
                <w:shd w:val="clear" w:color="auto" w:fill="FFFFFF"/>
              </w:rPr>
              <w:t xml:space="preserve"> sh keskkonnamõju hindamise, energiaauditi, teostatavusuuringu, projekteerimistöö ning projekteerimiseks vajaliku ehitusgeoloogilise ja geodeetilise uurimistöö kulud;</w:t>
            </w:r>
          </w:p>
          <w:p w14:paraId="6170EA8B" w14:textId="4DACE661" w:rsidR="00886F53" w:rsidRPr="00054DBB" w:rsidRDefault="00EE4279"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color w:val="000000"/>
              </w:rPr>
              <w:lastRenderedPageBreak/>
              <w:t>omanikujärelevalve ja muinsuskaitselise järelevalve kulud;</w:t>
            </w:r>
          </w:p>
          <w:p w14:paraId="43E2C324" w14:textId="60641431" w:rsidR="00886F53" w:rsidRPr="00054DBB" w:rsidRDefault="00886F53"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lang w:val="et-EE"/>
              </w:rPr>
              <w:t>koolitus</w:t>
            </w:r>
            <w:r w:rsidR="00EE4279" w:rsidRPr="00054DBB">
              <w:rPr>
                <w:rFonts w:asciiTheme="minorHAnsi" w:hAnsiTheme="minorHAnsi" w:cstheme="minorHAnsi"/>
                <w:lang w:val="et-EE"/>
              </w:rPr>
              <w:t>kulud;</w:t>
            </w:r>
          </w:p>
          <w:p w14:paraId="6D652473" w14:textId="5BD13FBF" w:rsidR="00886F53" w:rsidRPr="00054DBB" w:rsidRDefault="00886F53" w:rsidP="00405378">
            <w:pPr>
              <w:pStyle w:val="ListParagraph"/>
              <w:numPr>
                <w:ilvl w:val="0"/>
                <w:numId w:val="41"/>
              </w:numPr>
              <w:ind w:hanging="256"/>
              <w:rPr>
                <w:rFonts w:asciiTheme="minorHAnsi" w:hAnsiTheme="minorHAnsi" w:cstheme="minorHAnsi"/>
                <w:lang w:val="et-EE"/>
              </w:rPr>
            </w:pPr>
            <w:r w:rsidRPr="00054DBB">
              <w:rPr>
                <w:rFonts w:asciiTheme="minorHAnsi" w:hAnsiTheme="minorHAnsi" w:cstheme="minorHAnsi"/>
                <w:lang w:val="et-EE"/>
              </w:rPr>
              <w:t>turundustegevus</w:t>
            </w:r>
            <w:r w:rsidR="00EE4279" w:rsidRPr="00054DBB">
              <w:rPr>
                <w:rFonts w:asciiTheme="minorHAnsi" w:hAnsiTheme="minorHAnsi" w:cstheme="minorHAnsi"/>
                <w:lang w:val="et-EE"/>
              </w:rPr>
              <w:t>e, sh turu-uuringu läbiviimise kulud.</w:t>
            </w:r>
          </w:p>
          <w:p w14:paraId="3D808D0D" w14:textId="378851AC" w:rsidR="00DC6E6D" w:rsidRPr="00054DBB" w:rsidRDefault="00886F53" w:rsidP="00405378">
            <w:pPr>
              <w:pStyle w:val="ListParagraph"/>
              <w:numPr>
                <w:ilvl w:val="0"/>
                <w:numId w:val="30"/>
              </w:numPr>
              <w:ind w:left="470" w:hanging="284"/>
              <w:rPr>
                <w:rFonts w:asciiTheme="minorHAnsi" w:hAnsiTheme="minorHAnsi" w:cstheme="minorHAnsi"/>
                <w:lang w:val="et-EE"/>
              </w:rPr>
            </w:pPr>
            <w:r w:rsidRPr="00054DBB">
              <w:rPr>
                <w:rFonts w:asciiTheme="minorHAnsi" w:hAnsiTheme="minorHAnsi" w:cstheme="minorHAnsi"/>
                <w:b/>
                <w:bCs/>
                <w:lang w:val="et-EE"/>
              </w:rPr>
              <w:t>Ühistegevuse</w:t>
            </w:r>
            <w:r w:rsidR="008E1741">
              <w:rPr>
                <w:rFonts w:asciiTheme="minorHAnsi" w:hAnsiTheme="minorHAnsi" w:cstheme="minorHAnsi"/>
                <w:b/>
                <w:bCs/>
                <w:lang w:val="et-EE"/>
              </w:rPr>
              <w:fldChar w:fldCharType="begin"/>
            </w:r>
            <w:r w:rsidR="008E1741">
              <w:rPr>
                <w:rFonts w:asciiTheme="minorHAnsi" w:hAnsiTheme="minorHAnsi" w:cstheme="minorHAnsi"/>
                <w:b/>
                <w:bCs/>
                <w:lang w:val="et-EE"/>
              </w:rPr>
              <w:instrText xml:space="preserve"> NOTEREF _Ref179470014 \f \h </w:instrText>
            </w:r>
            <w:r w:rsidR="008E1741">
              <w:rPr>
                <w:rFonts w:asciiTheme="minorHAnsi" w:hAnsiTheme="minorHAnsi" w:cstheme="minorHAnsi"/>
                <w:b/>
                <w:bCs/>
                <w:lang w:val="et-EE"/>
              </w:rPr>
            </w:r>
            <w:r w:rsidR="008E1741">
              <w:rPr>
                <w:rFonts w:asciiTheme="minorHAnsi" w:hAnsiTheme="minorHAnsi" w:cstheme="minorHAnsi"/>
                <w:b/>
                <w:bCs/>
                <w:lang w:val="et-EE"/>
              </w:rPr>
              <w:fldChar w:fldCharType="separate"/>
            </w:r>
            <w:r w:rsidR="008E1741" w:rsidRPr="008E1741">
              <w:rPr>
                <w:rStyle w:val="FootnoteReference"/>
              </w:rPr>
              <w:t>9</w:t>
            </w:r>
            <w:r w:rsidR="008E1741">
              <w:rPr>
                <w:rFonts w:asciiTheme="minorHAnsi" w:hAnsiTheme="minorHAnsi" w:cstheme="minorHAnsi"/>
                <w:b/>
                <w:bCs/>
                <w:lang w:val="et-EE"/>
              </w:rPr>
              <w:fldChar w:fldCharType="end"/>
            </w:r>
            <w:r w:rsidR="0067311E" w:rsidRPr="00054DBB">
              <w:rPr>
                <w:rFonts w:asciiTheme="minorHAnsi" w:hAnsiTheme="minorHAnsi" w:cstheme="minorHAnsi"/>
                <w:b/>
                <w:bCs/>
                <w:lang w:val="et-EE"/>
              </w:rPr>
              <w:t xml:space="preserve"> </w:t>
            </w:r>
            <w:r w:rsidRPr="00054DBB">
              <w:rPr>
                <w:rFonts w:asciiTheme="minorHAnsi" w:hAnsiTheme="minorHAnsi" w:cstheme="minorHAnsi"/>
                <w:lang w:val="et-EE"/>
              </w:rPr>
              <w:t>raames elluviidavad mitte-investeeringu</w:t>
            </w:r>
            <w:r w:rsidR="00EE4279" w:rsidRPr="00054DBB">
              <w:rPr>
                <w:rFonts w:asciiTheme="minorHAnsi" w:hAnsiTheme="minorHAnsi" w:cstheme="minorHAnsi"/>
                <w:lang w:val="et-EE"/>
              </w:rPr>
              <w:t>te, sh</w:t>
            </w:r>
            <w:r w:rsidRPr="00054DBB">
              <w:rPr>
                <w:rFonts w:asciiTheme="minorHAnsi" w:hAnsiTheme="minorHAnsi" w:cstheme="minorHAnsi"/>
                <w:lang w:val="et-EE"/>
              </w:rPr>
              <w:t xml:space="preserve"> koolitustegevus</w:t>
            </w:r>
            <w:r w:rsidR="00EE4279" w:rsidRPr="00054DBB">
              <w:rPr>
                <w:rFonts w:asciiTheme="minorHAnsi" w:hAnsiTheme="minorHAnsi" w:cstheme="minorHAnsi"/>
                <w:lang w:val="et-EE"/>
              </w:rPr>
              <w:t>e</w:t>
            </w:r>
            <w:r w:rsidRPr="00054DBB">
              <w:rPr>
                <w:rFonts w:asciiTheme="minorHAnsi" w:hAnsiTheme="minorHAnsi" w:cstheme="minorHAnsi"/>
                <w:lang w:val="et-EE"/>
              </w:rPr>
              <w:t>, turundus</w:t>
            </w:r>
            <w:r w:rsidR="00EE4279" w:rsidRPr="00054DBB">
              <w:rPr>
                <w:rFonts w:asciiTheme="minorHAnsi" w:hAnsiTheme="minorHAnsi" w:cstheme="minorHAnsi"/>
                <w:lang w:val="et-EE"/>
              </w:rPr>
              <w:t>e</w:t>
            </w:r>
            <w:r w:rsidRPr="00054DBB">
              <w:rPr>
                <w:rFonts w:asciiTheme="minorHAnsi" w:hAnsiTheme="minorHAnsi" w:cstheme="minorHAnsi"/>
                <w:lang w:val="et-EE"/>
              </w:rPr>
              <w:t>, sündmuste korraldami</w:t>
            </w:r>
            <w:r w:rsidR="00EE4279" w:rsidRPr="00054DBB">
              <w:rPr>
                <w:rFonts w:asciiTheme="minorHAnsi" w:hAnsiTheme="minorHAnsi" w:cstheme="minorHAnsi"/>
                <w:lang w:val="et-EE"/>
              </w:rPr>
              <w:t>s</w:t>
            </w:r>
            <w:r w:rsidRPr="00054DBB">
              <w:rPr>
                <w:rFonts w:asciiTheme="minorHAnsi" w:hAnsiTheme="minorHAnsi" w:cstheme="minorHAnsi"/>
                <w:lang w:val="et-EE"/>
              </w:rPr>
              <w:t>e</w:t>
            </w:r>
            <w:r w:rsidR="00EE4279" w:rsidRPr="00054DBB">
              <w:rPr>
                <w:rFonts w:asciiTheme="minorHAnsi" w:hAnsiTheme="minorHAnsi" w:cstheme="minorHAnsi"/>
                <w:lang w:val="et-EE"/>
              </w:rPr>
              <w:t xml:space="preserve"> ja</w:t>
            </w:r>
            <w:r w:rsidRPr="00054DBB">
              <w:rPr>
                <w:rFonts w:asciiTheme="minorHAnsi" w:hAnsiTheme="minorHAnsi" w:cstheme="minorHAnsi"/>
                <w:lang w:val="et-EE"/>
              </w:rPr>
              <w:t xml:space="preserve"> projektijuhtimi</w:t>
            </w:r>
            <w:r w:rsidR="00EE4279" w:rsidRPr="00054DBB">
              <w:rPr>
                <w:rFonts w:asciiTheme="minorHAnsi" w:hAnsiTheme="minorHAnsi" w:cstheme="minorHAnsi"/>
                <w:lang w:val="et-EE"/>
              </w:rPr>
              <w:t>se kulud.</w:t>
            </w:r>
          </w:p>
          <w:p w14:paraId="6E6C945A" w14:textId="1D968845" w:rsidR="00EE4279" w:rsidRPr="00054DBB" w:rsidRDefault="00EE4279" w:rsidP="00405378">
            <w:pPr>
              <w:pStyle w:val="ListParagraph"/>
              <w:numPr>
                <w:ilvl w:val="0"/>
                <w:numId w:val="30"/>
              </w:numPr>
              <w:ind w:left="470" w:hanging="284"/>
              <w:rPr>
                <w:rFonts w:asciiTheme="minorHAnsi" w:hAnsiTheme="minorHAnsi" w:cstheme="minorHAnsi"/>
                <w:lang w:val="et-EE"/>
              </w:rPr>
            </w:pPr>
            <w:r w:rsidRPr="00054DBB">
              <w:rPr>
                <w:rFonts w:asciiTheme="minorHAnsi" w:hAnsiTheme="minorHAnsi" w:cstheme="minorHAnsi"/>
                <w:b/>
                <w:bCs/>
                <w:color w:val="000000"/>
              </w:rPr>
              <w:t>Ühistegevusega otseselt seotud investeeringud</w:t>
            </w:r>
            <w:r w:rsidRPr="00054DBB">
              <w:rPr>
                <w:rFonts w:asciiTheme="minorHAnsi" w:hAnsiTheme="minorHAnsi" w:cstheme="minorHAnsi"/>
                <w:color w:val="000000"/>
              </w:rPr>
              <w:t xml:space="preserve"> materiaalsesse või immateriaalsesse varasse, mis moodustavad kuni 15% ühistegevuse maksumusest.</w:t>
            </w:r>
          </w:p>
        </w:tc>
      </w:tr>
      <w:tr w:rsidR="009547E9" w:rsidRPr="00054DBB" w14:paraId="02487051" w14:textId="77777777" w:rsidTr="00054DBB">
        <w:trPr>
          <w:trHeight w:val="1536"/>
        </w:trPr>
        <w:tc>
          <w:tcPr>
            <w:tcW w:w="2110" w:type="dxa"/>
          </w:tcPr>
          <w:p w14:paraId="25767EA2" w14:textId="77777777" w:rsidR="00F127A6" w:rsidRPr="00054DBB" w:rsidRDefault="009547E9" w:rsidP="00446294">
            <w:pPr>
              <w:rPr>
                <w:rFonts w:asciiTheme="minorHAnsi" w:hAnsiTheme="minorHAnsi" w:cstheme="minorHAnsi"/>
                <w:lang w:val="sv-FI"/>
              </w:rPr>
            </w:pPr>
            <w:r w:rsidRPr="00054DBB">
              <w:rPr>
                <w:rFonts w:asciiTheme="minorHAnsi" w:hAnsiTheme="minorHAnsi" w:cstheme="minorHAnsi"/>
                <w:lang w:val="sv-FI"/>
              </w:rPr>
              <w:lastRenderedPageBreak/>
              <w:t>Mitte</w:t>
            </w:r>
            <w:r w:rsidR="00F127A6" w:rsidRPr="00054DBB">
              <w:rPr>
                <w:rFonts w:asciiTheme="minorHAnsi" w:hAnsiTheme="minorHAnsi" w:cstheme="minorHAnsi"/>
                <w:lang w:val="sv-FI"/>
              </w:rPr>
              <w:t>-</w:t>
            </w:r>
          </w:p>
          <w:p w14:paraId="297897CA" w14:textId="6965AD37" w:rsidR="009547E9" w:rsidRPr="00054DBB" w:rsidRDefault="00F127A6" w:rsidP="00446294">
            <w:pPr>
              <w:rPr>
                <w:rFonts w:asciiTheme="minorHAnsi" w:hAnsiTheme="minorHAnsi" w:cstheme="minorHAnsi"/>
                <w:lang w:val="et-EE"/>
              </w:rPr>
            </w:pPr>
            <w:r w:rsidRPr="00054DBB">
              <w:rPr>
                <w:rFonts w:asciiTheme="minorHAnsi" w:hAnsiTheme="minorHAnsi" w:cstheme="minorHAnsi"/>
                <w:lang w:val="sv-FI"/>
              </w:rPr>
              <w:t>abikõlblikud</w:t>
            </w:r>
            <w:r w:rsidR="009547E9" w:rsidRPr="00054DBB">
              <w:rPr>
                <w:rFonts w:asciiTheme="minorHAnsi" w:hAnsiTheme="minorHAnsi" w:cstheme="minorHAnsi"/>
                <w:lang w:val="sv-FI"/>
              </w:rPr>
              <w:t xml:space="preserve"> </w:t>
            </w:r>
            <w:r w:rsidR="00EE4279" w:rsidRPr="00054DBB">
              <w:rPr>
                <w:rFonts w:asciiTheme="minorHAnsi" w:hAnsiTheme="minorHAnsi" w:cstheme="minorHAnsi"/>
                <w:lang w:val="sv-FI"/>
              </w:rPr>
              <w:t>kulud</w:t>
            </w:r>
          </w:p>
        </w:tc>
        <w:tc>
          <w:tcPr>
            <w:tcW w:w="6420" w:type="dxa"/>
          </w:tcPr>
          <w:p w14:paraId="482581E3" w14:textId="36435A51" w:rsidR="00886F53" w:rsidRPr="00054DBB" w:rsidRDefault="00886F53"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lang w:val="et-EE"/>
              </w:rPr>
              <w:t>Projektijuhtimi</w:t>
            </w:r>
            <w:r w:rsidR="00EE4279" w:rsidRPr="00054DBB">
              <w:rPr>
                <w:rFonts w:asciiTheme="minorHAnsi" w:hAnsiTheme="minorHAnsi" w:cstheme="minorHAnsi"/>
                <w:lang w:val="et-EE"/>
              </w:rPr>
              <w:t>se kulud, v.a ühistegevuse puhul kuni 50% ühistegevuse maksmusest</w:t>
            </w:r>
            <w:r w:rsidR="00226554" w:rsidRPr="00054DBB">
              <w:rPr>
                <w:rFonts w:asciiTheme="minorHAnsi" w:hAnsiTheme="minorHAnsi" w:cstheme="minorHAnsi"/>
                <w:lang w:val="et-EE"/>
              </w:rPr>
              <w:t>.</w:t>
            </w:r>
          </w:p>
          <w:p w14:paraId="22B71C97" w14:textId="3811EA42" w:rsidR="00EE4279" w:rsidRPr="00054DBB" w:rsidRDefault="00EE4279"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lang w:val="et-EE"/>
              </w:rPr>
              <w:t>Ühistegevuse raames tehtavad püsikulu tüüpi kulud (näiteks kontoriruumi rent ja kommunaalkulud)</w:t>
            </w:r>
            <w:r w:rsidR="00226554" w:rsidRPr="00054DBB">
              <w:rPr>
                <w:rFonts w:asciiTheme="minorHAnsi" w:hAnsiTheme="minorHAnsi" w:cstheme="minorHAnsi"/>
                <w:lang w:val="et-EE"/>
              </w:rPr>
              <w:t>.</w:t>
            </w:r>
          </w:p>
          <w:p w14:paraId="61F4AF9D" w14:textId="7907CF31" w:rsidR="00886F53" w:rsidRPr="00054DBB" w:rsidRDefault="00886F53"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rPr>
              <w:t>Kinnistu ost</w:t>
            </w:r>
            <w:r w:rsidR="00EE4279" w:rsidRPr="00054DBB">
              <w:rPr>
                <w:rFonts w:asciiTheme="minorHAnsi" w:hAnsiTheme="minorHAnsi" w:cstheme="minorHAnsi"/>
              </w:rPr>
              <w:t>mise kulud</w:t>
            </w:r>
            <w:r w:rsidR="00226554" w:rsidRPr="00054DBB">
              <w:rPr>
                <w:rFonts w:asciiTheme="minorHAnsi" w:hAnsiTheme="minorHAnsi" w:cstheme="minorHAnsi"/>
              </w:rPr>
              <w:t>.</w:t>
            </w:r>
          </w:p>
          <w:p w14:paraId="03020530" w14:textId="188FD3D7" w:rsidR="00886F53" w:rsidRPr="00054DBB" w:rsidRDefault="00EE4279" w:rsidP="00405378">
            <w:pPr>
              <w:pStyle w:val="ListParagraph"/>
              <w:numPr>
                <w:ilvl w:val="0"/>
                <w:numId w:val="22"/>
              </w:numPr>
              <w:ind w:left="466" w:hanging="284"/>
              <w:rPr>
                <w:rFonts w:asciiTheme="minorHAnsi" w:hAnsiTheme="minorHAnsi" w:cstheme="minorHAnsi"/>
              </w:rPr>
            </w:pPr>
            <w:r w:rsidRPr="00054DBB">
              <w:rPr>
                <w:rFonts w:asciiTheme="minorHAnsi" w:hAnsiTheme="minorHAnsi" w:cstheme="minorHAnsi"/>
              </w:rPr>
              <w:t>Taastuvenergia</w:t>
            </w:r>
            <w:r w:rsidR="00226554" w:rsidRPr="00054DBB">
              <w:rPr>
                <w:rFonts w:asciiTheme="minorHAnsi" w:hAnsiTheme="minorHAnsi" w:cstheme="minorHAnsi"/>
              </w:rPr>
              <w:t>,</w:t>
            </w:r>
            <w:r w:rsidRPr="00054DBB">
              <w:rPr>
                <w:rFonts w:asciiTheme="minorHAnsi" w:hAnsiTheme="minorHAnsi" w:cstheme="minorHAnsi"/>
              </w:rPr>
              <w:t xml:space="preserve"> </w:t>
            </w:r>
            <w:r w:rsidRPr="00054DBB">
              <w:rPr>
                <w:rFonts w:asciiTheme="minorHAnsi" w:hAnsiTheme="minorHAnsi" w:cstheme="minorHAnsi"/>
                <w:color w:val="000000"/>
              </w:rPr>
              <w:t xml:space="preserve">sh päikese-, tuule- ja hüdroenergia kasutuselevõtmise </w:t>
            </w:r>
            <w:ins w:id="49" w:author="Liis Moor" w:date="2025-05-27T13:18:00Z">
              <w:r w:rsidR="006D02D3">
                <w:rPr>
                  <w:rFonts w:asciiTheme="minorHAnsi" w:hAnsiTheme="minorHAnsi" w:cstheme="minorHAnsi"/>
                  <w:color w:val="000000"/>
                </w:rPr>
                <w:t xml:space="preserve">ja arendamise </w:t>
              </w:r>
            </w:ins>
            <w:r w:rsidRPr="00054DBB">
              <w:rPr>
                <w:rFonts w:asciiTheme="minorHAnsi" w:hAnsiTheme="minorHAnsi" w:cstheme="minorHAnsi"/>
                <w:color w:val="000000"/>
              </w:rPr>
              <w:t>kulud</w:t>
            </w:r>
            <w:r w:rsidRPr="00054DBB" w:rsidDel="00EE4279">
              <w:rPr>
                <w:rFonts w:asciiTheme="minorHAnsi" w:hAnsiTheme="minorHAnsi" w:cstheme="minorHAnsi"/>
              </w:rPr>
              <w:t xml:space="preserve"> </w:t>
            </w:r>
            <w:r w:rsidR="00886F53" w:rsidRPr="00054DBB">
              <w:rPr>
                <w:rFonts w:asciiTheme="minorHAnsi" w:hAnsiTheme="minorHAnsi" w:cstheme="minorHAnsi"/>
              </w:rPr>
              <w:t>eraldiseisva ettevõtlusena</w:t>
            </w:r>
            <w:r w:rsidR="00FB2083" w:rsidRPr="00054DBB">
              <w:rPr>
                <w:rFonts w:asciiTheme="minorHAnsi" w:hAnsiTheme="minorHAnsi" w:cstheme="minorHAnsi"/>
              </w:rPr>
              <w:t xml:space="preserve"> tulu teenimise eesmärgil</w:t>
            </w:r>
            <w:r w:rsidR="00226554" w:rsidRPr="00054DBB">
              <w:rPr>
                <w:rFonts w:asciiTheme="minorHAnsi" w:hAnsiTheme="minorHAnsi" w:cstheme="minorHAnsi"/>
              </w:rPr>
              <w:t>.</w:t>
            </w:r>
          </w:p>
          <w:p w14:paraId="71AC83C7" w14:textId="1E50FAEF" w:rsidR="00CA4FF8" w:rsidRPr="00054DBB" w:rsidRDefault="00886F53" w:rsidP="00405378">
            <w:pPr>
              <w:pStyle w:val="NormalWeb"/>
              <w:numPr>
                <w:ilvl w:val="0"/>
                <w:numId w:val="22"/>
              </w:numPr>
              <w:shd w:val="clear" w:color="auto" w:fill="FFFFFF"/>
              <w:spacing w:before="0" w:beforeAutospacing="0" w:after="0" w:afterAutospacing="0"/>
              <w:ind w:left="466" w:hanging="284"/>
              <w:rPr>
                <w:rFonts w:asciiTheme="minorHAnsi" w:hAnsiTheme="minorHAnsi" w:cstheme="minorHAnsi"/>
                <w:lang w:val="et-EE"/>
              </w:rPr>
            </w:pPr>
            <w:r w:rsidRPr="00054DBB">
              <w:rPr>
                <w:rFonts w:asciiTheme="minorHAnsi" w:hAnsiTheme="minorHAnsi" w:cstheme="minorHAnsi"/>
              </w:rPr>
              <w:t>Kõik muud</w:t>
            </w:r>
            <w:r w:rsidRPr="00054DBB">
              <w:rPr>
                <w:rFonts w:asciiTheme="minorHAnsi" w:hAnsiTheme="minorHAnsi" w:cstheme="minorHAnsi"/>
                <w:spacing w:val="1"/>
              </w:rPr>
              <w:t xml:space="preserve"> </w:t>
            </w:r>
            <w:r w:rsidRPr="00054DBB">
              <w:rPr>
                <w:rFonts w:asciiTheme="minorHAnsi" w:hAnsiTheme="minorHAnsi" w:cstheme="minorHAnsi"/>
                <w:spacing w:val="1"/>
                <w:lang w:val="et-EE"/>
              </w:rPr>
              <w:t>LEADER</w:t>
            </w:r>
            <w:r w:rsidRPr="00054DBB">
              <w:rPr>
                <w:rFonts w:asciiTheme="minorHAnsi" w:hAnsiTheme="minorHAnsi" w:cstheme="minorHAnsi"/>
              </w:rPr>
              <w:t xml:space="preserve"> m</w:t>
            </w:r>
            <w:r w:rsidRPr="00054DBB">
              <w:rPr>
                <w:rFonts w:asciiTheme="minorHAnsi" w:hAnsiTheme="minorHAnsi" w:cstheme="minorHAnsi"/>
                <w:spacing w:val="-1"/>
              </w:rPr>
              <w:t>ää</w:t>
            </w:r>
            <w:r w:rsidRPr="00054DBB">
              <w:rPr>
                <w:rFonts w:asciiTheme="minorHAnsi" w:hAnsiTheme="minorHAnsi" w:cstheme="minorHAnsi"/>
              </w:rPr>
              <w:t>rus</w:t>
            </w:r>
            <w:r w:rsidRPr="00054DBB">
              <w:rPr>
                <w:rFonts w:asciiTheme="minorHAnsi" w:hAnsiTheme="minorHAnsi" w:cstheme="minorHAnsi"/>
                <w:spacing w:val="-1"/>
              </w:rPr>
              <w:t>e</w:t>
            </w:r>
            <w:r w:rsidRPr="00054DBB">
              <w:rPr>
                <w:rFonts w:asciiTheme="minorHAnsi" w:hAnsiTheme="minorHAnsi" w:cstheme="minorHAnsi"/>
              </w:rPr>
              <w:t xml:space="preserve">st </w:t>
            </w:r>
            <w:r w:rsidRPr="00054DBB">
              <w:rPr>
                <w:rFonts w:asciiTheme="minorHAnsi" w:hAnsiTheme="minorHAnsi" w:cstheme="minorHAnsi"/>
                <w:spacing w:val="1"/>
              </w:rPr>
              <w:t>t</w:t>
            </w:r>
            <w:r w:rsidRPr="00054DBB">
              <w:rPr>
                <w:rFonts w:asciiTheme="minorHAnsi" w:hAnsiTheme="minorHAnsi" w:cstheme="minorHAnsi"/>
              </w:rPr>
              <w:t>ule</w:t>
            </w:r>
            <w:r w:rsidRPr="00054DBB">
              <w:rPr>
                <w:rFonts w:asciiTheme="minorHAnsi" w:hAnsiTheme="minorHAnsi" w:cstheme="minorHAnsi"/>
                <w:spacing w:val="2"/>
              </w:rPr>
              <w:t>n</w:t>
            </w:r>
            <w:r w:rsidRPr="00054DBB">
              <w:rPr>
                <w:rFonts w:asciiTheme="minorHAnsi" w:hAnsiTheme="minorHAnsi" w:cstheme="minorHAnsi"/>
                <w:spacing w:val="-1"/>
              </w:rPr>
              <w:t>e</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2"/>
              </w:rPr>
              <w:t xml:space="preserve"> </w:t>
            </w:r>
            <w:r w:rsidR="00EE4279" w:rsidRPr="00054DBB">
              <w:rPr>
                <w:rFonts w:asciiTheme="minorHAnsi" w:hAnsiTheme="minorHAnsi" w:cstheme="minorHAnsi"/>
                <w:spacing w:val="-1"/>
              </w:rPr>
              <w:t>mitteabikõlblikud kulud</w:t>
            </w:r>
            <w:r w:rsidR="00226554" w:rsidRPr="00054DBB">
              <w:rPr>
                <w:rFonts w:asciiTheme="minorHAnsi" w:hAnsiTheme="minorHAnsi" w:cstheme="minorHAnsi"/>
                <w:spacing w:val="-1"/>
              </w:rPr>
              <w:t>.</w:t>
            </w:r>
          </w:p>
        </w:tc>
      </w:tr>
      <w:tr w:rsidR="009547E9" w:rsidRPr="00054DBB" w14:paraId="5C7C2FA9" w14:textId="77777777" w:rsidTr="00054DBB">
        <w:tc>
          <w:tcPr>
            <w:tcW w:w="2110" w:type="dxa"/>
          </w:tcPr>
          <w:p w14:paraId="30099331" w14:textId="77777777" w:rsidR="009547E9" w:rsidRPr="00054DBB" w:rsidRDefault="009547E9" w:rsidP="00446294">
            <w:pPr>
              <w:rPr>
                <w:rFonts w:asciiTheme="minorHAnsi" w:hAnsiTheme="minorHAnsi" w:cstheme="minorHAnsi"/>
                <w:lang w:val="et-EE"/>
              </w:rPr>
            </w:pPr>
            <w:r w:rsidRPr="00054DBB">
              <w:rPr>
                <w:rFonts w:asciiTheme="minorHAnsi" w:hAnsiTheme="minorHAnsi" w:cstheme="minorHAnsi"/>
              </w:rPr>
              <w:t>To</w:t>
            </w:r>
            <w:r w:rsidRPr="00054DBB">
              <w:rPr>
                <w:rFonts w:asciiTheme="minorHAnsi" w:hAnsiTheme="minorHAnsi" w:cstheme="minorHAnsi"/>
                <w:spacing w:val="-1"/>
              </w:rPr>
              <w:t>e</w:t>
            </w:r>
            <w:r w:rsidRPr="00054DBB">
              <w:rPr>
                <w:rFonts w:asciiTheme="minorHAnsi" w:hAnsiTheme="minorHAnsi" w:cstheme="minorHAnsi"/>
              </w:rPr>
              <w:t>tuse s</w:t>
            </w:r>
            <w:r w:rsidRPr="00054DBB">
              <w:rPr>
                <w:rFonts w:asciiTheme="minorHAnsi" w:hAnsiTheme="minorHAnsi" w:cstheme="minorHAnsi"/>
                <w:spacing w:val="-1"/>
              </w:rPr>
              <w:t>aa</w:t>
            </w:r>
            <w:r w:rsidRPr="00054DBB">
              <w:rPr>
                <w:rFonts w:asciiTheme="minorHAnsi" w:hAnsiTheme="minorHAnsi" w:cstheme="minorHAnsi"/>
              </w:rPr>
              <w:t>jad</w:t>
            </w:r>
          </w:p>
        </w:tc>
        <w:tc>
          <w:tcPr>
            <w:tcW w:w="6420" w:type="dxa"/>
          </w:tcPr>
          <w:p w14:paraId="7B17CBCA" w14:textId="2B02F38A" w:rsidR="00F127A6" w:rsidRPr="00054DBB" w:rsidRDefault="00F127A6" w:rsidP="00405378">
            <w:pPr>
              <w:pStyle w:val="ListParagraph"/>
              <w:numPr>
                <w:ilvl w:val="0"/>
                <w:numId w:val="23"/>
              </w:numPr>
              <w:ind w:left="458" w:hanging="283"/>
              <w:rPr>
                <w:rFonts w:asciiTheme="minorHAnsi" w:hAnsiTheme="minorHAnsi" w:cstheme="minorHAnsi"/>
                <w:lang w:val="et-EE"/>
              </w:rPr>
            </w:pPr>
            <w:r w:rsidRPr="00054DBB">
              <w:rPr>
                <w:rFonts w:asciiTheme="minorHAnsi" w:hAnsiTheme="minorHAnsi" w:cstheme="minorHAnsi"/>
              </w:rPr>
              <w:t>MTÜ</w:t>
            </w:r>
            <w:r w:rsidRPr="00054DBB">
              <w:rPr>
                <w:rFonts w:asciiTheme="minorHAnsi" w:hAnsiTheme="minorHAnsi" w:cstheme="minorHAnsi"/>
                <w:lang w:val="et-EE"/>
              </w:rPr>
              <w:t>-</w:t>
            </w:r>
            <w:r w:rsidRPr="00054DBB">
              <w:rPr>
                <w:rFonts w:asciiTheme="minorHAnsi" w:hAnsiTheme="minorHAnsi" w:cstheme="minorHAnsi"/>
              </w:rPr>
              <w:t xml:space="preserve">d </w:t>
            </w:r>
            <w:r w:rsidRPr="00054DBB">
              <w:rPr>
                <w:rFonts w:asciiTheme="minorHAnsi" w:hAnsiTheme="minorHAnsi" w:cstheme="minorHAnsi"/>
                <w:spacing w:val="-1"/>
              </w:rPr>
              <w:t>(</w:t>
            </w:r>
            <w:r w:rsidRPr="00054DBB">
              <w:rPr>
                <w:rFonts w:asciiTheme="minorHAnsi" w:hAnsiTheme="minorHAnsi" w:cstheme="minorHAnsi"/>
              </w:rPr>
              <w:t>sh K</w:t>
            </w:r>
            <w:r w:rsidRPr="00054DBB">
              <w:rPr>
                <w:rFonts w:asciiTheme="minorHAnsi" w:hAnsiTheme="minorHAnsi" w:cstheme="minorHAnsi"/>
                <w:spacing w:val="1"/>
              </w:rPr>
              <w:t>K</w:t>
            </w:r>
            <w:r w:rsidRPr="00054DBB">
              <w:rPr>
                <w:rFonts w:asciiTheme="minorHAnsi" w:hAnsiTheme="minorHAnsi" w:cstheme="minorHAnsi"/>
                <w:spacing w:val="-3"/>
              </w:rPr>
              <w:t>L</w:t>
            </w:r>
            <w:r w:rsidRPr="00054DBB">
              <w:rPr>
                <w:rFonts w:asciiTheme="minorHAnsi" w:hAnsiTheme="minorHAnsi" w:cstheme="minorHAnsi"/>
              </w:rPr>
              <w:t>M)</w:t>
            </w:r>
          </w:p>
          <w:p w14:paraId="696797E0" w14:textId="6F1184A4" w:rsidR="00F127A6" w:rsidRPr="00054DBB" w:rsidRDefault="00F127A6" w:rsidP="00405378">
            <w:pPr>
              <w:pStyle w:val="ListParagraph"/>
              <w:numPr>
                <w:ilvl w:val="0"/>
                <w:numId w:val="23"/>
              </w:numPr>
              <w:ind w:left="458" w:hanging="283"/>
              <w:rPr>
                <w:rFonts w:asciiTheme="minorHAnsi" w:hAnsiTheme="minorHAnsi" w:cstheme="minorHAnsi"/>
                <w:lang w:val="et-EE"/>
              </w:rPr>
            </w:pPr>
            <w:r w:rsidRPr="00054DBB">
              <w:rPr>
                <w:rFonts w:asciiTheme="minorHAnsi" w:hAnsiTheme="minorHAnsi" w:cstheme="minorHAnsi"/>
                <w:spacing w:val="1"/>
              </w:rPr>
              <w:t>S</w:t>
            </w:r>
            <w:r w:rsidRPr="00054DBB">
              <w:rPr>
                <w:rFonts w:asciiTheme="minorHAnsi" w:hAnsiTheme="minorHAnsi" w:cstheme="minorHAnsi"/>
              </w:rPr>
              <w:t>A</w:t>
            </w:r>
            <w:r w:rsidRPr="00054DBB">
              <w:rPr>
                <w:rFonts w:asciiTheme="minorHAnsi" w:hAnsiTheme="minorHAnsi" w:cstheme="minorHAnsi"/>
                <w:lang w:val="et-EE"/>
              </w:rPr>
              <w:t>-</w:t>
            </w:r>
            <w:r w:rsidRPr="00054DBB">
              <w:rPr>
                <w:rFonts w:asciiTheme="minorHAnsi" w:hAnsiTheme="minorHAnsi" w:cstheme="minorHAnsi"/>
                <w:spacing w:val="2"/>
              </w:rPr>
              <w:t>d</w:t>
            </w:r>
          </w:p>
          <w:p w14:paraId="645CF051" w14:textId="62D189E8" w:rsidR="009547E9" w:rsidRPr="00054DBB" w:rsidRDefault="006C2C88" w:rsidP="00405378">
            <w:pPr>
              <w:pStyle w:val="ListParagraph"/>
              <w:numPr>
                <w:ilvl w:val="0"/>
                <w:numId w:val="23"/>
              </w:numPr>
              <w:ind w:left="458" w:hanging="283"/>
              <w:rPr>
                <w:rFonts w:asciiTheme="minorHAnsi" w:hAnsiTheme="minorHAnsi" w:cstheme="minorHAnsi"/>
                <w:lang w:val="et-EE"/>
              </w:rPr>
            </w:pPr>
            <w:r w:rsidRPr="00054DBB">
              <w:rPr>
                <w:rFonts w:asciiTheme="minorHAnsi" w:hAnsiTheme="minorHAnsi" w:cstheme="minorHAnsi"/>
              </w:rPr>
              <w:t>K</w:t>
            </w:r>
            <w:r w:rsidR="00F127A6" w:rsidRPr="00054DBB">
              <w:rPr>
                <w:rFonts w:asciiTheme="minorHAnsi" w:hAnsiTheme="minorHAnsi" w:cstheme="minorHAnsi"/>
              </w:rPr>
              <w:t>ohal</w:t>
            </w:r>
            <w:r w:rsidR="00F127A6" w:rsidRPr="00054DBB">
              <w:rPr>
                <w:rFonts w:asciiTheme="minorHAnsi" w:hAnsiTheme="minorHAnsi" w:cstheme="minorHAnsi"/>
                <w:spacing w:val="1"/>
              </w:rPr>
              <w:t>i</w:t>
            </w:r>
            <w:r w:rsidR="00F127A6" w:rsidRPr="00054DBB">
              <w:rPr>
                <w:rFonts w:asciiTheme="minorHAnsi" w:hAnsiTheme="minorHAnsi" w:cstheme="minorHAnsi"/>
              </w:rPr>
              <w:t>kud omav</w:t>
            </w:r>
            <w:r w:rsidR="00F127A6" w:rsidRPr="00054DBB">
              <w:rPr>
                <w:rFonts w:asciiTheme="minorHAnsi" w:hAnsiTheme="minorHAnsi" w:cstheme="minorHAnsi"/>
                <w:spacing w:val="-1"/>
              </w:rPr>
              <w:t>a</w:t>
            </w:r>
            <w:r w:rsidR="00F127A6" w:rsidRPr="00054DBB">
              <w:rPr>
                <w:rFonts w:asciiTheme="minorHAnsi" w:hAnsiTheme="minorHAnsi" w:cstheme="minorHAnsi"/>
              </w:rPr>
              <w:t>l</w:t>
            </w:r>
            <w:r w:rsidR="00F127A6" w:rsidRPr="00054DBB">
              <w:rPr>
                <w:rFonts w:asciiTheme="minorHAnsi" w:hAnsiTheme="minorHAnsi" w:cstheme="minorHAnsi"/>
                <w:spacing w:val="1"/>
              </w:rPr>
              <w:t>i</w:t>
            </w:r>
            <w:r w:rsidR="00F127A6" w:rsidRPr="00054DBB">
              <w:rPr>
                <w:rFonts w:asciiTheme="minorHAnsi" w:hAnsiTheme="minorHAnsi" w:cstheme="minorHAnsi"/>
              </w:rPr>
              <w:t>tsu</w:t>
            </w:r>
            <w:r w:rsidR="00F127A6" w:rsidRPr="00054DBB">
              <w:rPr>
                <w:rFonts w:asciiTheme="minorHAnsi" w:hAnsiTheme="minorHAnsi" w:cstheme="minorHAnsi"/>
                <w:spacing w:val="1"/>
              </w:rPr>
              <w:t>s</w:t>
            </w:r>
            <w:r w:rsidR="00F127A6" w:rsidRPr="00054DBB">
              <w:rPr>
                <w:rFonts w:asciiTheme="minorHAnsi" w:hAnsiTheme="minorHAnsi" w:cstheme="minorHAnsi"/>
                <w:spacing w:val="-1"/>
              </w:rPr>
              <w:t>e</w:t>
            </w:r>
            <w:r w:rsidR="00F127A6" w:rsidRPr="00054DBB">
              <w:rPr>
                <w:rFonts w:asciiTheme="minorHAnsi" w:hAnsiTheme="minorHAnsi" w:cstheme="minorHAnsi"/>
              </w:rPr>
              <w:t>d</w:t>
            </w:r>
          </w:p>
        </w:tc>
      </w:tr>
      <w:tr w:rsidR="009547E9" w:rsidRPr="00054DBB" w14:paraId="571983F8" w14:textId="77777777" w:rsidTr="00054DBB">
        <w:tc>
          <w:tcPr>
            <w:tcW w:w="2110" w:type="dxa"/>
          </w:tcPr>
          <w:p w14:paraId="4600D078" w14:textId="77777777" w:rsidR="00BA670D" w:rsidRPr="00054DBB" w:rsidRDefault="009547E9" w:rsidP="00446294">
            <w:pPr>
              <w:rPr>
                <w:rFonts w:asciiTheme="minorHAnsi" w:hAnsiTheme="minorHAnsi" w:cstheme="minorHAnsi"/>
              </w:rPr>
            </w:pPr>
            <w:r w:rsidRPr="00054DBB">
              <w:rPr>
                <w:rFonts w:asciiTheme="minorHAnsi" w:hAnsiTheme="minorHAnsi" w:cstheme="minorHAnsi"/>
              </w:rPr>
              <w:t>Nõud</w:t>
            </w:r>
            <w:r w:rsidRPr="00054DBB">
              <w:rPr>
                <w:rFonts w:asciiTheme="minorHAnsi" w:hAnsiTheme="minorHAnsi" w:cstheme="minorHAnsi"/>
                <w:spacing w:val="-1"/>
              </w:rPr>
              <w:t>e</w:t>
            </w:r>
            <w:r w:rsidRPr="00054DBB">
              <w:rPr>
                <w:rFonts w:asciiTheme="minorHAnsi" w:hAnsiTheme="minorHAnsi" w:cstheme="minorHAnsi"/>
              </w:rPr>
              <w:t xml:space="preserve">d </w:t>
            </w:r>
          </w:p>
          <w:p w14:paraId="233D573D" w14:textId="7062056E" w:rsidR="009547E9" w:rsidRPr="00054DBB" w:rsidRDefault="00D80A87" w:rsidP="00446294">
            <w:pPr>
              <w:rPr>
                <w:rFonts w:asciiTheme="minorHAnsi" w:hAnsiTheme="minorHAnsi" w:cstheme="minorHAnsi"/>
                <w:lang w:val="et-EE"/>
              </w:rPr>
            </w:pPr>
            <w:r w:rsidRPr="00054DBB">
              <w:rPr>
                <w:rFonts w:asciiTheme="minorHAnsi" w:hAnsiTheme="minorHAnsi" w:cstheme="minorHAnsi"/>
                <w:lang w:val="et-EE"/>
              </w:rPr>
              <w:t>taotlejale</w:t>
            </w:r>
          </w:p>
        </w:tc>
        <w:tc>
          <w:tcPr>
            <w:tcW w:w="6420" w:type="dxa"/>
          </w:tcPr>
          <w:p w14:paraId="414CD8E1" w14:textId="5F597C4F" w:rsidR="00DB0D12" w:rsidRPr="00054DBB" w:rsidRDefault="00DB0D12" w:rsidP="00405378">
            <w:pPr>
              <w:pStyle w:val="ListParagraph"/>
              <w:numPr>
                <w:ilvl w:val="0"/>
                <w:numId w:val="24"/>
              </w:numPr>
              <w:ind w:left="468" w:hanging="284"/>
              <w:rPr>
                <w:rFonts w:asciiTheme="minorHAnsi" w:hAnsiTheme="minorHAnsi" w:cstheme="minorHAnsi"/>
                <w:color w:val="000000" w:themeColor="text1"/>
              </w:rPr>
            </w:pPr>
            <w:r w:rsidRPr="00054DBB">
              <w:rPr>
                <w:rFonts w:asciiTheme="minorHAnsi" w:hAnsiTheme="minorHAnsi" w:cstheme="minorHAnsi"/>
                <w:color w:val="000000" w:themeColor="text1"/>
                <w:position w:val="-1"/>
              </w:rPr>
              <w:t>K</w:t>
            </w:r>
            <w:r w:rsidRPr="00054DBB">
              <w:rPr>
                <w:rFonts w:asciiTheme="minorHAnsi" w:hAnsiTheme="minorHAnsi" w:cstheme="minorHAnsi"/>
                <w:color w:val="000000" w:themeColor="text1"/>
                <w:spacing w:val="1"/>
                <w:position w:val="-1"/>
              </w:rPr>
              <w:t>K</w:t>
            </w:r>
            <w:r w:rsidRPr="00054DBB">
              <w:rPr>
                <w:rFonts w:asciiTheme="minorHAnsi" w:hAnsiTheme="minorHAnsi" w:cstheme="minorHAnsi"/>
                <w:color w:val="000000" w:themeColor="text1"/>
                <w:spacing w:val="-3"/>
                <w:position w:val="-1"/>
              </w:rPr>
              <w:t>L</w:t>
            </w:r>
            <w:r w:rsidRPr="00054DBB">
              <w:rPr>
                <w:rFonts w:asciiTheme="minorHAnsi" w:hAnsiTheme="minorHAnsi" w:cstheme="minorHAnsi"/>
                <w:color w:val="000000" w:themeColor="text1"/>
                <w:position w:val="-1"/>
              </w:rPr>
              <w:t>M tegevusp</w:t>
            </w:r>
            <w:r w:rsidRPr="00054DBB">
              <w:rPr>
                <w:rFonts w:asciiTheme="minorHAnsi" w:hAnsiTheme="minorHAnsi" w:cstheme="minorHAnsi"/>
                <w:color w:val="000000" w:themeColor="text1"/>
                <w:spacing w:val="1"/>
                <w:position w:val="-1"/>
              </w:rPr>
              <w:t>i</w:t>
            </w:r>
            <w:r w:rsidRPr="00054DBB">
              <w:rPr>
                <w:rFonts w:asciiTheme="minorHAnsi" w:hAnsiTheme="minorHAnsi" w:cstheme="minorHAnsi"/>
                <w:color w:val="000000" w:themeColor="text1"/>
                <w:position w:val="-1"/>
              </w:rPr>
              <w:t>i</w:t>
            </w:r>
            <w:r w:rsidRPr="00054DBB">
              <w:rPr>
                <w:rFonts w:asciiTheme="minorHAnsi" w:hAnsiTheme="minorHAnsi" w:cstheme="minorHAnsi"/>
                <w:color w:val="000000" w:themeColor="text1"/>
                <w:spacing w:val="2"/>
                <w:position w:val="-1"/>
              </w:rPr>
              <w:t>r</w:t>
            </w:r>
            <w:r w:rsidRPr="00054DBB">
              <w:rPr>
                <w:rFonts w:asciiTheme="minorHAnsi" w:hAnsiTheme="minorHAnsi" w:cstheme="minorHAnsi"/>
                <w:color w:val="000000" w:themeColor="text1"/>
                <w:position w:val="-1"/>
              </w:rPr>
              <w:t>konn</w:t>
            </w:r>
            <w:r w:rsidRPr="00054DBB">
              <w:rPr>
                <w:rFonts w:asciiTheme="minorHAnsi" w:hAnsiTheme="minorHAnsi" w:cstheme="minorHAnsi"/>
                <w:color w:val="000000" w:themeColor="text1"/>
                <w:spacing w:val="-1"/>
                <w:position w:val="-1"/>
              </w:rPr>
              <w:t>a</w:t>
            </w:r>
            <w:r w:rsidRPr="00054DBB">
              <w:rPr>
                <w:rFonts w:asciiTheme="minorHAnsi" w:hAnsiTheme="minorHAnsi" w:cstheme="minorHAnsi"/>
                <w:color w:val="000000" w:themeColor="text1"/>
                <w:position w:val="-1"/>
              </w:rPr>
              <w:t>s t</w:t>
            </w:r>
            <w:r w:rsidRPr="00054DBB">
              <w:rPr>
                <w:rFonts w:asciiTheme="minorHAnsi" w:hAnsiTheme="minorHAnsi" w:cstheme="minorHAnsi"/>
                <w:color w:val="000000" w:themeColor="text1"/>
                <w:spacing w:val="2"/>
                <w:position w:val="-1"/>
              </w:rPr>
              <w:t>e</w:t>
            </w:r>
            <w:r w:rsidRPr="00054DBB">
              <w:rPr>
                <w:rFonts w:asciiTheme="minorHAnsi" w:hAnsiTheme="minorHAnsi" w:cstheme="minorHAnsi"/>
                <w:color w:val="000000" w:themeColor="text1"/>
                <w:spacing w:val="-2"/>
                <w:position w:val="-1"/>
              </w:rPr>
              <w:t>g</w:t>
            </w:r>
            <w:r w:rsidRPr="00054DBB">
              <w:rPr>
                <w:rFonts w:asciiTheme="minorHAnsi" w:hAnsiTheme="minorHAnsi" w:cstheme="minorHAnsi"/>
                <w:color w:val="000000" w:themeColor="text1"/>
                <w:position w:val="-1"/>
              </w:rPr>
              <w:t>utsev</w:t>
            </w:r>
            <w:r w:rsidRPr="00054DBB">
              <w:rPr>
                <w:rFonts w:asciiTheme="minorHAnsi" w:hAnsiTheme="minorHAnsi" w:cstheme="minorHAnsi"/>
                <w:color w:val="000000" w:themeColor="text1"/>
                <w:position w:val="-1"/>
                <w:lang w:val="et-EE"/>
              </w:rPr>
              <w:t xml:space="preserve"> (piirkonda registreeritud ja/või tegevus toimub piirkonnas)</w:t>
            </w:r>
            <w:r w:rsidR="000F49BB" w:rsidRPr="00054DBB">
              <w:rPr>
                <w:rFonts w:asciiTheme="minorHAnsi" w:hAnsiTheme="minorHAnsi" w:cstheme="minorHAnsi"/>
                <w:color w:val="000000" w:themeColor="text1"/>
                <w:position w:val="-1"/>
                <w:lang w:val="et-EE"/>
              </w:rPr>
              <w:t>.</w:t>
            </w:r>
          </w:p>
          <w:p w14:paraId="7BB7D051" w14:textId="305927A5" w:rsidR="00E03159" w:rsidRPr="00054DBB" w:rsidRDefault="00886F53" w:rsidP="00405378">
            <w:pPr>
              <w:pStyle w:val="ListParagraph"/>
              <w:numPr>
                <w:ilvl w:val="0"/>
                <w:numId w:val="24"/>
              </w:numPr>
              <w:spacing w:before="2"/>
              <w:ind w:left="468" w:hanging="284"/>
              <w:rPr>
                <w:rFonts w:asciiTheme="minorHAnsi" w:hAnsiTheme="minorHAnsi" w:cstheme="minorHAnsi"/>
                <w:lang w:val="sv-FI"/>
              </w:rPr>
            </w:pPr>
            <w:r w:rsidRPr="00054DBB">
              <w:rPr>
                <w:rFonts w:asciiTheme="minorHAnsi" w:hAnsiTheme="minorHAnsi" w:cstheme="minorHAnsi"/>
                <w:spacing w:val="-1"/>
                <w:lang w:val="sv-FI"/>
              </w:rPr>
              <w:t>R</w:t>
            </w:r>
            <w:r w:rsidR="00E03159" w:rsidRPr="00054DBB">
              <w:rPr>
                <w:rFonts w:asciiTheme="minorHAnsi" w:hAnsiTheme="minorHAnsi" w:cstheme="minorHAnsi"/>
                <w:spacing w:val="-1"/>
                <w:lang w:val="sv-FI"/>
              </w:rPr>
              <w:t>e</w:t>
            </w:r>
            <w:r w:rsidR="00E03159" w:rsidRPr="00054DBB">
              <w:rPr>
                <w:rFonts w:asciiTheme="minorHAnsi" w:hAnsiTheme="minorHAnsi" w:cstheme="minorHAnsi"/>
                <w:spacing w:val="-2"/>
                <w:lang w:val="sv-FI"/>
              </w:rPr>
              <w:t>g</w:t>
            </w:r>
            <w:r w:rsidR="00E03159" w:rsidRPr="00054DBB">
              <w:rPr>
                <w:rFonts w:asciiTheme="minorHAnsi" w:hAnsiTheme="minorHAnsi" w:cstheme="minorHAnsi"/>
                <w:lang w:val="sv-FI"/>
              </w:rPr>
              <w:t>is</w:t>
            </w:r>
            <w:r w:rsidR="00E03159" w:rsidRPr="00054DBB">
              <w:rPr>
                <w:rFonts w:asciiTheme="minorHAnsi" w:hAnsiTheme="minorHAnsi" w:cstheme="minorHAnsi"/>
                <w:spacing w:val="1"/>
                <w:lang w:val="sv-FI"/>
              </w:rPr>
              <w:t>t</w:t>
            </w:r>
            <w:r w:rsidR="00E03159" w:rsidRPr="00054DBB">
              <w:rPr>
                <w:rFonts w:asciiTheme="minorHAnsi" w:hAnsiTheme="minorHAnsi" w:cstheme="minorHAnsi"/>
                <w:lang w:val="sv-FI"/>
              </w:rPr>
              <w:t>re</w:t>
            </w:r>
            <w:r w:rsidR="00E03159" w:rsidRPr="00054DBB">
              <w:rPr>
                <w:rFonts w:asciiTheme="minorHAnsi" w:hAnsiTheme="minorHAnsi" w:cstheme="minorHAnsi"/>
                <w:spacing w:val="-1"/>
                <w:lang w:val="sv-FI"/>
              </w:rPr>
              <w:t>e</w:t>
            </w:r>
            <w:r w:rsidR="00E03159" w:rsidRPr="00054DBB">
              <w:rPr>
                <w:rFonts w:asciiTheme="minorHAnsi" w:hAnsiTheme="minorHAnsi" w:cstheme="minorHAnsi"/>
                <w:lang w:val="sv-FI"/>
              </w:rPr>
              <w:t>ritud v</w:t>
            </w:r>
            <w:r w:rsidR="00E03159" w:rsidRPr="00054DBB">
              <w:rPr>
                <w:rFonts w:asciiTheme="minorHAnsi" w:hAnsiTheme="minorHAnsi" w:cstheme="minorHAnsi"/>
                <w:spacing w:val="-1"/>
                <w:lang w:val="sv-FI"/>
              </w:rPr>
              <w:t>ä</w:t>
            </w:r>
            <w:r w:rsidR="00E03159" w:rsidRPr="00054DBB">
              <w:rPr>
                <w:rFonts w:asciiTheme="minorHAnsi" w:hAnsiTheme="minorHAnsi" w:cstheme="minorHAnsi"/>
                <w:lang w:val="sv-FI"/>
              </w:rPr>
              <w:t>h</w:t>
            </w:r>
            <w:r w:rsidR="00E03159" w:rsidRPr="00054DBB">
              <w:rPr>
                <w:rFonts w:asciiTheme="minorHAnsi" w:hAnsiTheme="minorHAnsi" w:cstheme="minorHAnsi"/>
                <w:spacing w:val="-1"/>
                <w:lang w:val="sv-FI"/>
              </w:rPr>
              <w:t>e</w:t>
            </w:r>
            <w:r w:rsidR="00E03159" w:rsidRPr="00054DBB">
              <w:rPr>
                <w:rFonts w:asciiTheme="minorHAnsi" w:hAnsiTheme="minorHAnsi" w:cstheme="minorHAnsi"/>
                <w:spacing w:val="3"/>
                <w:lang w:val="sv-FI"/>
              </w:rPr>
              <w:t>m</w:t>
            </w:r>
            <w:r w:rsidR="00E03159" w:rsidRPr="00054DBB">
              <w:rPr>
                <w:rFonts w:asciiTheme="minorHAnsi" w:hAnsiTheme="minorHAnsi" w:cstheme="minorHAnsi"/>
                <w:spacing w:val="-1"/>
                <w:lang w:val="sv-FI"/>
              </w:rPr>
              <w:t>a</w:t>
            </w:r>
            <w:r w:rsidR="00E03159" w:rsidRPr="00054DBB">
              <w:rPr>
                <w:rFonts w:asciiTheme="minorHAnsi" w:hAnsiTheme="minorHAnsi" w:cstheme="minorHAnsi"/>
                <w:lang w:val="sv-FI"/>
              </w:rPr>
              <w:t>lt</w:t>
            </w:r>
            <w:r w:rsidR="00E03159" w:rsidRPr="00054DBB">
              <w:rPr>
                <w:rFonts w:asciiTheme="minorHAnsi" w:hAnsiTheme="minorHAnsi" w:cstheme="minorHAnsi"/>
                <w:spacing w:val="1"/>
                <w:lang w:val="sv-FI"/>
              </w:rPr>
              <w:t xml:space="preserve"> </w:t>
            </w:r>
            <w:r w:rsidR="00E03159" w:rsidRPr="00054DBB">
              <w:rPr>
                <w:rFonts w:asciiTheme="minorHAnsi" w:hAnsiTheme="minorHAnsi" w:cstheme="minorHAnsi"/>
                <w:lang w:val="sv-FI"/>
              </w:rPr>
              <w:t xml:space="preserve">12 kuud </w:t>
            </w:r>
            <w:r w:rsidR="00E03159" w:rsidRPr="00054DBB">
              <w:rPr>
                <w:rFonts w:asciiTheme="minorHAnsi" w:hAnsiTheme="minorHAnsi" w:cstheme="minorHAnsi"/>
                <w:spacing w:val="-1"/>
                <w:lang w:val="sv-FI"/>
              </w:rPr>
              <w:t>e</w:t>
            </w:r>
            <w:r w:rsidR="00E03159" w:rsidRPr="00054DBB">
              <w:rPr>
                <w:rFonts w:asciiTheme="minorHAnsi" w:hAnsiTheme="minorHAnsi" w:cstheme="minorHAnsi"/>
                <w:lang w:val="sv-FI"/>
              </w:rPr>
              <w:t>nne</w:t>
            </w:r>
            <w:r w:rsidR="00E03159" w:rsidRPr="00054DBB">
              <w:rPr>
                <w:rFonts w:asciiTheme="minorHAnsi" w:hAnsiTheme="minorHAnsi" w:cstheme="minorHAnsi"/>
                <w:spacing w:val="1"/>
                <w:lang w:val="sv-FI"/>
              </w:rPr>
              <w:t xml:space="preserve"> </w:t>
            </w:r>
            <w:r w:rsidR="00E03159" w:rsidRPr="00054DBB">
              <w:rPr>
                <w:rFonts w:asciiTheme="minorHAnsi" w:hAnsiTheme="minorHAnsi" w:cstheme="minorHAnsi"/>
                <w:lang w:val="sv-FI"/>
              </w:rPr>
              <w:t>taotluse</w:t>
            </w:r>
            <w:r w:rsidR="00E03159" w:rsidRPr="00054DBB">
              <w:rPr>
                <w:rFonts w:asciiTheme="minorHAnsi" w:hAnsiTheme="minorHAnsi" w:cstheme="minorHAnsi"/>
                <w:spacing w:val="-1"/>
                <w:lang w:val="sv-FI"/>
              </w:rPr>
              <w:t xml:space="preserve"> e</w:t>
            </w:r>
            <w:r w:rsidR="00E03159" w:rsidRPr="00054DBB">
              <w:rPr>
                <w:rFonts w:asciiTheme="minorHAnsi" w:hAnsiTheme="minorHAnsi" w:cstheme="minorHAnsi"/>
                <w:lang w:val="sv-FI"/>
              </w:rPr>
              <w:t>s</w:t>
            </w:r>
            <w:r w:rsidR="00E03159" w:rsidRPr="00054DBB">
              <w:rPr>
                <w:rFonts w:asciiTheme="minorHAnsi" w:hAnsiTheme="minorHAnsi" w:cstheme="minorHAnsi"/>
                <w:spacing w:val="3"/>
                <w:lang w:val="sv-FI"/>
              </w:rPr>
              <w:t>i</w:t>
            </w:r>
            <w:r w:rsidR="00E03159" w:rsidRPr="00054DBB">
              <w:rPr>
                <w:rFonts w:asciiTheme="minorHAnsi" w:hAnsiTheme="minorHAnsi" w:cstheme="minorHAnsi"/>
                <w:lang w:val="sv-FI"/>
              </w:rPr>
              <w:t>tamist</w:t>
            </w:r>
            <w:r w:rsidR="000F49BB" w:rsidRPr="00054DBB">
              <w:rPr>
                <w:rFonts w:asciiTheme="minorHAnsi" w:hAnsiTheme="minorHAnsi" w:cstheme="minorHAnsi"/>
                <w:lang w:val="sv-FI"/>
              </w:rPr>
              <w:t>.</w:t>
            </w:r>
          </w:p>
          <w:p w14:paraId="3DEA281D" w14:textId="323857B9" w:rsidR="00EF1C99" w:rsidRPr="00054DBB" w:rsidRDefault="00EF1C99" w:rsidP="00405378">
            <w:pPr>
              <w:pStyle w:val="ListParagraph"/>
              <w:numPr>
                <w:ilvl w:val="0"/>
                <w:numId w:val="24"/>
              </w:numPr>
              <w:spacing w:before="2"/>
              <w:ind w:left="468" w:hanging="284"/>
              <w:rPr>
                <w:rFonts w:asciiTheme="minorHAnsi" w:hAnsiTheme="minorHAnsi" w:cstheme="minorHAnsi"/>
                <w:lang w:val="sv-FI"/>
              </w:rPr>
            </w:pPr>
            <w:r w:rsidRPr="00054DBB">
              <w:rPr>
                <w:rFonts w:asciiTheme="minorHAnsi" w:hAnsiTheme="minorHAnsi" w:cstheme="minorHAnsi"/>
                <w:lang w:val="sv-FI"/>
              </w:rPr>
              <w:t>Taotlejal on õigus ühes taotlusvoorus esitada üks projekt</w:t>
            </w:r>
            <w:r w:rsidR="000F49BB" w:rsidRPr="00054DBB">
              <w:rPr>
                <w:rFonts w:asciiTheme="minorHAnsi" w:hAnsiTheme="minorHAnsi" w:cstheme="minorHAnsi"/>
                <w:lang w:val="sv-FI"/>
              </w:rPr>
              <w:t>.</w:t>
            </w:r>
          </w:p>
          <w:p w14:paraId="453DABF7" w14:textId="753C9CB6" w:rsidR="009E5896" w:rsidRPr="00054DBB" w:rsidRDefault="009E5896" w:rsidP="00405378">
            <w:pPr>
              <w:pStyle w:val="ListParagraph"/>
              <w:numPr>
                <w:ilvl w:val="0"/>
                <w:numId w:val="24"/>
              </w:numPr>
              <w:ind w:left="468" w:hanging="284"/>
              <w:rPr>
                <w:rFonts w:asciiTheme="minorHAnsi" w:hAnsiTheme="minorHAnsi" w:cstheme="minorHAnsi"/>
                <w:color w:val="000000" w:themeColor="text1"/>
              </w:rPr>
            </w:pPr>
            <w:r w:rsidRPr="00054DBB">
              <w:rPr>
                <w:rFonts w:asciiTheme="minorHAnsi" w:hAnsiTheme="minorHAnsi" w:cstheme="minorHAnsi"/>
                <w:color w:val="000000" w:themeColor="text1"/>
                <w:spacing w:val="-1"/>
                <w:position w:val="-1"/>
              </w:rPr>
              <w:t>Ee</w:t>
            </w:r>
            <w:r w:rsidRPr="00054DBB">
              <w:rPr>
                <w:rFonts w:asciiTheme="minorHAnsi" w:hAnsiTheme="minorHAnsi" w:cstheme="minorHAnsi"/>
                <w:color w:val="000000" w:themeColor="text1"/>
                <w:position w:val="-1"/>
              </w:rPr>
              <w:t>lnev</w:t>
            </w:r>
            <w:r w:rsidRPr="00054DBB">
              <w:rPr>
                <w:rFonts w:asciiTheme="minorHAnsi" w:hAnsiTheme="minorHAnsi" w:cstheme="minorHAnsi"/>
                <w:color w:val="000000" w:themeColor="text1"/>
                <w:spacing w:val="-1"/>
                <w:position w:val="-1"/>
              </w:rPr>
              <w:t>a</w:t>
            </w:r>
            <w:r w:rsidRPr="00054DBB">
              <w:rPr>
                <w:rFonts w:asciiTheme="minorHAnsi" w:hAnsiTheme="minorHAnsi" w:cstheme="minorHAnsi"/>
                <w:color w:val="000000" w:themeColor="text1"/>
                <w:position w:val="-1"/>
              </w:rPr>
              <w:t>te</w:t>
            </w:r>
            <w:r w:rsidRPr="00054DBB">
              <w:rPr>
                <w:rFonts w:asciiTheme="minorHAnsi" w:hAnsiTheme="minorHAnsi" w:cstheme="minorHAnsi"/>
                <w:color w:val="000000" w:themeColor="text1"/>
                <w:spacing w:val="2"/>
                <w:position w:val="-1"/>
              </w:rPr>
              <w:t xml:space="preserve"> KKLM</w:t>
            </w:r>
            <w:r w:rsidRPr="00054DBB">
              <w:rPr>
                <w:rFonts w:asciiTheme="minorHAnsi" w:hAnsiTheme="minorHAnsi" w:cstheme="minorHAnsi"/>
                <w:color w:val="000000" w:themeColor="text1"/>
                <w:spacing w:val="2"/>
                <w:position w:val="-1"/>
                <w:lang w:val="et-EE"/>
              </w:rPr>
              <w:t>-</w:t>
            </w:r>
            <w:r w:rsidRPr="00054DBB">
              <w:rPr>
                <w:rFonts w:asciiTheme="minorHAnsi" w:hAnsiTheme="minorHAnsi" w:cstheme="minorHAnsi"/>
                <w:color w:val="000000" w:themeColor="text1"/>
                <w:spacing w:val="2"/>
                <w:position w:val="-1"/>
              </w:rPr>
              <w:t xml:space="preserve">i </w:t>
            </w:r>
            <w:r w:rsidRPr="00054DBB">
              <w:rPr>
                <w:rFonts w:asciiTheme="minorHAnsi" w:hAnsiTheme="minorHAnsi" w:cstheme="minorHAnsi"/>
                <w:color w:val="000000" w:themeColor="text1"/>
                <w:spacing w:val="-3"/>
                <w:position w:val="-1"/>
              </w:rPr>
              <w:t>L</w:t>
            </w:r>
            <w:r w:rsidRPr="00054DBB">
              <w:rPr>
                <w:rFonts w:asciiTheme="minorHAnsi" w:hAnsiTheme="minorHAnsi" w:cstheme="minorHAnsi"/>
                <w:color w:val="000000" w:themeColor="text1"/>
                <w:spacing w:val="2"/>
                <w:position w:val="-1"/>
              </w:rPr>
              <w:t>E</w:t>
            </w:r>
            <w:r w:rsidRPr="00054DBB">
              <w:rPr>
                <w:rFonts w:asciiTheme="minorHAnsi" w:hAnsiTheme="minorHAnsi" w:cstheme="minorHAnsi"/>
                <w:color w:val="000000" w:themeColor="text1"/>
                <w:position w:val="-1"/>
              </w:rPr>
              <w:t>A</w:t>
            </w:r>
            <w:r w:rsidRPr="00054DBB">
              <w:rPr>
                <w:rFonts w:asciiTheme="minorHAnsi" w:hAnsiTheme="minorHAnsi" w:cstheme="minorHAnsi"/>
                <w:color w:val="000000" w:themeColor="text1"/>
                <w:spacing w:val="-1"/>
                <w:position w:val="-1"/>
              </w:rPr>
              <w:t>D</w:t>
            </w:r>
            <w:r w:rsidRPr="00054DBB">
              <w:rPr>
                <w:rFonts w:asciiTheme="minorHAnsi" w:hAnsiTheme="minorHAnsi" w:cstheme="minorHAnsi"/>
                <w:color w:val="000000" w:themeColor="text1"/>
                <w:position w:val="-1"/>
              </w:rPr>
              <w:t>ER pro</w:t>
            </w:r>
            <w:r w:rsidRPr="00054DBB">
              <w:rPr>
                <w:rFonts w:asciiTheme="minorHAnsi" w:hAnsiTheme="minorHAnsi" w:cstheme="minorHAnsi"/>
                <w:color w:val="000000" w:themeColor="text1"/>
                <w:spacing w:val="2"/>
                <w:position w:val="-1"/>
              </w:rPr>
              <w:t>j</w:t>
            </w:r>
            <w:r w:rsidRPr="00054DBB">
              <w:rPr>
                <w:rFonts w:asciiTheme="minorHAnsi" w:hAnsiTheme="minorHAnsi" w:cstheme="minorHAnsi"/>
                <w:color w:val="000000" w:themeColor="text1"/>
                <w:spacing w:val="-1"/>
                <w:position w:val="-1"/>
              </w:rPr>
              <w:t>e</w:t>
            </w:r>
            <w:r w:rsidRPr="00054DBB">
              <w:rPr>
                <w:rFonts w:asciiTheme="minorHAnsi" w:hAnsiTheme="minorHAnsi" w:cstheme="minorHAnsi"/>
                <w:color w:val="000000" w:themeColor="text1"/>
                <w:position w:val="-1"/>
              </w:rPr>
              <w:t>kt</w:t>
            </w:r>
            <w:r w:rsidRPr="00054DBB">
              <w:rPr>
                <w:rFonts w:asciiTheme="minorHAnsi" w:hAnsiTheme="minorHAnsi" w:cstheme="minorHAnsi"/>
                <w:color w:val="000000" w:themeColor="text1"/>
                <w:spacing w:val="1"/>
                <w:position w:val="-1"/>
              </w:rPr>
              <w:t>i</w:t>
            </w:r>
            <w:r w:rsidRPr="00054DBB">
              <w:rPr>
                <w:rFonts w:asciiTheme="minorHAnsi" w:hAnsiTheme="minorHAnsi" w:cstheme="minorHAnsi"/>
                <w:color w:val="000000" w:themeColor="text1"/>
                <w:position w:val="-1"/>
              </w:rPr>
              <w:t>de</w:t>
            </w:r>
            <w:r w:rsidRPr="00054DBB">
              <w:rPr>
                <w:rFonts w:asciiTheme="minorHAnsi" w:hAnsiTheme="minorHAnsi" w:cstheme="minorHAnsi"/>
                <w:color w:val="000000" w:themeColor="text1"/>
                <w:spacing w:val="-1"/>
                <w:position w:val="-1"/>
              </w:rPr>
              <w:t xml:space="preserve"> </w:t>
            </w:r>
            <w:r w:rsidRPr="00054DBB">
              <w:rPr>
                <w:rFonts w:asciiTheme="minorHAnsi" w:hAnsiTheme="minorHAnsi" w:cstheme="minorHAnsi"/>
                <w:color w:val="000000" w:themeColor="text1"/>
                <w:spacing w:val="-1"/>
              </w:rPr>
              <w:t xml:space="preserve">vähemalt esimene maksetaotlus </w:t>
            </w:r>
            <w:r w:rsidRPr="00054DBB">
              <w:rPr>
                <w:rFonts w:asciiTheme="minorHAnsi" w:hAnsiTheme="minorHAnsi" w:cstheme="minorHAnsi"/>
                <w:color w:val="000000" w:themeColor="text1"/>
              </w:rPr>
              <w:t xml:space="preserve">on </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si</w:t>
            </w:r>
            <w:r w:rsidRPr="00054DBB">
              <w:rPr>
                <w:rFonts w:asciiTheme="minorHAnsi" w:hAnsiTheme="minorHAnsi" w:cstheme="minorHAnsi"/>
                <w:color w:val="000000" w:themeColor="text1"/>
                <w:spacing w:val="1"/>
              </w:rPr>
              <w:t>t</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spacing w:val="3"/>
              </w:rPr>
              <w:t>t</w:t>
            </w:r>
            <w:r w:rsidRPr="00054DBB">
              <w:rPr>
                <w:rFonts w:asciiTheme="minorHAnsi" w:hAnsiTheme="minorHAnsi" w:cstheme="minorHAnsi"/>
                <w:color w:val="000000" w:themeColor="text1"/>
              </w:rPr>
              <w:t>ud</w:t>
            </w:r>
            <w:r w:rsidR="000F49BB" w:rsidRPr="00054DBB">
              <w:rPr>
                <w:rFonts w:asciiTheme="minorHAnsi" w:hAnsiTheme="minorHAnsi" w:cstheme="minorHAnsi"/>
                <w:color w:val="000000" w:themeColor="text1"/>
              </w:rPr>
              <w:t>.</w:t>
            </w:r>
          </w:p>
          <w:p w14:paraId="687E79F4" w14:textId="7BDF4ACC" w:rsidR="00CA4FF8" w:rsidRPr="00054DBB" w:rsidRDefault="00886F53" w:rsidP="00405378">
            <w:pPr>
              <w:pStyle w:val="ListParagraph"/>
              <w:numPr>
                <w:ilvl w:val="0"/>
                <w:numId w:val="24"/>
              </w:numPr>
              <w:ind w:left="468" w:hanging="284"/>
              <w:rPr>
                <w:rFonts w:asciiTheme="minorHAnsi" w:hAnsiTheme="minorHAnsi" w:cstheme="minorHAnsi"/>
                <w:color w:val="000000" w:themeColor="text1"/>
              </w:rPr>
            </w:pPr>
            <w:r w:rsidRPr="00054DBB">
              <w:rPr>
                <w:rFonts w:asciiTheme="minorHAnsi" w:hAnsiTheme="minorHAnsi" w:cstheme="minorHAnsi"/>
              </w:rPr>
              <w:t>K</w:t>
            </w:r>
            <w:r w:rsidR="009547E9" w:rsidRPr="00054DBB">
              <w:rPr>
                <w:rFonts w:asciiTheme="minorHAnsi" w:hAnsiTheme="minorHAnsi" w:cstheme="minorHAnsi"/>
              </w:rPr>
              <w:t>õik muud nõud</w:t>
            </w:r>
            <w:r w:rsidR="009547E9" w:rsidRPr="00054DBB">
              <w:rPr>
                <w:rFonts w:asciiTheme="minorHAnsi" w:hAnsiTheme="minorHAnsi" w:cstheme="minorHAnsi"/>
                <w:spacing w:val="-1"/>
              </w:rPr>
              <w:t>e</w:t>
            </w:r>
            <w:r w:rsidR="009547E9" w:rsidRPr="00054DBB">
              <w:rPr>
                <w:rFonts w:asciiTheme="minorHAnsi" w:hAnsiTheme="minorHAnsi" w:cstheme="minorHAnsi"/>
              </w:rPr>
              <w:t>d taotlej</w:t>
            </w:r>
            <w:r w:rsidR="009547E9" w:rsidRPr="00054DBB">
              <w:rPr>
                <w:rFonts w:asciiTheme="minorHAnsi" w:hAnsiTheme="minorHAnsi" w:cstheme="minorHAnsi"/>
                <w:spacing w:val="-1"/>
              </w:rPr>
              <w:t>a</w:t>
            </w:r>
            <w:r w:rsidR="009547E9" w:rsidRPr="00054DBB">
              <w:rPr>
                <w:rFonts w:asciiTheme="minorHAnsi" w:hAnsiTheme="minorHAnsi" w:cstheme="minorHAnsi"/>
              </w:rPr>
              <w:t>le, mis tu</w:t>
            </w:r>
            <w:r w:rsidR="009547E9" w:rsidRPr="00054DBB">
              <w:rPr>
                <w:rFonts w:asciiTheme="minorHAnsi" w:hAnsiTheme="minorHAnsi" w:cstheme="minorHAnsi"/>
                <w:spacing w:val="1"/>
              </w:rPr>
              <w:t>l</w:t>
            </w:r>
            <w:r w:rsidR="009547E9" w:rsidRPr="00054DBB">
              <w:rPr>
                <w:rFonts w:asciiTheme="minorHAnsi" w:hAnsiTheme="minorHAnsi" w:cstheme="minorHAnsi"/>
                <w:spacing w:val="-1"/>
              </w:rPr>
              <w:t>e</w:t>
            </w:r>
            <w:r w:rsidR="009547E9" w:rsidRPr="00054DBB">
              <w:rPr>
                <w:rFonts w:asciiTheme="minorHAnsi" w:hAnsiTheme="minorHAnsi" w:cstheme="minorHAnsi"/>
              </w:rPr>
              <w:t>n</w:t>
            </w:r>
            <w:r w:rsidR="009547E9" w:rsidRPr="00054DBB">
              <w:rPr>
                <w:rFonts w:asciiTheme="minorHAnsi" w:hAnsiTheme="minorHAnsi" w:cstheme="minorHAnsi"/>
                <w:spacing w:val="-1"/>
              </w:rPr>
              <w:t>e</w:t>
            </w:r>
            <w:r w:rsidR="009547E9" w:rsidRPr="00054DBB">
              <w:rPr>
                <w:rFonts w:asciiTheme="minorHAnsi" w:hAnsiTheme="minorHAnsi" w:cstheme="minorHAnsi"/>
              </w:rPr>
              <w:t>v</w:t>
            </w:r>
            <w:r w:rsidR="009547E9" w:rsidRPr="00054DBB">
              <w:rPr>
                <w:rFonts w:asciiTheme="minorHAnsi" w:hAnsiTheme="minorHAnsi" w:cstheme="minorHAnsi"/>
                <w:spacing w:val="-1"/>
              </w:rPr>
              <w:t>a</w:t>
            </w:r>
            <w:r w:rsidR="009547E9" w:rsidRPr="00054DBB">
              <w:rPr>
                <w:rFonts w:asciiTheme="minorHAnsi" w:hAnsiTheme="minorHAnsi" w:cstheme="minorHAnsi"/>
              </w:rPr>
              <w:t>d</w:t>
            </w:r>
            <w:r w:rsidR="009547E9" w:rsidRPr="00054DBB">
              <w:rPr>
                <w:rFonts w:asciiTheme="minorHAnsi" w:hAnsiTheme="minorHAnsi" w:cstheme="minorHAnsi"/>
                <w:spacing w:val="2"/>
              </w:rPr>
              <w:t xml:space="preserve"> </w:t>
            </w:r>
            <w:r w:rsidR="00221348" w:rsidRPr="00054DBB">
              <w:rPr>
                <w:rFonts w:asciiTheme="minorHAnsi" w:hAnsiTheme="minorHAnsi" w:cstheme="minorHAnsi"/>
                <w:spacing w:val="2"/>
                <w:lang w:val="et-EE"/>
              </w:rPr>
              <w:t>LEADER</w:t>
            </w:r>
            <w:r w:rsidR="009547E9" w:rsidRPr="00054DBB">
              <w:rPr>
                <w:rFonts w:asciiTheme="minorHAnsi" w:hAnsiTheme="minorHAnsi" w:cstheme="minorHAnsi"/>
              </w:rPr>
              <w:t xml:space="preserve"> m</w:t>
            </w:r>
            <w:r w:rsidR="009547E9" w:rsidRPr="00054DBB">
              <w:rPr>
                <w:rFonts w:asciiTheme="minorHAnsi" w:hAnsiTheme="minorHAnsi" w:cstheme="minorHAnsi"/>
                <w:spacing w:val="-1"/>
              </w:rPr>
              <w:t>ää</w:t>
            </w:r>
            <w:r w:rsidR="009547E9" w:rsidRPr="00054DBB">
              <w:rPr>
                <w:rFonts w:asciiTheme="minorHAnsi" w:hAnsiTheme="minorHAnsi" w:cstheme="minorHAnsi"/>
              </w:rPr>
              <w:t>rus</w:t>
            </w:r>
            <w:r w:rsidR="009547E9" w:rsidRPr="00054DBB">
              <w:rPr>
                <w:rFonts w:asciiTheme="minorHAnsi" w:hAnsiTheme="minorHAnsi" w:cstheme="minorHAnsi"/>
                <w:spacing w:val="-1"/>
              </w:rPr>
              <w:t>e</w:t>
            </w:r>
            <w:r w:rsidR="009547E9" w:rsidRPr="00054DBB">
              <w:rPr>
                <w:rFonts w:asciiTheme="minorHAnsi" w:hAnsiTheme="minorHAnsi" w:cstheme="minorHAnsi"/>
              </w:rPr>
              <w:t>st</w:t>
            </w:r>
            <w:r w:rsidR="000F49BB" w:rsidRPr="00054DBB">
              <w:rPr>
                <w:rFonts w:asciiTheme="minorHAnsi" w:hAnsiTheme="minorHAnsi" w:cstheme="minorHAnsi"/>
              </w:rPr>
              <w:t>.</w:t>
            </w:r>
          </w:p>
        </w:tc>
      </w:tr>
      <w:tr w:rsidR="009547E9" w:rsidRPr="00054DBB" w14:paraId="424F73D1" w14:textId="77777777" w:rsidTr="00054DBB">
        <w:tc>
          <w:tcPr>
            <w:tcW w:w="2110" w:type="dxa"/>
          </w:tcPr>
          <w:p w14:paraId="08E8A461" w14:textId="167DA78F" w:rsidR="009547E9" w:rsidRPr="00054DBB" w:rsidRDefault="009547E9" w:rsidP="00446294">
            <w:pPr>
              <w:rPr>
                <w:rFonts w:asciiTheme="minorHAnsi" w:hAnsiTheme="minorHAnsi" w:cstheme="minorHAnsi"/>
                <w:lang w:val="et-EE"/>
              </w:rPr>
            </w:pPr>
            <w:r w:rsidRPr="00054DBB">
              <w:rPr>
                <w:rFonts w:asciiTheme="minorHAnsi" w:hAnsiTheme="minorHAnsi" w:cstheme="minorHAnsi"/>
                <w:lang w:val="sv-FI"/>
              </w:rPr>
              <w:t>To</w:t>
            </w:r>
            <w:r w:rsidRPr="00054DBB">
              <w:rPr>
                <w:rFonts w:asciiTheme="minorHAnsi" w:hAnsiTheme="minorHAnsi" w:cstheme="minorHAnsi"/>
                <w:spacing w:val="-1"/>
                <w:lang w:val="sv-FI"/>
              </w:rPr>
              <w:t>e</w:t>
            </w:r>
            <w:r w:rsidRPr="00054DBB">
              <w:rPr>
                <w:rFonts w:asciiTheme="minorHAnsi" w:hAnsiTheme="minorHAnsi" w:cstheme="minorHAnsi"/>
                <w:lang w:val="sv-FI"/>
              </w:rPr>
              <w:t>tuse</w:t>
            </w:r>
            <w:r w:rsidR="00CE1A01">
              <w:rPr>
                <w:rFonts w:asciiTheme="minorHAnsi" w:hAnsiTheme="minorHAnsi" w:cstheme="minorHAnsi"/>
                <w:lang w:val="sv-FI"/>
              </w:rPr>
              <w:t xml:space="preserve"> </w:t>
            </w:r>
            <w:r w:rsidRPr="00054DBB">
              <w:rPr>
                <w:rFonts w:asciiTheme="minorHAnsi" w:hAnsiTheme="minorHAnsi" w:cstheme="minorHAnsi"/>
                <w:lang w:val="sv-FI"/>
              </w:rPr>
              <w:t>suurus</w:t>
            </w:r>
            <w:r w:rsidR="00CE1A01">
              <w:rPr>
                <w:rFonts w:asciiTheme="minorHAnsi" w:hAnsiTheme="minorHAnsi" w:cstheme="minorHAnsi"/>
                <w:lang w:val="sv-FI"/>
              </w:rPr>
              <w:fldChar w:fldCharType="begin"/>
            </w:r>
            <w:r w:rsidR="00CE1A01">
              <w:rPr>
                <w:rFonts w:asciiTheme="minorHAnsi" w:hAnsiTheme="minorHAnsi" w:cstheme="minorHAnsi"/>
                <w:lang w:val="sv-FI"/>
              </w:rPr>
              <w:instrText xml:space="preserve"> NOTEREF _Ref179534910 \f \h </w:instrText>
            </w:r>
            <w:r w:rsidR="00CE1A01">
              <w:rPr>
                <w:rFonts w:asciiTheme="minorHAnsi" w:hAnsiTheme="minorHAnsi" w:cstheme="minorHAnsi"/>
                <w:lang w:val="sv-FI"/>
              </w:rPr>
            </w:r>
            <w:r w:rsidR="00CE1A01">
              <w:rPr>
                <w:rFonts w:asciiTheme="minorHAnsi" w:hAnsiTheme="minorHAnsi" w:cstheme="minorHAnsi"/>
                <w:lang w:val="sv-FI"/>
              </w:rPr>
              <w:fldChar w:fldCharType="separate"/>
            </w:r>
            <w:r w:rsidR="00CE1A01" w:rsidRPr="00CE1A01">
              <w:rPr>
                <w:rStyle w:val="FootnoteReference"/>
              </w:rPr>
              <w:t>12</w:t>
            </w:r>
            <w:r w:rsidR="00CE1A01">
              <w:rPr>
                <w:rFonts w:asciiTheme="minorHAnsi" w:hAnsiTheme="minorHAnsi" w:cstheme="minorHAnsi"/>
                <w:lang w:val="sv-FI"/>
              </w:rPr>
              <w:fldChar w:fldCharType="end"/>
            </w:r>
          </w:p>
        </w:tc>
        <w:tc>
          <w:tcPr>
            <w:tcW w:w="6420" w:type="dxa"/>
          </w:tcPr>
          <w:p w14:paraId="28C817A4" w14:textId="7B7742F8" w:rsidR="00DB0D12" w:rsidRPr="00054DBB"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r w:rsidRPr="00054DBB">
              <w:rPr>
                <w:rFonts w:asciiTheme="minorHAnsi" w:hAnsiTheme="minorHAnsi" w:cstheme="minorHAnsi"/>
              </w:rPr>
              <w:t>M</w:t>
            </w:r>
            <w:r w:rsidR="00DB0D12" w:rsidRPr="00054DBB">
              <w:rPr>
                <w:rFonts w:asciiTheme="minorHAnsi" w:hAnsiTheme="minorHAnsi" w:cstheme="minorHAnsi"/>
              </w:rPr>
              <w:t>inimaalne 5</w:t>
            </w:r>
            <w:r w:rsidR="00D80A87" w:rsidRPr="00054DBB">
              <w:rPr>
                <w:rFonts w:asciiTheme="minorHAnsi" w:hAnsiTheme="minorHAnsi" w:cstheme="minorHAnsi"/>
              </w:rPr>
              <w:t xml:space="preserve"> </w:t>
            </w:r>
            <w:r w:rsidR="00DB0D12" w:rsidRPr="00054DBB">
              <w:rPr>
                <w:rFonts w:asciiTheme="minorHAnsi" w:hAnsiTheme="minorHAnsi" w:cstheme="minorHAnsi"/>
              </w:rPr>
              <w:t>000€</w:t>
            </w:r>
          </w:p>
          <w:p w14:paraId="18D1C3C1" w14:textId="0492D345" w:rsidR="001329EC" w:rsidRPr="00054DBB" w:rsidRDefault="00886F53" w:rsidP="002C4F6F">
            <w:pPr>
              <w:pStyle w:val="ListParagraph"/>
              <w:numPr>
                <w:ilvl w:val="0"/>
                <w:numId w:val="1"/>
              </w:numPr>
              <w:tabs>
                <w:tab w:val="left" w:pos="460"/>
              </w:tabs>
              <w:spacing w:before="17"/>
              <w:ind w:left="453" w:right="213" w:hanging="283"/>
              <w:rPr>
                <w:rFonts w:asciiTheme="minorHAnsi" w:hAnsiTheme="minorHAnsi" w:cstheme="minorHAnsi"/>
              </w:rPr>
            </w:pPr>
            <w:r w:rsidRPr="00054DBB">
              <w:rPr>
                <w:rFonts w:asciiTheme="minorHAnsi" w:hAnsiTheme="minorHAnsi" w:cstheme="minorHAnsi"/>
                <w:spacing w:val="-1"/>
              </w:rPr>
              <w:t>M</w:t>
            </w:r>
            <w:r w:rsidR="00E03159" w:rsidRPr="00054DBB">
              <w:rPr>
                <w:rFonts w:asciiTheme="minorHAnsi" w:hAnsiTheme="minorHAnsi" w:cstheme="minorHAnsi"/>
                <w:spacing w:val="-1"/>
              </w:rPr>
              <w:t>a</w:t>
            </w:r>
            <w:r w:rsidR="00E03159" w:rsidRPr="00054DBB">
              <w:rPr>
                <w:rFonts w:asciiTheme="minorHAnsi" w:hAnsiTheme="minorHAnsi" w:cstheme="minorHAnsi"/>
              </w:rPr>
              <w:t>ksi</w:t>
            </w:r>
            <w:r w:rsidR="00E03159" w:rsidRPr="00054DBB">
              <w:rPr>
                <w:rFonts w:asciiTheme="minorHAnsi" w:hAnsiTheme="minorHAnsi" w:cstheme="minorHAnsi"/>
                <w:spacing w:val="1"/>
              </w:rPr>
              <w:t>m</w:t>
            </w:r>
            <w:r w:rsidR="00E03159" w:rsidRPr="00054DBB">
              <w:rPr>
                <w:rFonts w:asciiTheme="minorHAnsi" w:hAnsiTheme="minorHAnsi" w:cstheme="minorHAnsi"/>
                <w:spacing w:val="-1"/>
              </w:rPr>
              <w:t>aa</w:t>
            </w:r>
            <w:r w:rsidR="00E03159" w:rsidRPr="00054DBB">
              <w:rPr>
                <w:rFonts w:asciiTheme="minorHAnsi" w:hAnsiTheme="minorHAnsi" w:cstheme="minorHAnsi"/>
              </w:rPr>
              <w:t xml:space="preserve">lne </w:t>
            </w:r>
            <w:r w:rsidR="001329EC" w:rsidRPr="00054DBB">
              <w:rPr>
                <w:rFonts w:asciiTheme="minorHAnsi" w:hAnsiTheme="minorHAnsi" w:cstheme="minorHAnsi"/>
              </w:rPr>
              <w:t>80 000</w:t>
            </w:r>
            <w:r w:rsidR="001329EC" w:rsidRPr="00054DBB">
              <w:rPr>
                <w:rFonts w:asciiTheme="minorHAnsi" w:hAnsiTheme="minorHAnsi" w:cstheme="minorHAnsi"/>
                <w:spacing w:val="-1"/>
              </w:rPr>
              <w:t>€</w:t>
            </w:r>
            <w:r w:rsidR="00E03159" w:rsidRPr="00054DBB">
              <w:rPr>
                <w:rFonts w:asciiTheme="minorHAnsi" w:hAnsiTheme="minorHAnsi" w:cstheme="minorHAnsi"/>
              </w:rPr>
              <w:t>, suurp</w:t>
            </w:r>
            <w:r w:rsidR="00E03159" w:rsidRPr="00054DBB">
              <w:rPr>
                <w:rFonts w:asciiTheme="minorHAnsi" w:hAnsiTheme="minorHAnsi" w:cstheme="minorHAnsi"/>
                <w:spacing w:val="-1"/>
              </w:rPr>
              <w:t>r</w:t>
            </w:r>
            <w:r w:rsidR="00E03159" w:rsidRPr="00054DBB">
              <w:rPr>
                <w:rFonts w:asciiTheme="minorHAnsi" w:hAnsiTheme="minorHAnsi" w:cstheme="minorHAnsi"/>
              </w:rPr>
              <w:t>ojektide</w:t>
            </w:r>
            <w:r w:rsidRPr="00054DBB">
              <w:rPr>
                <w:rFonts w:asciiTheme="minorHAnsi" w:hAnsiTheme="minorHAnsi" w:cstheme="minorHAnsi"/>
              </w:rPr>
              <w:t>l</w:t>
            </w:r>
            <w:r w:rsidR="003D5279">
              <w:rPr>
                <w:rFonts w:asciiTheme="minorHAnsi" w:hAnsiTheme="minorHAnsi" w:cstheme="minorHAnsi"/>
                <w:vertAlign w:val="superscript"/>
              </w:rPr>
              <w:fldChar w:fldCharType="begin"/>
            </w:r>
            <w:r w:rsidR="003D5279">
              <w:rPr>
                <w:rFonts w:asciiTheme="minorHAnsi" w:hAnsiTheme="minorHAnsi" w:cstheme="minorHAnsi"/>
              </w:rPr>
              <w:instrText xml:space="preserve"> NOTEREF _Ref179469915 \f \h </w:instrText>
            </w:r>
            <w:r w:rsidR="003D5279">
              <w:rPr>
                <w:rFonts w:asciiTheme="minorHAnsi" w:hAnsiTheme="minorHAnsi" w:cstheme="minorHAnsi"/>
                <w:vertAlign w:val="superscript"/>
              </w:rPr>
            </w:r>
            <w:r w:rsidR="003D5279">
              <w:rPr>
                <w:rFonts w:asciiTheme="minorHAnsi" w:hAnsiTheme="minorHAnsi" w:cstheme="minorHAnsi"/>
                <w:vertAlign w:val="superscript"/>
              </w:rPr>
              <w:fldChar w:fldCharType="separate"/>
            </w:r>
            <w:r w:rsidR="003D5279" w:rsidRPr="00CE1A01">
              <w:rPr>
                <w:rStyle w:val="FootnoteReference"/>
              </w:rPr>
              <w:t>13</w:t>
            </w:r>
            <w:r w:rsidR="003D5279">
              <w:rPr>
                <w:rFonts w:asciiTheme="minorHAnsi" w:hAnsiTheme="minorHAnsi" w:cstheme="minorHAnsi"/>
                <w:vertAlign w:val="superscript"/>
              </w:rPr>
              <w:fldChar w:fldCharType="end"/>
            </w:r>
            <w:r w:rsidR="00E03159" w:rsidRPr="00054DBB">
              <w:rPr>
                <w:rFonts w:asciiTheme="minorHAnsi" w:hAnsiTheme="minorHAnsi" w:cstheme="minorHAnsi"/>
              </w:rPr>
              <w:t xml:space="preserve"> </w:t>
            </w:r>
            <w:r w:rsidR="001329EC" w:rsidRPr="00054DBB">
              <w:rPr>
                <w:rFonts w:asciiTheme="minorHAnsi" w:hAnsiTheme="minorHAnsi" w:cstheme="minorHAnsi"/>
                <w:color w:val="000000" w:themeColor="text1"/>
              </w:rPr>
              <w:t>160 000€</w:t>
            </w:r>
            <w:r w:rsidR="00E03159" w:rsidRPr="00054DBB">
              <w:rPr>
                <w:rFonts w:asciiTheme="minorHAnsi" w:hAnsiTheme="minorHAnsi" w:cstheme="minorHAnsi"/>
                <w:color w:val="000000" w:themeColor="text1"/>
              </w:rPr>
              <w:t xml:space="preserve"> </w:t>
            </w:r>
          </w:p>
        </w:tc>
      </w:tr>
      <w:tr w:rsidR="009547E9" w:rsidRPr="00054DBB" w14:paraId="0ECDED0D" w14:textId="77777777" w:rsidTr="00054DBB">
        <w:tc>
          <w:tcPr>
            <w:tcW w:w="2110" w:type="dxa"/>
          </w:tcPr>
          <w:p w14:paraId="7D1AF54F" w14:textId="77777777" w:rsidR="009547E9" w:rsidRPr="00054DBB" w:rsidRDefault="009547E9" w:rsidP="00446294">
            <w:pPr>
              <w:rPr>
                <w:rFonts w:asciiTheme="minorHAnsi" w:hAnsiTheme="minorHAnsi" w:cstheme="minorHAnsi"/>
                <w:lang w:val="et-EE"/>
              </w:rPr>
            </w:pPr>
            <w:r w:rsidRPr="00054DBB">
              <w:rPr>
                <w:rFonts w:asciiTheme="minorHAnsi" w:hAnsiTheme="minorHAnsi" w:cstheme="minorHAnsi"/>
                <w:lang w:val="sv-FI"/>
              </w:rPr>
              <w:t>Toetuse määr</w:t>
            </w:r>
          </w:p>
        </w:tc>
        <w:tc>
          <w:tcPr>
            <w:tcW w:w="6420" w:type="dxa"/>
          </w:tcPr>
          <w:p w14:paraId="554086A1" w14:textId="44418E62" w:rsidR="009E5896" w:rsidRPr="00054DBB" w:rsidRDefault="009E5896" w:rsidP="00405378">
            <w:pPr>
              <w:pStyle w:val="ListParagraph"/>
              <w:numPr>
                <w:ilvl w:val="0"/>
                <w:numId w:val="40"/>
              </w:numPr>
              <w:ind w:left="464" w:hanging="284"/>
              <w:rPr>
                <w:rFonts w:asciiTheme="minorHAnsi" w:hAnsiTheme="minorHAnsi" w:cstheme="minorHAnsi"/>
              </w:rPr>
            </w:pPr>
            <w:r w:rsidRPr="00054DBB">
              <w:rPr>
                <w:rFonts w:asciiTheme="minorHAnsi" w:hAnsiTheme="minorHAnsi" w:cstheme="minorHAnsi"/>
              </w:rPr>
              <w:t>Minimaalselt 15%</w:t>
            </w:r>
          </w:p>
          <w:p w14:paraId="3002E489" w14:textId="41362544" w:rsidR="00E55E7D" w:rsidRPr="00054DBB" w:rsidRDefault="005F4BCF" w:rsidP="00405378">
            <w:pPr>
              <w:pStyle w:val="ListParagraph"/>
              <w:numPr>
                <w:ilvl w:val="0"/>
                <w:numId w:val="40"/>
              </w:numPr>
              <w:ind w:left="464" w:hanging="284"/>
              <w:rPr>
                <w:rFonts w:asciiTheme="minorHAnsi" w:hAnsiTheme="minorHAnsi" w:cstheme="minorHAnsi"/>
              </w:rPr>
            </w:pPr>
            <w:r w:rsidRPr="00054DBB">
              <w:rPr>
                <w:rFonts w:asciiTheme="minorHAnsi" w:hAnsiTheme="minorHAnsi" w:cstheme="minorHAnsi"/>
              </w:rPr>
              <w:t>K</w:t>
            </w:r>
            <w:r w:rsidR="00E55E7D" w:rsidRPr="00054DBB">
              <w:rPr>
                <w:rFonts w:asciiTheme="minorHAnsi" w:hAnsiTheme="minorHAnsi" w:cstheme="minorHAnsi"/>
              </w:rPr>
              <w:t>asumit mittetaotlevate projektide puhul maksimaalselt 90%</w:t>
            </w:r>
          </w:p>
          <w:p w14:paraId="5251E1C0" w14:textId="77777777" w:rsidR="00CA4FF8" w:rsidRPr="00054DBB" w:rsidRDefault="005F4BCF" w:rsidP="00405378">
            <w:pPr>
              <w:pStyle w:val="ListParagraph"/>
              <w:numPr>
                <w:ilvl w:val="0"/>
                <w:numId w:val="40"/>
              </w:numPr>
              <w:ind w:left="464" w:hanging="284"/>
              <w:rPr>
                <w:rFonts w:asciiTheme="minorHAnsi" w:hAnsiTheme="minorHAnsi" w:cstheme="minorHAnsi"/>
              </w:rPr>
            </w:pPr>
            <w:r w:rsidRPr="00054DBB">
              <w:rPr>
                <w:rFonts w:asciiTheme="minorHAnsi" w:hAnsiTheme="minorHAnsi" w:cstheme="minorHAnsi"/>
              </w:rPr>
              <w:t>E</w:t>
            </w:r>
            <w:r w:rsidR="00E55E7D" w:rsidRPr="00054DBB">
              <w:rPr>
                <w:rFonts w:asciiTheme="minorHAnsi" w:hAnsiTheme="minorHAnsi" w:cstheme="minorHAnsi"/>
              </w:rPr>
              <w:t>ttevõtlusele suunatud projektide puhul maksmimaalselt 60%</w:t>
            </w:r>
          </w:p>
          <w:p w14:paraId="3B0348A5" w14:textId="375A5AE6" w:rsidR="00656894" w:rsidRPr="00054DBB" w:rsidRDefault="00656894" w:rsidP="00405378">
            <w:pPr>
              <w:pStyle w:val="ListParagraph"/>
              <w:numPr>
                <w:ilvl w:val="0"/>
                <w:numId w:val="40"/>
              </w:numPr>
              <w:ind w:left="464" w:hanging="284"/>
              <w:rPr>
                <w:rFonts w:asciiTheme="minorHAnsi" w:hAnsiTheme="minorHAnsi" w:cstheme="minorHAnsi"/>
              </w:rPr>
            </w:pPr>
            <w:r w:rsidRPr="00054DBB">
              <w:rPr>
                <w:rFonts w:asciiTheme="minorHAnsi" w:hAnsiTheme="minorHAnsi" w:cstheme="minorHAnsi"/>
                <w:color w:val="000000" w:themeColor="text1"/>
                <w:position w:val="-1"/>
              </w:rPr>
              <w:t>Kogukonnateenuse</w:t>
            </w:r>
            <w:r w:rsidR="003D5279">
              <w:rPr>
                <w:rFonts w:asciiTheme="minorHAnsi" w:hAnsiTheme="minorHAnsi" w:cstheme="minorHAnsi"/>
                <w:color w:val="000000" w:themeColor="text1"/>
                <w:position w:val="-1"/>
              </w:rPr>
              <w:fldChar w:fldCharType="begin"/>
            </w:r>
            <w:r w:rsidR="003D5279">
              <w:rPr>
                <w:rFonts w:asciiTheme="minorHAnsi" w:hAnsiTheme="minorHAnsi" w:cstheme="minorHAnsi"/>
                <w:color w:val="000000" w:themeColor="text1"/>
                <w:position w:val="-1"/>
              </w:rPr>
              <w:instrText xml:space="preserve"> NOTEREF _Ref199338842 \f \h </w:instrText>
            </w:r>
            <w:r w:rsidR="003D5279">
              <w:rPr>
                <w:rFonts w:asciiTheme="minorHAnsi" w:hAnsiTheme="minorHAnsi" w:cstheme="minorHAnsi"/>
                <w:color w:val="000000" w:themeColor="text1"/>
                <w:position w:val="-1"/>
              </w:rPr>
            </w:r>
            <w:r w:rsidR="003D5279">
              <w:rPr>
                <w:rFonts w:asciiTheme="minorHAnsi" w:hAnsiTheme="minorHAnsi" w:cstheme="minorHAnsi"/>
                <w:color w:val="000000" w:themeColor="text1"/>
                <w:position w:val="-1"/>
              </w:rPr>
              <w:fldChar w:fldCharType="separate"/>
            </w:r>
            <w:r w:rsidR="003D5279" w:rsidRPr="00CE1A01">
              <w:rPr>
                <w:rStyle w:val="FootnoteReference"/>
              </w:rPr>
              <w:t>8</w:t>
            </w:r>
            <w:r w:rsidR="003D5279">
              <w:rPr>
                <w:rFonts w:asciiTheme="minorHAnsi" w:hAnsiTheme="minorHAnsi" w:cstheme="minorHAnsi"/>
                <w:color w:val="000000" w:themeColor="text1"/>
                <w:position w:val="-1"/>
              </w:rPr>
              <w:fldChar w:fldCharType="end"/>
            </w:r>
            <w:r w:rsidRPr="00054DBB">
              <w:rPr>
                <w:rFonts w:asciiTheme="minorHAnsi" w:hAnsiTheme="minorHAnsi" w:cstheme="minorHAnsi"/>
                <w:color w:val="000000" w:themeColor="text1"/>
                <w:position w:val="-1"/>
              </w:rPr>
              <w:t xml:space="preserve"> puhul maksimaalselt 90%</w:t>
            </w:r>
          </w:p>
          <w:p w14:paraId="0E41D67B" w14:textId="61303858" w:rsidR="00656894" w:rsidRPr="00054DBB" w:rsidRDefault="00656894" w:rsidP="00405378">
            <w:pPr>
              <w:pStyle w:val="ListParagraph"/>
              <w:numPr>
                <w:ilvl w:val="0"/>
                <w:numId w:val="40"/>
              </w:numPr>
              <w:ind w:left="464" w:hanging="284"/>
              <w:rPr>
                <w:rFonts w:asciiTheme="minorHAnsi" w:hAnsiTheme="minorHAnsi" w:cstheme="minorHAnsi"/>
              </w:rPr>
            </w:pPr>
            <w:r w:rsidRPr="00054DBB">
              <w:rPr>
                <w:rFonts w:asciiTheme="minorHAnsi" w:hAnsiTheme="minorHAnsi" w:cstheme="minorHAnsi"/>
              </w:rPr>
              <w:t>Väikelaeva, maastiku- ja mootorsõiduki, välja arvatud liikurmasina soetamisel maksimaalselt 30%</w:t>
            </w:r>
          </w:p>
        </w:tc>
      </w:tr>
      <w:tr w:rsidR="009547E9" w:rsidRPr="00054DBB" w14:paraId="5C638746" w14:textId="77777777" w:rsidTr="00054DBB">
        <w:tc>
          <w:tcPr>
            <w:tcW w:w="2110" w:type="dxa"/>
          </w:tcPr>
          <w:p w14:paraId="0D0BC053" w14:textId="0595D1B0" w:rsidR="009547E9" w:rsidRPr="00054DBB" w:rsidRDefault="009547E9" w:rsidP="00446294">
            <w:pPr>
              <w:rPr>
                <w:rFonts w:asciiTheme="minorHAnsi" w:hAnsiTheme="minorHAnsi" w:cstheme="minorHAnsi"/>
                <w:lang w:val="et-EE"/>
              </w:rPr>
            </w:pPr>
            <w:r w:rsidRPr="00054DBB">
              <w:rPr>
                <w:rFonts w:asciiTheme="minorHAnsi" w:hAnsiTheme="minorHAnsi" w:cstheme="minorHAnsi"/>
                <w:lang w:val="sv-FI"/>
              </w:rPr>
              <w:t>Väljundnäitajad</w:t>
            </w:r>
            <w:r w:rsidR="00756AF9">
              <w:rPr>
                <w:rFonts w:asciiTheme="minorHAnsi" w:hAnsiTheme="minorHAnsi" w:cstheme="minorHAnsi"/>
                <w:vertAlign w:val="superscript"/>
                <w:lang w:val="sv-FI"/>
              </w:rPr>
              <w:fldChar w:fldCharType="begin"/>
            </w:r>
            <w:r w:rsidR="00756AF9">
              <w:rPr>
                <w:rFonts w:asciiTheme="minorHAnsi" w:hAnsiTheme="minorHAnsi" w:cstheme="minorHAnsi"/>
                <w:lang w:val="sv-FI"/>
              </w:rPr>
              <w:instrText xml:space="preserve"> NOTEREF _Ref179534695 \f \h </w:instrText>
            </w:r>
            <w:r w:rsidR="00756AF9">
              <w:rPr>
                <w:rFonts w:asciiTheme="minorHAnsi" w:hAnsiTheme="minorHAnsi" w:cstheme="minorHAnsi"/>
                <w:vertAlign w:val="superscript"/>
                <w:lang w:val="sv-FI"/>
              </w:rPr>
            </w:r>
            <w:r w:rsidR="00756AF9">
              <w:rPr>
                <w:rFonts w:asciiTheme="minorHAnsi" w:hAnsiTheme="minorHAnsi" w:cstheme="minorHAnsi"/>
                <w:vertAlign w:val="superscript"/>
                <w:lang w:val="sv-FI"/>
              </w:rPr>
              <w:fldChar w:fldCharType="separate"/>
            </w:r>
            <w:r w:rsidR="00756AF9" w:rsidRPr="00CE1A01">
              <w:rPr>
                <w:rStyle w:val="FootnoteReference"/>
              </w:rPr>
              <w:t>14</w:t>
            </w:r>
            <w:r w:rsidR="00756AF9">
              <w:rPr>
                <w:rFonts w:asciiTheme="minorHAnsi" w:hAnsiTheme="minorHAnsi" w:cstheme="minorHAnsi"/>
                <w:vertAlign w:val="superscript"/>
                <w:lang w:val="sv-FI"/>
              </w:rPr>
              <w:fldChar w:fldCharType="end"/>
            </w:r>
          </w:p>
        </w:tc>
        <w:tc>
          <w:tcPr>
            <w:tcW w:w="6420" w:type="dxa"/>
          </w:tcPr>
          <w:p w14:paraId="56D1FD3F" w14:textId="2B6649B1" w:rsidR="00FE421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Innova</w:t>
            </w:r>
            <w:r w:rsidR="000C2BBC" w:rsidRPr="00054DBB">
              <w:rPr>
                <w:rFonts w:asciiTheme="minorHAnsi" w:hAnsiTheme="minorHAnsi" w:cstheme="minorHAnsi"/>
                <w:lang w:val="et-EE"/>
              </w:rPr>
              <w:t>a</w:t>
            </w:r>
            <w:r w:rsidRPr="00054DBB">
              <w:rPr>
                <w:rFonts w:asciiTheme="minorHAnsi" w:hAnsiTheme="minorHAnsi" w:cstheme="minorHAnsi"/>
                <w:lang w:val="et-EE"/>
              </w:rPr>
              <w:t>t</w:t>
            </w:r>
            <w:r w:rsidR="000C2BBC" w:rsidRPr="00054DBB">
              <w:rPr>
                <w:rFonts w:asciiTheme="minorHAnsi" w:hAnsiTheme="minorHAnsi" w:cstheme="minorHAnsi"/>
                <w:lang w:val="et-EE"/>
              </w:rPr>
              <w:t>ilis</w:t>
            </w:r>
            <w:r w:rsidR="009E5896" w:rsidRPr="00054DBB">
              <w:rPr>
                <w:rFonts w:asciiTheme="minorHAnsi" w:hAnsiTheme="minorHAnsi" w:cstheme="minorHAnsi"/>
                <w:lang w:val="et-EE"/>
              </w:rPr>
              <w:t>i lahendusi</w:t>
            </w:r>
            <w:r w:rsidR="0067311E" w:rsidRPr="00054DBB">
              <w:rPr>
                <w:rFonts w:asciiTheme="minorHAnsi" w:hAnsiTheme="minorHAnsi" w:cstheme="minorHAnsi"/>
                <w:vertAlign w:val="superscript"/>
                <w:lang w:val="et-EE"/>
              </w:rPr>
              <w:fldChar w:fldCharType="begin"/>
            </w:r>
            <w:r w:rsidR="0067311E" w:rsidRPr="00054DBB">
              <w:rPr>
                <w:rFonts w:asciiTheme="minorHAnsi" w:hAnsiTheme="minorHAnsi" w:cstheme="minorHAnsi"/>
                <w:vertAlign w:val="superscript"/>
                <w:lang w:val="et-EE"/>
              </w:rPr>
              <w:instrText xml:space="preserve"> NOTEREF _Ref179468525 \h  \* MERGEFORMAT </w:instrText>
            </w:r>
            <w:r w:rsidR="0067311E" w:rsidRPr="00054DBB">
              <w:rPr>
                <w:rFonts w:asciiTheme="minorHAnsi" w:hAnsiTheme="minorHAnsi" w:cstheme="minorHAnsi"/>
                <w:vertAlign w:val="superscript"/>
                <w:lang w:val="et-EE"/>
              </w:rPr>
            </w:r>
            <w:r w:rsidR="0067311E" w:rsidRPr="00054DBB">
              <w:rPr>
                <w:rFonts w:asciiTheme="minorHAnsi" w:hAnsiTheme="minorHAnsi" w:cstheme="minorHAnsi"/>
                <w:vertAlign w:val="superscript"/>
                <w:lang w:val="et-EE"/>
              </w:rPr>
              <w:fldChar w:fldCharType="separate"/>
            </w:r>
            <w:r w:rsidR="0086089D">
              <w:rPr>
                <w:rFonts w:asciiTheme="minorHAnsi" w:hAnsiTheme="minorHAnsi" w:cstheme="minorHAnsi"/>
                <w:vertAlign w:val="superscript"/>
                <w:lang w:val="et-EE"/>
              </w:rPr>
              <w:t>2</w:t>
            </w:r>
            <w:r w:rsidR="0067311E" w:rsidRPr="00054DBB">
              <w:rPr>
                <w:rFonts w:asciiTheme="minorHAnsi" w:hAnsiTheme="minorHAnsi" w:cstheme="minorHAnsi"/>
                <w:vertAlign w:val="superscript"/>
                <w:lang w:val="et-EE"/>
              </w:rPr>
              <w:fldChar w:fldCharType="end"/>
            </w:r>
            <w:r w:rsidR="009E5896" w:rsidRPr="00054DBB">
              <w:rPr>
                <w:rFonts w:asciiTheme="minorHAnsi" w:hAnsiTheme="minorHAnsi" w:cstheme="minorHAnsi"/>
                <w:lang w:val="et-EE"/>
              </w:rPr>
              <w:t xml:space="preserve"> </w:t>
            </w:r>
            <w:r w:rsidR="001F317F" w:rsidRPr="00054DBB">
              <w:rPr>
                <w:rFonts w:asciiTheme="minorHAnsi" w:hAnsiTheme="minorHAnsi" w:cstheme="minorHAnsi"/>
                <w:lang w:val="et-EE"/>
              </w:rPr>
              <w:t>loovate</w:t>
            </w:r>
            <w:r w:rsidRPr="00054DBB">
              <w:rPr>
                <w:rFonts w:asciiTheme="minorHAnsi" w:hAnsiTheme="minorHAnsi" w:cstheme="minorHAnsi"/>
                <w:lang w:val="et-EE"/>
              </w:rPr>
              <w:t xml:space="preserve"> </w:t>
            </w:r>
            <w:r w:rsidR="00FE3A4A" w:rsidRPr="00054DBB">
              <w:rPr>
                <w:rFonts w:asciiTheme="minorHAnsi" w:hAnsiTheme="minorHAnsi" w:cstheme="minorHAnsi"/>
                <w:lang w:val="et-EE"/>
              </w:rPr>
              <w:t>projektide</w:t>
            </w:r>
            <w:r w:rsidRPr="00054DBB">
              <w:rPr>
                <w:rFonts w:asciiTheme="minorHAnsi" w:hAnsiTheme="minorHAnsi" w:cstheme="minorHAnsi"/>
                <w:lang w:val="et-EE"/>
              </w:rPr>
              <w:t xml:space="preserve"> arv</w:t>
            </w:r>
            <w:r w:rsidR="000F49BB" w:rsidRPr="00054DBB">
              <w:rPr>
                <w:rFonts w:asciiTheme="minorHAnsi" w:hAnsiTheme="minorHAnsi" w:cstheme="minorHAnsi"/>
                <w:lang w:val="et-EE"/>
              </w:rPr>
              <w:t>.</w:t>
            </w:r>
          </w:p>
          <w:p w14:paraId="4470CAB8" w14:textId="24139AEE" w:rsidR="008964C7" w:rsidRPr="008964C7" w:rsidRDefault="008964C7" w:rsidP="008964C7">
            <w:pPr>
              <w:pStyle w:val="ListParagraph"/>
              <w:numPr>
                <w:ilvl w:val="0"/>
                <w:numId w:val="31"/>
              </w:numPr>
              <w:ind w:left="464" w:hanging="284"/>
              <w:rPr>
                <w:rFonts w:asciiTheme="minorHAnsi" w:hAnsiTheme="minorHAnsi" w:cstheme="minorHAnsi"/>
                <w:lang w:val="et-EE"/>
              </w:rPr>
            </w:pPr>
            <w:r w:rsidRPr="008964C7">
              <w:rPr>
                <w:rFonts w:asciiTheme="minorHAnsi" w:hAnsiTheme="minorHAnsi" w:cstheme="minorHAnsi"/>
                <w:lang w:val="et-EE"/>
              </w:rPr>
              <w:t>Koostöövõrgustike</w:t>
            </w:r>
            <w:r w:rsidRPr="008964C7">
              <w:rPr>
                <w:rFonts w:asciiTheme="minorHAnsi" w:hAnsiTheme="minorHAnsi" w:cstheme="minorHAnsi"/>
                <w:lang w:val="et-EE"/>
                <w:rPrChange w:id="50" w:author="Liis Moor" w:date="2025-05-29T16:22:00Z">
                  <w:rPr>
                    <w:rFonts w:asciiTheme="minorHAnsi" w:hAnsiTheme="minorHAnsi" w:cstheme="minorHAnsi"/>
                    <w:highlight w:val="yellow"/>
                    <w:lang w:val="et-EE"/>
                  </w:rPr>
                </w:rPrChange>
              </w:rPr>
              <w:fldChar w:fldCharType="begin"/>
            </w:r>
            <w:r w:rsidRPr="008964C7">
              <w:rPr>
                <w:rFonts w:asciiTheme="minorHAnsi" w:hAnsiTheme="minorHAnsi" w:cstheme="minorHAnsi"/>
                <w:lang w:val="et-EE"/>
              </w:rPr>
              <w:instrText xml:space="preserve"> NOTEREF _Ref199324869 \f \h  \* MERGEFORMAT </w:instrText>
            </w:r>
            <w:r w:rsidRPr="008964C7">
              <w:rPr>
                <w:rFonts w:asciiTheme="minorHAnsi" w:hAnsiTheme="minorHAnsi" w:cstheme="minorHAnsi"/>
                <w:lang w:val="et-EE"/>
                <w:rPrChange w:id="51" w:author="Liis Moor" w:date="2025-05-29T16:22:00Z">
                  <w:rPr>
                    <w:rFonts w:asciiTheme="minorHAnsi" w:hAnsiTheme="minorHAnsi" w:cstheme="minorHAnsi"/>
                    <w:lang w:val="et-EE"/>
                  </w:rPr>
                </w:rPrChange>
              </w:rPr>
            </w:r>
            <w:r w:rsidRPr="008964C7">
              <w:rPr>
                <w:rFonts w:asciiTheme="minorHAnsi" w:hAnsiTheme="minorHAnsi" w:cstheme="minorHAnsi"/>
                <w:lang w:val="et-EE"/>
                <w:rPrChange w:id="52" w:author="Liis Moor" w:date="2025-05-29T16:22:00Z">
                  <w:rPr>
                    <w:rFonts w:asciiTheme="minorHAnsi" w:hAnsiTheme="minorHAnsi" w:cstheme="minorHAnsi"/>
                    <w:highlight w:val="yellow"/>
                    <w:lang w:val="et-EE"/>
                  </w:rPr>
                </w:rPrChange>
              </w:rPr>
              <w:fldChar w:fldCharType="separate"/>
            </w:r>
            <w:r w:rsidRPr="008964C7">
              <w:rPr>
                <w:rStyle w:val="FootnoteReference"/>
                <w:rPrChange w:id="53" w:author="Liis Moor" w:date="2025-05-29T16:22:00Z">
                  <w:rPr>
                    <w:rFonts w:asciiTheme="minorHAnsi" w:hAnsiTheme="minorHAnsi" w:cstheme="minorHAnsi"/>
                    <w:highlight w:val="yellow"/>
                    <w:lang w:val="et-EE"/>
                  </w:rPr>
                </w:rPrChange>
              </w:rPr>
              <w:t>3</w:t>
            </w:r>
            <w:r w:rsidRPr="008964C7">
              <w:rPr>
                <w:rFonts w:asciiTheme="minorHAnsi" w:hAnsiTheme="minorHAnsi" w:cstheme="minorHAnsi"/>
                <w:lang w:val="et-EE"/>
                <w:rPrChange w:id="54" w:author="Liis Moor" w:date="2025-05-29T16:22:00Z">
                  <w:rPr>
                    <w:rFonts w:asciiTheme="minorHAnsi" w:hAnsiTheme="minorHAnsi" w:cstheme="minorHAnsi"/>
                    <w:highlight w:val="yellow"/>
                    <w:lang w:val="et-EE"/>
                  </w:rPr>
                </w:rPrChange>
              </w:rPr>
              <w:fldChar w:fldCharType="end"/>
            </w:r>
            <w:r w:rsidRPr="00054DBB">
              <w:rPr>
                <w:rFonts w:asciiTheme="minorHAnsi" w:hAnsiTheme="minorHAnsi" w:cstheme="minorHAnsi"/>
                <w:lang w:val="et-EE"/>
              </w:rPr>
              <w:t xml:space="preserve"> loomisele ja arendamisele suunatud projektide arv.</w:t>
            </w:r>
          </w:p>
          <w:p w14:paraId="50ED3BE4" w14:textId="75270A62"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Noorte aktiivsuse</w:t>
            </w:r>
            <w:r w:rsidR="006D774C">
              <w:rPr>
                <w:rFonts w:asciiTheme="minorHAnsi" w:hAnsiTheme="minorHAnsi" w:cstheme="minorHAnsi"/>
                <w:lang w:val="et-EE"/>
              </w:rPr>
              <w:fldChar w:fldCharType="begin"/>
            </w:r>
            <w:r w:rsidR="006D774C">
              <w:rPr>
                <w:rFonts w:asciiTheme="minorHAnsi" w:hAnsiTheme="minorHAnsi" w:cstheme="minorHAnsi"/>
                <w:lang w:val="et-EE"/>
              </w:rPr>
              <w:instrText xml:space="preserve"> NOTEREF _Ref179469409 \f \h </w:instrText>
            </w:r>
            <w:r w:rsidR="006D774C">
              <w:rPr>
                <w:rFonts w:asciiTheme="minorHAnsi" w:hAnsiTheme="minorHAnsi" w:cstheme="minorHAnsi"/>
                <w:lang w:val="et-EE"/>
              </w:rPr>
            </w:r>
            <w:r w:rsidR="006D774C">
              <w:rPr>
                <w:rFonts w:asciiTheme="minorHAnsi" w:hAnsiTheme="minorHAnsi" w:cstheme="minorHAnsi"/>
                <w:lang w:val="et-EE"/>
              </w:rPr>
              <w:fldChar w:fldCharType="separate"/>
            </w:r>
            <w:r w:rsidR="006D774C" w:rsidRPr="006D774C">
              <w:rPr>
                <w:rStyle w:val="FootnoteReference"/>
              </w:rPr>
              <w:t>4</w:t>
            </w:r>
            <w:r w:rsidR="006D774C">
              <w:rPr>
                <w:rFonts w:asciiTheme="minorHAnsi" w:hAnsiTheme="minorHAnsi" w:cstheme="minorHAnsi"/>
                <w:lang w:val="et-EE"/>
              </w:rPr>
              <w:fldChar w:fldCharType="end"/>
            </w:r>
            <w:r w:rsidRPr="00054DBB">
              <w:rPr>
                <w:rFonts w:asciiTheme="minorHAnsi" w:hAnsiTheme="minorHAnsi" w:cstheme="minorHAnsi"/>
                <w:lang w:val="et-EE"/>
              </w:rPr>
              <w:t xml:space="preserve"> tõstmisele suunatud projektide arv</w:t>
            </w:r>
            <w:r w:rsidR="000F49BB" w:rsidRPr="00054DBB">
              <w:rPr>
                <w:rFonts w:asciiTheme="minorHAnsi" w:hAnsiTheme="minorHAnsi" w:cstheme="minorHAnsi"/>
                <w:lang w:val="et-EE"/>
              </w:rPr>
              <w:t>.</w:t>
            </w:r>
          </w:p>
          <w:p w14:paraId="68608374" w14:textId="0FCF7F8C"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Loodus- ja kultuuripärandi säilitamise, arendamise ja esitlemisega seotud projektide arv</w:t>
            </w:r>
            <w:r w:rsidR="000F49BB" w:rsidRPr="00054DBB">
              <w:rPr>
                <w:rFonts w:asciiTheme="minorHAnsi" w:hAnsiTheme="minorHAnsi" w:cstheme="minorHAnsi"/>
                <w:lang w:val="et-EE"/>
              </w:rPr>
              <w:t>.</w:t>
            </w:r>
          </w:p>
          <w:p w14:paraId="4B0CB60A" w14:textId="0CBEE172"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lastRenderedPageBreak/>
              <w:t>Jätkusuutlike mainekujundus-/turundusprojektide arv</w:t>
            </w:r>
            <w:r w:rsidR="000F49BB" w:rsidRPr="00054DBB">
              <w:rPr>
                <w:rFonts w:asciiTheme="minorHAnsi" w:hAnsiTheme="minorHAnsi" w:cstheme="minorHAnsi"/>
                <w:lang w:val="et-EE"/>
              </w:rPr>
              <w:t>.</w:t>
            </w:r>
          </w:p>
          <w:p w14:paraId="3AC5A34D" w14:textId="65E2F906"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Uute/parendatud avalikus ruumis paiknevate  objektide arv</w:t>
            </w:r>
            <w:r w:rsidR="000F49BB" w:rsidRPr="00054DBB">
              <w:rPr>
                <w:rFonts w:asciiTheme="minorHAnsi" w:hAnsiTheme="minorHAnsi" w:cstheme="minorHAnsi"/>
                <w:lang w:val="et-EE"/>
              </w:rPr>
              <w:t>.</w:t>
            </w:r>
          </w:p>
          <w:p w14:paraId="090DDDE5" w14:textId="036DFC72"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054DBB">
              <w:rPr>
                <w:rFonts w:asciiTheme="minorHAnsi" w:hAnsiTheme="minorHAnsi" w:cstheme="minorHAnsi"/>
                <w:lang w:val="et-EE"/>
              </w:rPr>
              <w:t>Uute/parendatud teenuste</w:t>
            </w:r>
            <w:r w:rsidR="009E5896" w:rsidRPr="00054DBB">
              <w:rPr>
                <w:rFonts w:asciiTheme="minorHAnsi" w:hAnsiTheme="minorHAnsi" w:cstheme="minorHAnsi"/>
                <w:lang w:val="et-EE"/>
              </w:rPr>
              <w:t>,</w:t>
            </w:r>
            <w:r w:rsidRPr="00054DBB">
              <w:rPr>
                <w:rFonts w:asciiTheme="minorHAnsi" w:hAnsiTheme="minorHAnsi" w:cstheme="minorHAnsi"/>
                <w:lang w:val="et-EE"/>
              </w:rPr>
              <w:t xml:space="preserve"> sh kogukonnateenuste</w:t>
            </w:r>
            <w:r w:rsidR="003D5279">
              <w:rPr>
                <w:rFonts w:asciiTheme="minorHAnsi" w:hAnsiTheme="minorHAnsi" w:cstheme="minorHAnsi"/>
                <w:lang w:val="et-EE"/>
              </w:rPr>
              <w:fldChar w:fldCharType="begin"/>
            </w:r>
            <w:r w:rsidR="003D5279">
              <w:rPr>
                <w:rFonts w:asciiTheme="minorHAnsi" w:hAnsiTheme="minorHAnsi" w:cstheme="minorHAnsi"/>
                <w:lang w:val="et-EE"/>
              </w:rPr>
              <w:instrText xml:space="preserve"> NOTEREF _Ref199338842 \f \h </w:instrText>
            </w:r>
            <w:r w:rsidR="003D5279">
              <w:rPr>
                <w:rFonts w:asciiTheme="minorHAnsi" w:hAnsiTheme="minorHAnsi" w:cstheme="minorHAnsi"/>
                <w:lang w:val="et-EE"/>
              </w:rPr>
            </w:r>
            <w:r w:rsidR="003D5279">
              <w:rPr>
                <w:rFonts w:asciiTheme="minorHAnsi" w:hAnsiTheme="minorHAnsi" w:cstheme="minorHAnsi"/>
                <w:lang w:val="et-EE"/>
              </w:rPr>
              <w:fldChar w:fldCharType="separate"/>
            </w:r>
            <w:r w:rsidR="003D5279" w:rsidRPr="008964C7">
              <w:rPr>
                <w:rStyle w:val="FootnoteReference"/>
              </w:rPr>
              <w:t>8</w:t>
            </w:r>
            <w:r w:rsidR="003D5279">
              <w:rPr>
                <w:rFonts w:asciiTheme="minorHAnsi" w:hAnsiTheme="minorHAnsi" w:cstheme="minorHAnsi"/>
                <w:lang w:val="et-EE"/>
              </w:rPr>
              <w:fldChar w:fldCharType="end"/>
            </w:r>
            <w:r w:rsidR="006D02D3">
              <w:rPr>
                <w:rFonts w:asciiTheme="minorHAnsi" w:hAnsiTheme="minorHAnsi" w:cstheme="minorHAnsi"/>
                <w:lang w:val="et-EE"/>
              </w:rPr>
              <w:t xml:space="preserve"> </w:t>
            </w:r>
            <w:r w:rsidRPr="00054DBB">
              <w:rPr>
                <w:rFonts w:asciiTheme="minorHAnsi" w:hAnsiTheme="minorHAnsi" w:cstheme="minorHAnsi"/>
                <w:lang w:val="et-EE"/>
              </w:rPr>
              <w:t>arv</w:t>
            </w:r>
            <w:r w:rsidR="000F49BB" w:rsidRPr="00054DBB">
              <w:rPr>
                <w:rFonts w:asciiTheme="minorHAnsi" w:hAnsiTheme="minorHAnsi" w:cstheme="minorHAnsi"/>
                <w:lang w:val="et-EE"/>
              </w:rPr>
              <w:t>.</w:t>
            </w:r>
          </w:p>
          <w:p w14:paraId="16DDF743" w14:textId="21E9E856" w:rsidR="00FE421B" w:rsidRPr="00054DBB" w:rsidRDefault="00FE421B" w:rsidP="00405378">
            <w:pPr>
              <w:pStyle w:val="ListParagraph"/>
              <w:numPr>
                <w:ilvl w:val="0"/>
                <w:numId w:val="31"/>
              </w:numPr>
              <w:ind w:left="464" w:hanging="284"/>
              <w:rPr>
                <w:rFonts w:asciiTheme="minorHAnsi" w:hAnsiTheme="minorHAnsi" w:cstheme="minorHAnsi"/>
                <w:lang w:val="et-EE"/>
              </w:rPr>
            </w:pPr>
            <w:r w:rsidRPr="008964C7">
              <w:rPr>
                <w:rFonts w:asciiTheme="minorHAnsi" w:eastAsia="Calibri" w:hAnsiTheme="minorHAnsi" w:cstheme="minorHAnsi"/>
                <w:color w:val="000000"/>
                <w:position w:val="-1"/>
                <w:lang w:val="et-EE" w:eastAsia="en-US"/>
              </w:rPr>
              <w:t>Ühistegevustes</w:t>
            </w:r>
            <w:r w:rsidRPr="00054DBB">
              <w:rPr>
                <w:rFonts w:asciiTheme="minorHAnsi" w:eastAsia="Calibri" w:hAnsiTheme="minorHAnsi" w:cstheme="minorHAnsi"/>
                <w:color w:val="000000"/>
                <w:position w:val="-1"/>
                <w:lang w:val="et-EE" w:eastAsia="en-US"/>
              </w:rPr>
              <w:t xml:space="preserve"> osalenute arv</w:t>
            </w:r>
            <w:r w:rsidR="000F49BB" w:rsidRPr="00054DBB">
              <w:rPr>
                <w:rFonts w:asciiTheme="minorHAnsi" w:eastAsia="Calibri" w:hAnsiTheme="minorHAnsi" w:cstheme="minorHAnsi"/>
                <w:color w:val="000000"/>
                <w:position w:val="-1"/>
                <w:lang w:val="et-EE" w:eastAsia="en-US"/>
              </w:rPr>
              <w:t>.</w:t>
            </w:r>
          </w:p>
        </w:tc>
      </w:tr>
    </w:tbl>
    <w:p w14:paraId="204E34D5" w14:textId="0895501A" w:rsidR="009547E9" w:rsidRPr="00054DBB" w:rsidRDefault="009547E9" w:rsidP="009547E9">
      <w:pPr>
        <w:rPr>
          <w:rFonts w:asciiTheme="minorHAnsi" w:hAnsiTheme="minorHAnsi" w:cstheme="minorHAnsi"/>
          <w:b/>
          <w:bCs/>
          <w:lang w:val="et-EE"/>
        </w:rPr>
      </w:pPr>
    </w:p>
    <w:p w14:paraId="0F66BF2B" w14:textId="77777777" w:rsidR="003A2369" w:rsidRPr="00054DBB" w:rsidRDefault="003A2369" w:rsidP="00405378">
      <w:pPr>
        <w:pStyle w:val="Heading3"/>
        <w:numPr>
          <w:ilvl w:val="2"/>
          <w:numId w:val="21"/>
        </w:numPr>
        <w:rPr>
          <w:rFonts w:asciiTheme="minorHAnsi" w:hAnsiTheme="minorHAnsi" w:cstheme="minorHAnsi"/>
          <w:color w:val="C0504D" w:themeColor="accent2"/>
          <w:lang w:val="et-EE"/>
        </w:rPr>
      </w:pPr>
      <w:bookmarkStart w:id="55" w:name="_Toc136438869"/>
      <w:r w:rsidRPr="00054DBB">
        <w:rPr>
          <w:rFonts w:asciiTheme="minorHAnsi" w:hAnsiTheme="minorHAnsi" w:cstheme="minorHAnsi"/>
          <w:color w:val="C0504D" w:themeColor="accent2"/>
          <w:lang w:val="et-EE"/>
        </w:rPr>
        <w:t>Koostöö arendamine</w:t>
      </w:r>
      <w:bookmarkEnd w:id="55"/>
    </w:p>
    <w:p w14:paraId="5FA0B932" w14:textId="77777777" w:rsidR="00CB27E6" w:rsidRPr="00054DBB" w:rsidRDefault="003A2369" w:rsidP="00CB27E6">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vajaduse kirjeldus</w:t>
      </w:r>
    </w:p>
    <w:p w14:paraId="016753AE" w14:textId="01ED4EA3" w:rsidR="008B425A" w:rsidRPr="00054DBB" w:rsidRDefault="005036CB" w:rsidP="0027733E">
      <w:pPr>
        <w:jc w:val="both"/>
        <w:rPr>
          <w:rFonts w:asciiTheme="minorHAnsi" w:hAnsiTheme="minorHAnsi" w:cstheme="minorHAnsi"/>
          <w:color w:val="000000" w:themeColor="text1"/>
        </w:rPr>
      </w:pPr>
      <w:del w:id="56" w:author="Liis Moor" w:date="2025-05-27T13:34:00Z">
        <w:r w:rsidRPr="008964C7" w:rsidDel="00A57D04">
          <w:rPr>
            <w:rFonts w:asciiTheme="minorHAnsi" w:hAnsiTheme="minorHAnsi" w:cstheme="minorHAnsi"/>
            <w:color w:val="000000" w:themeColor="text1"/>
          </w:rPr>
          <w:delText>Siseriik</w:delText>
        </w:r>
        <w:r w:rsidR="00D80A87" w:rsidRPr="008964C7" w:rsidDel="00A57D04">
          <w:rPr>
            <w:rFonts w:asciiTheme="minorHAnsi" w:hAnsiTheme="minorHAnsi" w:cstheme="minorHAnsi"/>
            <w:color w:val="000000" w:themeColor="text1"/>
          </w:rPr>
          <w:delText>l</w:delText>
        </w:r>
        <w:r w:rsidRPr="008964C7" w:rsidDel="00A57D04">
          <w:rPr>
            <w:rFonts w:asciiTheme="minorHAnsi" w:hAnsiTheme="minorHAnsi" w:cstheme="minorHAnsi"/>
            <w:color w:val="000000" w:themeColor="text1"/>
          </w:rPr>
          <w:delText>ik ja piiriülene k</w:delText>
        </w:r>
        <w:r w:rsidR="002C55F9" w:rsidRPr="008964C7" w:rsidDel="00A57D04">
          <w:rPr>
            <w:rFonts w:asciiTheme="minorHAnsi" w:hAnsiTheme="minorHAnsi" w:cstheme="minorHAnsi"/>
            <w:color w:val="000000" w:themeColor="text1"/>
          </w:rPr>
          <w:delText>oostöö teiste tegevus</w:delText>
        </w:r>
        <w:r w:rsidRPr="008964C7" w:rsidDel="00A57D04">
          <w:rPr>
            <w:rFonts w:asciiTheme="minorHAnsi" w:hAnsiTheme="minorHAnsi" w:cstheme="minorHAnsi"/>
            <w:color w:val="000000" w:themeColor="text1"/>
          </w:rPr>
          <w:delText>rühmadega</w:delText>
        </w:r>
      </w:del>
      <w:ins w:id="57" w:author="Liis Moor" w:date="2025-05-27T13:34:00Z">
        <w:r w:rsidR="00A57D04" w:rsidRPr="008964C7">
          <w:rPr>
            <w:rFonts w:asciiTheme="minorHAnsi" w:hAnsiTheme="minorHAnsi" w:cstheme="minorHAnsi"/>
            <w:color w:val="000000" w:themeColor="text1"/>
          </w:rPr>
          <w:t>Ühis</w:t>
        </w:r>
      </w:ins>
      <w:r w:rsidR="003D5279" w:rsidRPr="008964C7">
        <w:rPr>
          <w:rFonts w:asciiTheme="minorHAnsi" w:hAnsiTheme="minorHAnsi" w:cstheme="minorHAnsi"/>
          <w:color w:val="000000" w:themeColor="text1"/>
        </w:rPr>
        <w:fldChar w:fldCharType="begin"/>
      </w:r>
      <w:r w:rsidR="003D5279" w:rsidRPr="008964C7">
        <w:rPr>
          <w:rFonts w:asciiTheme="minorHAnsi" w:hAnsiTheme="minorHAnsi" w:cstheme="minorHAnsi"/>
          <w:color w:val="000000" w:themeColor="text1"/>
        </w:rPr>
        <w:instrText xml:space="preserve"> NOTEREF _Ref179470014 \f \h </w:instrText>
      </w:r>
      <w:r w:rsidR="008964C7" w:rsidRPr="008964C7">
        <w:rPr>
          <w:rFonts w:asciiTheme="minorHAnsi" w:hAnsiTheme="minorHAnsi" w:cstheme="minorHAnsi"/>
          <w:color w:val="000000" w:themeColor="text1"/>
        </w:rPr>
        <w:instrText xml:space="preserve"> \* MERGEFORMAT </w:instrText>
      </w:r>
      <w:r w:rsidR="003D5279" w:rsidRPr="008964C7">
        <w:rPr>
          <w:rFonts w:asciiTheme="minorHAnsi" w:hAnsiTheme="minorHAnsi" w:cstheme="minorHAnsi"/>
          <w:color w:val="000000" w:themeColor="text1"/>
        </w:rPr>
      </w:r>
      <w:r w:rsidR="003D5279" w:rsidRPr="008964C7">
        <w:rPr>
          <w:rFonts w:asciiTheme="minorHAnsi" w:hAnsiTheme="minorHAnsi" w:cstheme="minorHAnsi"/>
          <w:color w:val="000000" w:themeColor="text1"/>
        </w:rPr>
        <w:fldChar w:fldCharType="separate"/>
      </w:r>
      <w:r w:rsidR="003D5279" w:rsidRPr="008964C7">
        <w:rPr>
          <w:rStyle w:val="FootnoteReference"/>
        </w:rPr>
        <w:t>9</w:t>
      </w:r>
      <w:r w:rsidR="003D5279" w:rsidRPr="008964C7">
        <w:rPr>
          <w:rFonts w:asciiTheme="minorHAnsi" w:hAnsiTheme="minorHAnsi" w:cstheme="minorHAnsi"/>
          <w:color w:val="000000" w:themeColor="text1"/>
        </w:rPr>
        <w:fldChar w:fldCharType="end"/>
      </w:r>
      <w:ins w:id="58" w:author="Liis Moor" w:date="2025-05-27T13:34:00Z">
        <w:r w:rsidR="00A57D04" w:rsidRPr="008964C7">
          <w:rPr>
            <w:rFonts w:asciiTheme="minorHAnsi" w:hAnsiTheme="minorHAnsi" w:cstheme="minorHAnsi"/>
            <w:color w:val="000000" w:themeColor="text1"/>
          </w:rPr>
          <w:t>-</w:t>
        </w:r>
        <w:r w:rsidR="00A57D04">
          <w:rPr>
            <w:rFonts w:asciiTheme="minorHAnsi" w:hAnsiTheme="minorHAnsi" w:cstheme="minorHAnsi"/>
            <w:color w:val="000000" w:themeColor="text1"/>
          </w:rPr>
          <w:t xml:space="preserve"> ja koostöötegevused</w:t>
        </w:r>
      </w:ins>
      <w:ins w:id="59" w:author="Liis Moor" w:date="2025-05-27T13:35:00Z">
        <w:r w:rsidR="00A57D04">
          <w:rPr>
            <w:rStyle w:val="FootnoteReference"/>
            <w:rFonts w:asciiTheme="minorHAnsi" w:hAnsiTheme="minorHAnsi" w:cstheme="minorHAnsi"/>
            <w:color w:val="000000" w:themeColor="text1"/>
          </w:rPr>
          <w:footnoteReference w:id="16"/>
        </w:r>
      </w:ins>
      <w:r w:rsidR="002C55F9"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rPr>
        <w:t>on</w:t>
      </w:r>
      <w:r w:rsidR="002C55F9" w:rsidRPr="00054DBB">
        <w:rPr>
          <w:rFonts w:asciiTheme="minorHAnsi" w:hAnsiTheme="minorHAnsi" w:cstheme="minorHAnsi"/>
          <w:color w:val="000000" w:themeColor="text1"/>
        </w:rPr>
        <w:t xml:space="preserve"> üks olulisi võimalusi, mis aitab erinevate KKLM piirkonna huvigruppide ja sektorite esindajatel hankida kogemusi ning </w:t>
      </w:r>
      <w:r w:rsidR="006F4102" w:rsidRPr="00054DBB">
        <w:rPr>
          <w:rFonts w:asciiTheme="minorHAnsi" w:hAnsiTheme="minorHAnsi" w:cstheme="minorHAnsi"/>
          <w:color w:val="000000" w:themeColor="text1"/>
        </w:rPr>
        <w:t>koguda</w:t>
      </w:r>
      <w:r w:rsidR="002C55F9" w:rsidRPr="00054DBB">
        <w:rPr>
          <w:rFonts w:asciiTheme="minorHAnsi" w:hAnsiTheme="minorHAnsi" w:cstheme="minorHAnsi"/>
          <w:color w:val="000000" w:themeColor="text1"/>
        </w:rPr>
        <w:t xml:space="preserve"> uusi mõtteid, mida rakendada kohaliku piirkonna arendamiseks. </w:t>
      </w:r>
      <w:r w:rsidRPr="00054DBB">
        <w:rPr>
          <w:rFonts w:asciiTheme="minorHAnsi" w:hAnsiTheme="minorHAnsi" w:cstheme="minorHAnsi"/>
          <w:color w:val="000000" w:themeColor="text1"/>
        </w:rPr>
        <w:t xml:space="preserve">Lisaks parimate praktikate tutvustamisele on </w:t>
      </w:r>
      <w:del w:id="62" w:author="Liis Moor" w:date="2025-05-27T13:36:00Z">
        <w:r w:rsidRPr="00054DBB" w:rsidDel="00A57D04">
          <w:rPr>
            <w:rFonts w:asciiTheme="minorHAnsi" w:hAnsiTheme="minorHAnsi" w:cstheme="minorHAnsi"/>
            <w:color w:val="000000" w:themeColor="text1"/>
          </w:rPr>
          <w:delText xml:space="preserve">koostööprojektid </w:delText>
        </w:r>
      </w:del>
      <w:ins w:id="63" w:author="Liis Moor" w:date="2025-05-27T13:36:00Z">
        <w:r w:rsidR="00A57D04">
          <w:rPr>
            <w:rFonts w:asciiTheme="minorHAnsi" w:hAnsiTheme="minorHAnsi" w:cstheme="minorHAnsi"/>
            <w:color w:val="000000" w:themeColor="text1"/>
          </w:rPr>
          <w:t>ühis- ja koostöötegevused</w:t>
        </w:r>
        <w:r w:rsidR="00A57D04" w:rsidRPr="00054DBB">
          <w:rPr>
            <w:rFonts w:asciiTheme="minorHAnsi" w:hAnsiTheme="minorHAnsi" w:cstheme="minorHAnsi"/>
            <w:color w:val="000000" w:themeColor="text1"/>
          </w:rPr>
          <w:t xml:space="preserve"> </w:t>
        </w:r>
      </w:ins>
      <w:r w:rsidRPr="00054DBB">
        <w:rPr>
          <w:rFonts w:asciiTheme="minorHAnsi" w:hAnsiTheme="minorHAnsi" w:cstheme="minorHAnsi"/>
          <w:color w:val="000000" w:themeColor="text1"/>
        </w:rPr>
        <w:t xml:space="preserve">olulised erinevate võrgustike loomisel ja arendamisel ning </w:t>
      </w:r>
      <w:r w:rsidRPr="00054DBB">
        <w:rPr>
          <w:rFonts w:asciiTheme="minorHAnsi" w:hAnsiTheme="minorHAnsi" w:cstheme="minorHAnsi"/>
        </w:rPr>
        <w:t xml:space="preserve">potentsiaalsete taotlejate algatusvõime suurendamisel. </w:t>
      </w:r>
    </w:p>
    <w:p w14:paraId="62E7F31A" w14:textId="00C616DC" w:rsidR="005036CB" w:rsidRPr="00054DBB" w:rsidRDefault="00A57D04" w:rsidP="00324E54">
      <w:pPr>
        <w:pStyle w:val="NormalWeb"/>
        <w:jc w:val="both"/>
        <w:rPr>
          <w:rFonts w:asciiTheme="minorHAnsi" w:hAnsiTheme="minorHAnsi" w:cstheme="minorHAnsi"/>
          <w:color w:val="000000" w:themeColor="text1"/>
        </w:rPr>
      </w:pPr>
      <w:ins w:id="64" w:author="Liis Moor" w:date="2025-05-27T13:37:00Z">
        <w:r>
          <w:rPr>
            <w:rFonts w:asciiTheme="minorHAnsi" w:hAnsiTheme="minorHAnsi" w:cstheme="minorHAnsi"/>
            <w:color w:val="000000" w:themeColor="text1"/>
          </w:rPr>
          <w:t>Ühis- ja koostöötegevuste</w:t>
        </w:r>
      </w:ins>
      <w:del w:id="65" w:author="Liis Moor" w:date="2025-05-27T13:37:00Z">
        <w:r w:rsidR="002C55F9" w:rsidRPr="00054DBB" w:rsidDel="00A57D04">
          <w:rPr>
            <w:rFonts w:asciiTheme="minorHAnsi" w:hAnsiTheme="minorHAnsi" w:cstheme="minorHAnsi"/>
            <w:color w:val="000000" w:themeColor="text1"/>
          </w:rPr>
          <w:delText>Koostöö</w:delText>
        </w:r>
        <w:r w:rsidR="005036CB" w:rsidRPr="00054DBB" w:rsidDel="00A57D04">
          <w:rPr>
            <w:rFonts w:asciiTheme="minorHAnsi" w:hAnsiTheme="minorHAnsi" w:cstheme="minorHAnsi"/>
            <w:color w:val="000000" w:themeColor="text1"/>
          </w:rPr>
          <w:delText>projektide</w:delText>
        </w:r>
      </w:del>
      <w:r w:rsidR="002C55F9" w:rsidRPr="00054DBB">
        <w:rPr>
          <w:rFonts w:asciiTheme="minorHAnsi" w:hAnsiTheme="minorHAnsi" w:cstheme="minorHAnsi"/>
          <w:color w:val="000000" w:themeColor="text1"/>
        </w:rPr>
        <w:t xml:space="preserve"> jätkamine on kindlasti vajalik juba algatatud </w:t>
      </w:r>
      <w:r w:rsidR="0027733E" w:rsidRPr="00054DBB">
        <w:rPr>
          <w:rFonts w:asciiTheme="minorHAnsi" w:hAnsiTheme="minorHAnsi" w:cstheme="minorHAnsi"/>
          <w:color w:val="000000" w:themeColor="text1"/>
        </w:rPr>
        <w:t xml:space="preserve">koostöö </w:t>
      </w:r>
      <w:r w:rsidR="002C55F9" w:rsidRPr="00054DBB">
        <w:rPr>
          <w:rFonts w:asciiTheme="minorHAnsi" w:hAnsiTheme="minorHAnsi" w:cstheme="minorHAnsi"/>
          <w:color w:val="000000" w:themeColor="text1"/>
        </w:rPr>
        <w:t>edasiarendamiseks (kohalik</w:t>
      </w:r>
      <w:r w:rsidR="00700D22" w:rsidRPr="00054DBB">
        <w:rPr>
          <w:rFonts w:asciiTheme="minorHAnsi" w:hAnsiTheme="minorHAnsi" w:cstheme="minorHAnsi"/>
          <w:color w:val="000000" w:themeColor="text1"/>
        </w:rPr>
        <w:t>u</w:t>
      </w:r>
      <w:r w:rsidR="002C55F9" w:rsidRPr="00054DBB">
        <w:rPr>
          <w:rFonts w:asciiTheme="minorHAnsi" w:hAnsiTheme="minorHAnsi" w:cstheme="minorHAnsi"/>
          <w:color w:val="000000" w:themeColor="text1"/>
        </w:rPr>
        <w:t xml:space="preserve"> toi</w:t>
      </w:r>
      <w:r w:rsidR="00700D22" w:rsidRPr="00054DBB">
        <w:rPr>
          <w:rFonts w:asciiTheme="minorHAnsi" w:hAnsiTheme="minorHAnsi" w:cstheme="minorHAnsi"/>
          <w:color w:val="000000" w:themeColor="text1"/>
        </w:rPr>
        <w:t>du propageerimine</w:t>
      </w:r>
      <w:r w:rsidR="00324E54" w:rsidRPr="00054DBB">
        <w:rPr>
          <w:rFonts w:asciiTheme="minorHAnsi" w:hAnsiTheme="minorHAnsi" w:cstheme="minorHAnsi"/>
          <w:color w:val="000000" w:themeColor="text1"/>
        </w:rPr>
        <w:t>, kogukondade aktiivsus</w:t>
      </w:r>
      <w:r w:rsidR="00700D22" w:rsidRPr="00054DBB">
        <w:rPr>
          <w:rFonts w:asciiTheme="minorHAnsi" w:hAnsiTheme="minorHAnsi" w:cstheme="minorHAnsi"/>
          <w:color w:val="000000" w:themeColor="text1"/>
        </w:rPr>
        <w:t>e tõstmine</w:t>
      </w:r>
      <w:r w:rsidR="00324E54" w:rsidRPr="00054DBB">
        <w:rPr>
          <w:rFonts w:asciiTheme="minorHAnsi" w:hAnsiTheme="minorHAnsi" w:cstheme="minorHAnsi"/>
          <w:color w:val="000000" w:themeColor="text1"/>
        </w:rPr>
        <w:t xml:space="preserve">, </w:t>
      </w:r>
      <w:r w:rsidR="0027733E" w:rsidRPr="00054DBB">
        <w:rPr>
          <w:rFonts w:asciiTheme="minorHAnsi" w:hAnsiTheme="minorHAnsi" w:cstheme="minorHAnsi"/>
          <w:color w:val="000000" w:themeColor="text1"/>
        </w:rPr>
        <w:t>kestlik</w:t>
      </w:r>
      <w:r w:rsidR="00700D22" w:rsidRPr="00054DBB">
        <w:rPr>
          <w:rFonts w:asciiTheme="minorHAnsi" w:hAnsiTheme="minorHAnsi" w:cstheme="minorHAnsi"/>
          <w:color w:val="000000" w:themeColor="text1"/>
        </w:rPr>
        <w:t>u</w:t>
      </w:r>
      <w:r w:rsidR="00324E54" w:rsidRPr="00054DBB">
        <w:rPr>
          <w:rFonts w:asciiTheme="minorHAnsi" w:hAnsiTheme="minorHAnsi" w:cstheme="minorHAnsi"/>
          <w:color w:val="000000" w:themeColor="text1"/>
        </w:rPr>
        <w:t xml:space="preserve"> turism</w:t>
      </w:r>
      <w:r w:rsidR="00700D22" w:rsidRPr="00054DBB">
        <w:rPr>
          <w:rFonts w:asciiTheme="minorHAnsi" w:hAnsiTheme="minorHAnsi" w:cstheme="minorHAnsi"/>
          <w:color w:val="000000" w:themeColor="text1"/>
        </w:rPr>
        <w:t xml:space="preserve">i arendamine, piirkonna </w:t>
      </w:r>
      <w:r w:rsidR="00656894" w:rsidRPr="00054DBB">
        <w:rPr>
          <w:rFonts w:asciiTheme="minorHAnsi" w:hAnsiTheme="minorHAnsi" w:cstheme="minorHAnsi"/>
          <w:color w:val="000000" w:themeColor="text1"/>
        </w:rPr>
        <w:t xml:space="preserve">üldise </w:t>
      </w:r>
      <w:r w:rsidR="00700D22" w:rsidRPr="00054DBB">
        <w:rPr>
          <w:rFonts w:asciiTheme="minorHAnsi" w:hAnsiTheme="minorHAnsi" w:cstheme="minorHAnsi"/>
          <w:color w:val="000000" w:themeColor="text1"/>
        </w:rPr>
        <w:t>maine kujundamine</w:t>
      </w:r>
      <w:r w:rsidR="002C55F9" w:rsidRPr="00054DBB">
        <w:rPr>
          <w:rFonts w:asciiTheme="minorHAnsi" w:hAnsiTheme="minorHAnsi" w:cstheme="minorHAnsi"/>
          <w:color w:val="000000" w:themeColor="text1"/>
        </w:rPr>
        <w:t>)</w:t>
      </w:r>
      <w:r w:rsidR="002639E6" w:rsidRPr="00054DBB">
        <w:rPr>
          <w:rFonts w:asciiTheme="minorHAnsi" w:hAnsiTheme="minorHAnsi" w:cstheme="minorHAnsi"/>
          <w:color w:val="000000" w:themeColor="text1"/>
        </w:rPr>
        <w:t xml:space="preserve">. </w:t>
      </w:r>
      <w:r w:rsidR="00656894" w:rsidRPr="00054DBB">
        <w:rPr>
          <w:rFonts w:asciiTheme="minorHAnsi" w:hAnsiTheme="minorHAnsi" w:cstheme="minorHAnsi"/>
          <w:color w:val="000000" w:themeColor="text1"/>
        </w:rPr>
        <w:t>Uuel perioodil on täiendavalt fookusesse seatud noorte aktiivsuse</w:t>
      </w:r>
      <w:r w:rsidR="006D774C">
        <w:rPr>
          <w:rFonts w:asciiTheme="minorHAnsi" w:hAnsiTheme="minorHAnsi" w:cstheme="minorHAnsi"/>
          <w:color w:val="000000" w:themeColor="text1"/>
        </w:rPr>
        <w:fldChar w:fldCharType="begin"/>
      </w:r>
      <w:r w:rsidR="006D774C">
        <w:rPr>
          <w:rFonts w:asciiTheme="minorHAnsi" w:hAnsiTheme="minorHAnsi" w:cstheme="minorHAnsi"/>
          <w:color w:val="000000" w:themeColor="text1"/>
        </w:rPr>
        <w:instrText xml:space="preserve"> NOTEREF _Ref179469409 \f \h </w:instrText>
      </w:r>
      <w:r w:rsidR="006D774C">
        <w:rPr>
          <w:rFonts w:asciiTheme="minorHAnsi" w:hAnsiTheme="minorHAnsi" w:cstheme="minorHAnsi"/>
          <w:color w:val="000000" w:themeColor="text1"/>
        </w:rPr>
      </w:r>
      <w:r w:rsidR="006D774C">
        <w:rPr>
          <w:rFonts w:asciiTheme="minorHAnsi" w:hAnsiTheme="minorHAnsi" w:cstheme="minorHAnsi"/>
          <w:color w:val="000000" w:themeColor="text1"/>
        </w:rPr>
        <w:fldChar w:fldCharType="separate"/>
      </w:r>
      <w:r w:rsidR="006D774C" w:rsidRPr="006D774C">
        <w:rPr>
          <w:rStyle w:val="FootnoteReference"/>
        </w:rPr>
        <w:t>4</w:t>
      </w:r>
      <w:r w:rsidR="006D774C">
        <w:rPr>
          <w:rFonts w:asciiTheme="minorHAnsi" w:hAnsiTheme="minorHAnsi" w:cstheme="minorHAnsi"/>
          <w:color w:val="000000" w:themeColor="text1"/>
        </w:rPr>
        <w:fldChar w:fldCharType="end"/>
      </w:r>
      <w:r w:rsidR="00656894" w:rsidRPr="00054DBB">
        <w:rPr>
          <w:rFonts w:asciiTheme="minorHAnsi" w:hAnsiTheme="minorHAnsi" w:cstheme="minorHAnsi"/>
          <w:color w:val="000000" w:themeColor="text1"/>
        </w:rPr>
        <w:t xml:space="preserve"> tõstmisega ning KKLM liikmetega seotud tegevused. </w:t>
      </w:r>
    </w:p>
    <w:p w14:paraId="779ED92E" w14:textId="54C37C15" w:rsidR="00D80A87" w:rsidRPr="00054DBB" w:rsidRDefault="00D80A87" w:rsidP="00D80A87">
      <w:pPr>
        <w:rPr>
          <w:rFonts w:asciiTheme="minorHAnsi" w:hAnsiTheme="minorHAnsi" w:cstheme="minorHAnsi"/>
        </w:rPr>
      </w:pPr>
      <w:r w:rsidRPr="00054DBB">
        <w:rPr>
          <w:rFonts w:asciiTheme="minorHAnsi" w:hAnsiTheme="minorHAnsi" w:cstheme="minorHAnsi"/>
        </w:rPr>
        <w:t xml:space="preserve">Lisaks eelmainitud tegevusvaldkondadele võetakse </w:t>
      </w:r>
      <w:del w:id="66" w:author="Liis Moor" w:date="2025-05-27T13:37:00Z">
        <w:r w:rsidRPr="00054DBB" w:rsidDel="00A57D04">
          <w:rPr>
            <w:rFonts w:asciiTheme="minorHAnsi" w:hAnsiTheme="minorHAnsi" w:cstheme="minorHAnsi"/>
          </w:rPr>
          <w:delText xml:space="preserve">koostööprojektide </w:delText>
        </w:r>
      </w:del>
      <w:ins w:id="67" w:author="Liis Moor" w:date="2025-05-27T13:37:00Z">
        <w:r w:rsidR="00A57D04">
          <w:rPr>
            <w:rFonts w:asciiTheme="minorHAnsi" w:hAnsiTheme="minorHAnsi" w:cstheme="minorHAnsi"/>
          </w:rPr>
          <w:t xml:space="preserve">ühis- ja koostöötegevuste </w:t>
        </w:r>
      </w:ins>
      <w:r w:rsidRPr="00054DBB">
        <w:rPr>
          <w:rFonts w:asciiTheme="minorHAnsi" w:hAnsiTheme="minorHAnsi" w:cstheme="minorHAnsi"/>
        </w:rPr>
        <w:t>algatamisel arvesse ka strateegia horisontaalseid eesmärke:</w:t>
      </w:r>
    </w:p>
    <w:p w14:paraId="760803A4" w14:textId="77777777" w:rsidR="00D80A87" w:rsidRPr="00054DBB" w:rsidRDefault="00D80A87" w:rsidP="00405378">
      <w:pPr>
        <w:pStyle w:val="ListParagraph"/>
        <w:numPr>
          <w:ilvl w:val="0"/>
          <w:numId w:val="46"/>
        </w:numPr>
        <w:rPr>
          <w:rFonts w:asciiTheme="minorHAnsi" w:hAnsiTheme="minorHAnsi" w:cstheme="minorHAnsi"/>
        </w:rPr>
      </w:pPr>
      <w:r w:rsidRPr="00054DBB">
        <w:rPr>
          <w:rFonts w:asciiTheme="minorHAnsi" w:hAnsiTheme="minorHAnsi" w:cstheme="minorHAnsi"/>
          <w:lang w:eastAsia="et-EE"/>
        </w:rPr>
        <w:t>keskkonna- ja kliimasõbralike lahenduste rakendamine;</w:t>
      </w:r>
    </w:p>
    <w:p w14:paraId="2C80B499" w14:textId="33E0A43D" w:rsidR="00D80A87" w:rsidRPr="00054DBB" w:rsidRDefault="00D80A87" w:rsidP="00405378">
      <w:pPr>
        <w:pStyle w:val="ListParagraph"/>
        <w:numPr>
          <w:ilvl w:val="0"/>
          <w:numId w:val="46"/>
        </w:numPr>
        <w:rPr>
          <w:rFonts w:asciiTheme="minorHAnsi" w:hAnsiTheme="minorHAnsi" w:cstheme="minorHAnsi"/>
        </w:rPr>
      </w:pPr>
      <w:r w:rsidRPr="00054DBB">
        <w:rPr>
          <w:rFonts w:asciiTheme="minorHAnsi" w:hAnsiTheme="minorHAnsi" w:cstheme="minorHAnsi"/>
        </w:rPr>
        <w:t>innovaatiliste lahenduste</w:t>
      </w:r>
      <w:r w:rsidR="006F4102" w:rsidRPr="00054DBB">
        <w:rPr>
          <w:rFonts w:asciiTheme="minorHAnsi" w:hAnsiTheme="minorHAnsi" w:cstheme="minorHAnsi"/>
          <w:vertAlign w:val="superscript"/>
        </w:rPr>
        <w:fldChar w:fldCharType="begin"/>
      </w:r>
      <w:r w:rsidR="006F4102" w:rsidRPr="00054DBB">
        <w:rPr>
          <w:rFonts w:asciiTheme="minorHAnsi" w:hAnsiTheme="minorHAnsi" w:cstheme="minorHAnsi"/>
          <w:vertAlign w:val="superscript"/>
        </w:rPr>
        <w:instrText xml:space="preserve"> NOTEREF _Ref179468525 \h  \* MERGEFORMAT </w:instrText>
      </w:r>
      <w:r w:rsidR="006F4102" w:rsidRPr="00054DBB">
        <w:rPr>
          <w:rFonts w:asciiTheme="minorHAnsi" w:hAnsiTheme="minorHAnsi" w:cstheme="minorHAnsi"/>
          <w:vertAlign w:val="superscript"/>
        </w:rPr>
      </w:r>
      <w:r w:rsidR="006F4102" w:rsidRPr="00054DBB">
        <w:rPr>
          <w:rFonts w:asciiTheme="minorHAnsi" w:hAnsiTheme="minorHAnsi" w:cstheme="minorHAnsi"/>
          <w:vertAlign w:val="superscript"/>
        </w:rPr>
        <w:fldChar w:fldCharType="separate"/>
      </w:r>
      <w:r w:rsidR="0086089D">
        <w:rPr>
          <w:rFonts w:asciiTheme="minorHAnsi" w:hAnsiTheme="minorHAnsi" w:cstheme="minorHAnsi"/>
          <w:vertAlign w:val="superscript"/>
        </w:rPr>
        <w:t>2</w:t>
      </w:r>
      <w:r w:rsidR="006F4102" w:rsidRPr="00054DBB">
        <w:rPr>
          <w:rFonts w:asciiTheme="minorHAnsi" w:hAnsiTheme="minorHAnsi" w:cstheme="minorHAnsi"/>
          <w:vertAlign w:val="superscript"/>
        </w:rPr>
        <w:fldChar w:fldCharType="end"/>
      </w:r>
      <w:r w:rsidRPr="00054DBB">
        <w:rPr>
          <w:rFonts w:asciiTheme="minorHAnsi" w:hAnsiTheme="minorHAnsi" w:cstheme="minorHAnsi"/>
        </w:rPr>
        <w:t xml:space="preserve"> rakendamine;</w:t>
      </w:r>
    </w:p>
    <w:p w14:paraId="7772AF8F" w14:textId="1838CA55" w:rsidR="0061058B" w:rsidRPr="0061058B" w:rsidRDefault="00D80A87" w:rsidP="0061058B">
      <w:pPr>
        <w:pStyle w:val="ListParagraph"/>
        <w:numPr>
          <w:ilvl w:val="0"/>
          <w:numId w:val="46"/>
        </w:numPr>
        <w:rPr>
          <w:rFonts w:asciiTheme="minorHAnsi" w:hAnsiTheme="minorHAnsi" w:cstheme="minorHAnsi"/>
        </w:rPr>
      </w:pPr>
      <w:r w:rsidRPr="0061058B">
        <w:rPr>
          <w:rFonts w:asciiTheme="minorHAnsi" w:hAnsiTheme="minorHAnsi" w:cstheme="minorHAnsi"/>
        </w:rPr>
        <w:t>k</w:t>
      </w:r>
      <w:r w:rsidRPr="0061058B">
        <w:rPr>
          <w:rFonts w:asciiTheme="minorHAnsi" w:hAnsiTheme="minorHAnsi" w:cstheme="minorHAnsi"/>
          <w:lang w:eastAsia="et-EE"/>
        </w:rPr>
        <w:t>oostöövõrgustike</w:t>
      </w:r>
      <w:r w:rsidR="005D4D9E" w:rsidRPr="0061058B">
        <w:rPr>
          <w:rFonts w:asciiTheme="minorHAnsi" w:hAnsiTheme="minorHAnsi" w:cstheme="minorHAnsi"/>
          <w:lang w:eastAsia="et-EE"/>
        </w:rPr>
        <w:fldChar w:fldCharType="begin"/>
      </w:r>
      <w:r w:rsidR="005D4D9E" w:rsidRPr="0061058B">
        <w:rPr>
          <w:rFonts w:asciiTheme="minorHAnsi" w:hAnsiTheme="minorHAnsi" w:cstheme="minorHAnsi"/>
          <w:lang w:eastAsia="et-EE"/>
        </w:rPr>
        <w:instrText xml:space="preserve"> NOTEREF _Ref199324869 \f \h </w:instrText>
      </w:r>
      <w:r w:rsidR="0061058B">
        <w:rPr>
          <w:rFonts w:asciiTheme="minorHAnsi" w:hAnsiTheme="minorHAnsi" w:cstheme="minorHAnsi"/>
          <w:lang w:eastAsia="et-EE"/>
        </w:rPr>
        <w:instrText xml:space="preserve"> \* MERGEFORMAT </w:instrText>
      </w:r>
      <w:r w:rsidR="005D4D9E" w:rsidRPr="0061058B">
        <w:rPr>
          <w:rFonts w:asciiTheme="minorHAnsi" w:hAnsiTheme="minorHAnsi" w:cstheme="minorHAnsi"/>
          <w:lang w:eastAsia="et-EE"/>
        </w:rPr>
      </w:r>
      <w:r w:rsidR="005D4D9E" w:rsidRPr="0061058B">
        <w:rPr>
          <w:rFonts w:asciiTheme="minorHAnsi" w:hAnsiTheme="minorHAnsi" w:cstheme="minorHAnsi"/>
          <w:lang w:eastAsia="et-EE"/>
        </w:rPr>
        <w:fldChar w:fldCharType="separate"/>
      </w:r>
      <w:r w:rsidR="005D4D9E" w:rsidRPr="0061058B">
        <w:rPr>
          <w:rStyle w:val="FootnoteReference"/>
          <w:rPrChange w:id="68" w:author="Maarja Pikkmets" w:date="2025-05-28T12:02:00Z">
            <w:rPr>
              <w:rFonts w:asciiTheme="minorHAnsi" w:hAnsiTheme="minorHAnsi" w:cstheme="minorHAnsi"/>
              <w:highlight w:val="yellow"/>
              <w:lang w:eastAsia="et-EE"/>
            </w:rPr>
          </w:rPrChange>
        </w:rPr>
        <w:t>3</w:t>
      </w:r>
      <w:r w:rsidR="005D4D9E" w:rsidRPr="0061058B">
        <w:rPr>
          <w:rFonts w:asciiTheme="minorHAnsi" w:hAnsiTheme="minorHAnsi" w:cstheme="minorHAnsi"/>
          <w:lang w:eastAsia="et-EE"/>
        </w:rPr>
        <w:fldChar w:fldCharType="end"/>
      </w:r>
      <w:r w:rsidRPr="00054DBB">
        <w:rPr>
          <w:rFonts w:asciiTheme="minorHAnsi" w:hAnsiTheme="minorHAnsi" w:cstheme="minorHAnsi"/>
          <w:lang w:eastAsia="et-EE"/>
        </w:rPr>
        <w:t xml:space="preserve"> loomine ja arendamine</w:t>
      </w:r>
      <w:r w:rsidR="0061058B">
        <w:rPr>
          <w:rFonts w:asciiTheme="minorHAnsi" w:hAnsiTheme="minorHAnsi" w:cstheme="minorHAnsi"/>
          <w:lang w:eastAsia="et-EE"/>
        </w:rPr>
        <w:t>;</w:t>
      </w:r>
    </w:p>
    <w:p w14:paraId="4E29B3A0" w14:textId="77777777" w:rsidR="0061058B" w:rsidRPr="00054DBB" w:rsidRDefault="0061058B" w:rsidP="0061058B">
      <w:pPr>
        <w:pStyle w:val="NormalWeb"/>
        <w:numPr>
          <w:ilvl w:val="0"/>
          <w:numId w:val="29"/>
        </w:numPr>
        <w:spacing w:before="0" w:beforeAutospacing="0" w:after="0" w:afterAutospacing="0"/>
        <w:rPr>
          <w:rFonts w:asciiTheme="minorHAnsi" w:hAnsiTheme="minorHAnsi" w:cstheme="minorHAnsi"/>
        </w:rPr>
      </w:pPr>
      <w:r w:rsidRPr="00054DBB">
        <w:rPr>
          <w:rFonts w:asciiTheme="minorHAnsi" w:hAnsiTheme="minorHAnsi" w:cstheme="minorHAnsi"/>
        </w:rPr>
        <w:t>n</w:t>
      </w:r>
      <w:r w:rsidRPr="00054DBB">
        <w:rPr>
          <w:rFonts w:asciiTheme="minorHAnsi" w:hAnsiTheme="minorHAnsi" w:cstheme="minorHAnsi"/>
          <w:color w:val="000000" w:themeColor="text1"/>
          <w:lang w:eastAsia="et-EE"/>
        </w:rPr>
        <w:t>oorte aktiivsuse</w:t>
      </w:r>
      <w:r>
        <w:rPr>
          <w:rFonts w:asciiTheme="minorHAnsi" w:hAnsiTheme="minorHAnsi" w:cstheme="minorHAnsi"/>
          <w:color w:val="000000" w:themeColor="text1"/>
          <w:vertAlign w:val="superscript"/>
          <w:lang w:eastAsia="et-EE"/>
        </w:rPr>
        <w:fldChar w:fldCharType="begin"/>
      </w:r>
      <w:r>
        <w:rPr>
          <w:rFonts w:asciiTheme="minorHAnsi" w:hAnsiTheme="minorHAnsi" w:cstheme="minorHAnsi"/>
          <w:color w:val="000000" w:themeColor="text1"/>
          <w:lang w:eastAsia="et-EE"/>
        </w:rPr>
        <w:instrText xml:space="preserve"> NOTEREF _Ref179469409 \f \h </w:instrText>
      </w:r>
      <w:r>
        <w:rPr>
          <w:rFonts w:asciiTheme="minorHAnsi" w:hAnsiTheme="minorHAnsi" w:cstheme="minorHAnsi"/>
          <w:color w:val="000000" w:themeColor="text1"/>
          <w:vertAlign w:val="superscript"/>
          <w:lang w:eastAsia="et-EE"/>
        </w:rPr>
      </w:r>
      <w:r>
        <w:rPr>
          <w:rFonts w:asciiTheme="minorHAnsi" w:hAnsiTheme="minorHAnsi" w:cstheme="minorHAnsi"/>
          <w:color w:val="000000" w:themeColor="text1"/>
          <w:vertAlign w:val="superscript"/>
          <w:lang w:eastAsia="et-EE"/>
        </w:rPr>
        <w:fldChar w:fldCharType="separate"/>
      </w:r>
      <w:r w:rsidRPr="00CE1A01">
        <w:rPr>
          <w:rStyle w:val="FootnoteReference"/>
        </w:rPr>
        <w:t>4</w:t>
      </w:r>
      <w:r>
        <w:rPr>
          <w:rFonts w:asciiTheme="minorHAnsi" w:hAnsiTheme="minorHAnsi" w:cstheme="minorHAnsi"/>
          <w:color w:val="000000" w:themeColor="text1"/>
          <w:vertAlign w:val="superscript"/>
          <w:lang w:eastAsia="et-EE"/>
        </w:rPr>
        <w:fldChar w:fldCharType="end"/>
      </w:r>
      <w:r w:rsidRPr="00054DBB">
        <w:rPr>
          <w:rFonts w:asciiTheme="minorHAnsi" w:hAnsiTheme="minorHAnsi" w:cstheme="minorHAnsi"/>
          <w:color w:val="000000" w:themeColor="text1"/>
          <w:lang w:eastAsia="et-EE"/>
        </w:rPr>
        <w:t xml:space="preserve"> tõstmine.</w:t>
      </w:r>
    </w:p>
    <w:p w14:paraId="3F271FD5" w14:textId="3E87B68A" w:rsidR="002639E6" w:rsidRPr="00054DBB" w:rsidRDefault="002639E6" w:rsidP="00FD1CEE">
      <w:pPr>
        <w:pStyle w:val="NormalWeb"/>
        <w:jc w:val="both"/>
        <w:rPr>
          <w:rFonts w:asciiTheme="minorHAnsi" w:hAnsiTheme="minorHAnsi" w:cstheme="minorHAnsi"/>
          <w:color w:val="000000" w:themeColor="text1"/>
        </w:rPr>
      </w:pPr>
      <w:r w:rsidRPr="00054DBB">
        <w:rPr>
          <w:rFonts w:asciiTheme="minorHAnsi" w:hAnsiTheme="minorHAnsi" w:cstheme="minorHAnsi"/>
          <w:color w:val="000000" w:themeColor="text1"/>
        </w:rPr>
        <w:t>Siseriiklikult on peamisteks koostööpartneriteks kujunenud territoriaalselt lähedased Lääne- ja Põhja-Eesti ning sarnaste piirkondlike eripäradega tegevusrühmad. Samas on KKLM avatud uutele koostööpartneritele nii riigisiseselt kui ka piiriüleselt.</w:t>
      </w:r>
    </w:p>
    <w:p w14:paraId="5021722B" w14:textId="3D47997F" w:rsidR="00FD1CEE" w:rsidRDefault="00FD1CEE" w:rsidP="00FD1CEE">
      <w:pPr>
        <w:pStyle w:val="NormalWeb"/>
        <w:jc w:val="both"/>
        <w:rPr>
          <w:ins w:id="69" w:author="Liis Moor" w:date="2025-05-27T13:38:00Z"/>
          <w:rFonts w:asciiTheme="minorHAnsi" w:hAnsiTheme="minorHAnsi" w:cstheme="minorHAnsi"/>
        </w:rPr>
      </w:pPr>
      <w:moveFromRangeStart w:id="70" w:author="Liis Moor" w:date="2025-05-27T13:38:00Z" w:name="move199245524"/>
      <w:moveFrom w:id="71" w:author="Liis Moor" w:date="2025-05-27T13:38:00Z">
        <w:r w:rsidRPr="00054DBB" w:rsidDel="00A57D04">
          <w:rPr>
            <w:rFonts w:asciiTheme="minorHAnsi" w:hAnsiTheme="minorHAnsi" w:cstheme="minorHAnsi"/>
          </w:rPr>
          <w:t>Koostööprojektide peamisteks kasusaajateks on tegevu</w:t>
        </w:r>
        <w:r w:rsidR="000D4FF8" w:rsidRPr="00054DBB" w:rsidDel="00A57D04">
          <w:rPr>
            <w:rFonts w:asciiTheme="minorHAnsi" w:hAnsiTheme="minorHAnsi" w:cstheme="minorHAnsi"/>
          </w:rPr>
          <w:t>s</w:t>
        </w:r>
        <w:r w:rsidRPr="00054DBB" w:rsidDel="00A57D04">
          <w:rPr>
            <w:rFonts w:asciiTheme="minorHAnsi" w:hAnsiTheme="minorHAnsi" w:cstheme="minorHAnsi"/>
          </w:rPr>
          <w:t>piirkonna elanikud, vabaühendused</w:t>
        </w:r>
        <w:r w:rsidR="00C227BF" w:rsidRPr="00054DBB" w:rsidDel="00A57D04">
          <w:rPr>
            <w:rFonts w:asciiTheme="minorHAnsi" w:hAnsiTheme="minorHAnsi" w:cstheme="minorHAnsi"/>
          </w:rPr>
          <w:t xml:space="preserve"> ja</w:t>
        </w:r>
        <w:r w:rsidRPr="00054DBB" w:rsidDel="00A57D04">
          <w:rPr>
            <w:rFonts w:asciiTheme="minorHAnsi" w:hAnsiTheme="minorHAnsi" w:cstheme="minorHAnsi"/>
          </w:rPr>
          <w:t xml:space="preserve"> ettevõtjad. </w:t>
        </w:r>
      </w:moveFrom>
      <w:moveFromRangeEnd w:id="70"/>
      <w:ins w:id="72" w:author="Liis Moor" w:date="2025-05-27T13:39:00Z">
        <w:r w:rsidR="00A57D04">
          <w:rPr>
            <w:rFonts w:asciiTheme="minorHAnsi" w:hAnsiTheme="minorHAnsi" w:cstheme="minorHAnsi"/>
          </w:rPr>
          <w:t>Piirkondlike ühistegevuste võimalikud partner</w:t>
        </w:r>
      </w:ins>
      <w:ins w:id="73" w:author="Liis Moor" w:date="2025-05-27T13:49:00Z">
        <w:r w:rsidR="004E375D">
          <w:rPr>
            <w:rFonts w:asciiTheme="minorHAnsi" w:hAnsiTheme="minorHAnsi" w:cstheme="minorHAnsi"/>
          </w:rPr>
          <w:t>i</w:t>
        </w:r>
      </w:ins>
      <w:ins w:id="74" w:author="Liis Moor" w:date="2025-05-27T13:39:00Z">
        <w:r w:rsidR="00A57D04">
          <w:rPr>
            <w:rFonts w:asciiTheme="minorHAnsi" w:hAnsiTheme="minorHAnsi" w:cstheme="minorHAnsi"/>
          </w:rPr>
          <w:t>d on</w:t>
        </w:r>
      </w:ins>
      <w:del w:id="75" w:author="Liis Moor" w:date="2025-05-27T13:39:00Z">
        <w:r w:rsidRPr="00054DBB" w:rsidDel="00A57D04">
          <w:rPr>
            <w:rFonts w:asciiTheme="minorHAnsi" w:hAnsiTheme="minorHAnsi" w:cstheme="minorHAnsi"/>
          </w:rPr>
          <w:delText>Ko</w:delText>
        </w:r>
      </w:del>
      <w:del w:id="76" w:author="Liis Moor" w:date="2025-05-27T13:38:00Z">
        <w:r w:rsidRPr="00054DBB" w:rsidDel="00A57D04">
          <w:rPr>
            <w:rFonts w:asciiTheme="minorHAnsi" w:hAnsiTheme="minorHAnsi" w:cstheme="minorHAnsi"/>
          </w:rPr>
          <w:delText>ostööprojektide tegevuste planeerimisel tehakse koostööd</w:delText>
        </w:r>
      </w:del>
      <w:r w:rsidRPr="00054DBB">
        <w:rPr>
          <w:rFonts w:asciiTheme="minorHAnsi" w:hAnsiTheme="minorHAnsi" w:cstheme="minorHAnsi"/>
        </w:rPr>
        <w:t xml:space="preserve"> kohalik</w:t>
      </w:r>
      <w:ins w:id="77" w:author="Liis Moor" w:date="2025-05-27T13:39:00Z">
        <w:r w:rsidR="004E375D">
          <w:rPr>
            <w:rFonts w:asciiTheme="minorHAnsi" w:hAnsiTheme="minorHAnsi" w:cstheme="minorHAnsi"/>
          </w:rPr>
          <w:t>ud</w:t>
        </w:r>
      </w:ins>
      <w:del w:id="78" w:author="Liis Moor" w:date="2025-05-27T13:39:00Z">
        <w:r w:rsidRPr="00054DBB" w:rsidDel="004E375D">
          <w:rPr>
            <w:rFonts w:asciiTheme="minorHAnsi" w:hAnsiTheme="minorHAnsi" w:cstheme="minorHAnsi"/>
          </w:rPr>
          <w:delText>e</w:delText>
        </w:r>
      </w:del>
      <w:r w:rsidRPr="00054DBB">
        <w:rPr>
          <w:rFonts w:asciiTheme="minorHAnsi" w:hAnsiTheme="minorHAnsi" w:cstheme="minorHAnsi"/>
        </w:rPr>
        <w:t xml:space="preserve"> omavalitsus</w:t>
      </w:r>
      <w:ins w:id="79" w:author="Liis Moor" w:date="2025-05-27T13:39:00Z">
        <w:r w:rsidR="004E375D">
          <w:rPr>
            <w:rFonts w:asciiTheme="minorHAnsi" w:hAnsiTheme="minorHAnsi" w:cstheme="minorHAnsi"/>
          </w:rPr>
          <w:t>ed,</w:t>
        </w:r>
      </w:ins>
      <w:del w:id="80" w:author="Liis Moor" w:date="2025-05-27T13:39:00Z">
        <w:r w:rsidRPr="00054DBB" w:rsidDel="004E375D">
          <w:rPr>
            <w:rFonts w:asciiTheme="minorHAnsi" w:hAnsiTheme="minorHAnsi" w:cstheme="minorHAnsi"/>
          </w:rPr>
          <w:delText>te</w:delText>
        </w:r>
      </w:del>
      <w:r w:rsidR="00C227BF" w:rsidRPr="00054DBB">
        <w:rPr>
          <w:rFonts w:asciiTheme="minorHAnsi" w:hAnsiTheme="minorHAnsi" w:cstheme="minorHAnsi"/>
        </w:rPr>
        <w:t xml:space="preserve"> </w:t>
      </w:r>
      <w:del w:id="81" w:author="Liis Moor" w:date="2025-05-27T13:39:00Z">
        <w:r w:rsidR="00C227BF" w:rsidRPr="00054DBB" w:rsidDel="004E375D">
          <w:rPr>
            <w:rFonts w:asciiTheme="minorHAnsi" w:hAnsiTheme="minorHAnsi" w:cstheme="minorHAnsi"/>
          </w:rPr>
          <w:delText xml:space="preserve">ja </w:delText>
        </w:r>
      </w:del>
      <w:r w:rsidR="00C227BF" w:rsidRPr="00054DBB">
        <w:rPr>
          <w:rFonts w:asciiTheme="minorHAnsi" w:hAnsiTheme="minorHAnsi" w:cstheme="minorHAnsi"/>
        </w:rPr>
        <w:t>maakondliku arenduskeskus</w:t>
      </w:r>
      <w:del w:id="82" w:author="Liis Moor" w:date="2025-05-27T13:39:00Z">
        <w:r w:rsidR="00C227BF" w:rsidRPr="00054DBB" w:rsidDel="004E375D">
          <w:rPr>
            <w:rFonts w:asciiTheme="minorHAnsi" w:hAnsiTheme="minorHAnsi" w:cstheme="minorHAnsi"/>
          </w:rPr>
          <w:delText>ega</w:delText>
        </w:r>
      </w:del>
      <w:r w:rsidR="00C227BF" w:rsidRPr="00054DBB">
        <w:rPr>
          <w:rFonts w:asciiTheme="minorHAnsi" w:hAnsiTheme="minorHAnsi" w:cstheme="minorHAnsi"/>
        </w:rPr>
        <w:t xml:space="preserve"> (</w:t>
      </w:r>
      <w:r w:rsidRPr="00054DBB">
        <w:rPr>
          <w:rFonts w:asciiTheme="minorHAnsi" w:hAnsiTheme="minorHAnsi" w:cstheme="minorHAnsi"/>
        </w:rPr>
        <w:t>SA Läänemaa</w:t>
      </w:r>
      <w:r w:rsidR="00C227BF" w:rsidRPr="00054DBB">
        <w:rPr>
          <w:rFonts w:asciiTheme="minorHAnsi" w:hAnsiTheme="minorHAnsi" w:cstheme="minorHAnsi"/>
        </w:rPr>
        <w:t>)</w:t>
      </w:r>
      <w:ins w:id="83" w:author="Liis Moor" w:date="2025-05-27T13:39:00Z">
        <w:r w:rsidR="004E375D">
          <w:rPr>
            <w:rFonts w:asciiTheme="minorHAnsi" w:hAnsiTheme="minorHAnsi" w:cstheme="minorHAnsi"/>
          </w:rPr>
          <w:t xml:space="preserve"> ja</w:t>
        </w:r>
      </w:ins>
      <w:del w:id="84" w:author="Liis Moor" w:date="2025-05-27T13:39:00Z">
        <w:r w:rsidR="00C227BF" w:rsidRPr="00054DBB" w:rsidDel="004E375D">
          <w:rPr>
            <w:rFonts w:asciiTheme="minorHAnsi" w:hAnsiTheme="minorHAnsi" w:cstheme="minorHAnsi"/>
          </w:rPr>
          <w:delText>,</w:delText>
        </w:r>
      </w:del>
      <w:r w:rsidRPr="00054DBB">
        <w:rPr>
          <w:rFonts w:asciiTheme="minorHAnsi" w:hAnsiTheme="minorHAnsi" w:cstheme="minorHAnsi"/>
        </w:rPr>
        <w:t xml:space="preserve"> </w:t>
      </w:r>
      <w:r w:rsidR="00C227BF" w:rsidRPr="00054DBB">
        <w:rPr>
          <w:rFonts w:asciiTheme="minorHAnsi" w:hAnsiTheme="minorHAnsi" w:cstheme="minorHAnsi"/>
        </w:rPr>
        <w:t>valdkondlik</w:t>
      </w:r>
      <w:ins w:id="85" w:author="Liis Moor" w:date="2025-05-27T13:39:00Z">
        <w:r w:rsidR="004E375D">
          <w:rPr>
            <w:rFonts w:asciiTheme="minorHAnsi" w:hAnsiTheme="minorHAnsi" w:cstheme="minorHAnsi"/>
          </w:rPr>
          <w:t>ud</w:t>
        </w:r>
      </w:ins>
      <w:del w:id="86" w:author="Liis Moor" w:date="2025-05-27T13:39:00Z">
        <w:r w:rsidR="00C227BF" w:rsidRPr="00054DBB" w:rsidDel="004E375D">
          <w:rPr>
            <w:rFonts w:asciiTheme="minorHAnsi" w:hAnsiTheme="minorHAnsi" w:cstheme="minorHAnsi"/>
          </w:rPr>
          <w:delText>e</w:delText>
        </w:r>
      </w:del>
      <w:r w:rsidR="00C227BF" w:rsidRPr="00054DBB">
        <w:rPr>
          <w:rFonts w:asciiTheme="minorHAnsi" w:hAnsiTheme="minorHAnsi" w:cstheme="minorHAnsi"/>
        </w:rPr>
        <w:t xml:space="preserve"> arendus- ja katusorganisatsioonid</w:t>
      </w:r>
      <w:del w:id="87" w:author="Liis Moor" w:date="2025-05-27T13:39:00Z">
        <w:r w:rsidR="00C227BF" w:rsidRPr="00054DBB" w:rsidDel="004E375D">
          <w:rPr>
            <w:rFonts w:asciiTheme="minorHAnsi" w:hAnsiTheme="minorHAnsi" w:cstheme="minorHAnsi"/>
          </w:rPr>
          <w:delText>e ning huvigruppidega</w:delText>
        </w:r>
      </w:del>
      <w:r w:rsidR="00C227BF" w:rsidRPr="00054DBB">
        <w:rPr>
          <w:rFonts w:asciiTheme="minorHAnsi" w:hAnsiTheme="minorHAnsi" w:cstheme="minorHAnsi"/>
        </w:rPr>
        <w:t xml:space="preserve">. </w:t>
      </w:r>
    </w:p>
    <w:p w14:paraId="44A1F28C" w14:textId="190B1C78" w:rsidR="00A57D04" w:rsidRPr="00054DBB" w:rsidRDefault="00A57D04" w:rsidP="00FD1CEE">
      <w:pPr>
        <w:pStyle w:val="NormalWeb"/>
        <w:jc w:val="both"/>
        <w:rPr>
          <w:rFonts w:asciiTheme="minorHAnsi" w:hAnsiTheme="minorHAnsi" w:cstheme="minorHAnsi"/>
          <w:color w:val="000000" w:themeColor="text1"/>
        </w:rPr>
      </w:pPr>
      <w:moveToRangeStart w:id="88" w:author="Liis Moor" w:date="2025-05-27T13:38:00Z" w:name="move199245524"/>
      <w:moveTo w:id="89" w:author="Liis Moor" w:date="2025-05-27T13:38:00Z">
        <w:del w:id="90" w:author="Liis Moor" w:date="2025-05-27T13:38:00Z">
          <w:r w:rsidRPr="00054DBB" w:rsidDel="00A57D04">
            <w:rPr>
              <w:rFonts w:asciiTheme="minorHAnsi" w:hAnsiTheme="minorHAnsi" w:cstheme="minorHAnsi"/>
            </w:rPr>
            <w:delText>Koostööprojektide</w:delText>
          </w:r>
        </w:del>
      </w:moveTo>
      <w:ins w:id="91" w:author="Liis Moor" w:date="2025-05-27T13:38:00Z">
        <w:r>
          <w:rPr>
            <w:rFonts w:asciiTheme="minorHAnsi" w:hAnsiTheme="minorHAnsi" w:cstheme="minorHAnsi"/>
          </w:rPr>
          <w:t>Ühis- ja koostöötegevuste</w:t>
        </w:r>
      </w:ins>
      <w:moveTo w:id="92" w:author="Liis Moor" w:date="2025-05-27T13:38:00Z">
        <w:r w:rsidRPr="00054DBB">
          <w:rPr>
            <w:rFonts w:asciiTheme="minorHAnsi" w:hAnsiTheme="minorHAnsi" w:cstheme="minorHAnsi"/>
          </w:rPr>
          <w:t xml:space="preserve"> peamisteks kasusaajateks on tegevuspiirkonna elanikud, vabaühendused ja ettevõtjad.</w:t>
        </w:r>
      </w:moveTo>
      <w:moveToRangeEnd w:id="88"/>
    </w:p>
    <w:p w14:paraId="380BF91A" w14:textId="1F1DC182" w:rsidR="003A2369" w:rsidRPr="00054DBB" w:rsidRDefault="003A2369" w:rsidP="003A2369">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eesmärk</w:t>
      </w:r>
    </w:p>
    <w:p w14:paraId="41A311AE" w14:textId="3EE41916" w:rsidR="0027733E" w:rsidRPr="00054DBB" w:rsidRDefault="00670EA9" w:rsidP="00700D22">
      <w:pPr>
        <w:jc w:val="both"/>
        <w:rPr>
          <w:rFonts w:asciiTheme="minorHAnsi" w:hAnsiTheme="minorHAnsi" w:cstheme="minorHAnsi"/>
          <w:b/>
          <w:bCs/>
        </w:rPr>
      </w:pPr>
      <w:r w:rsidRPr="00054DBB">
        <w:rPr>
          <w:rFonts w:asciiTheme="minorHAnsi" w:hAnsiTheme="minorHAnsi" w:cstheme="minorHAnsi"/>
          <w:b/>
          <w:bCs/>
        </w:rPr>
        <w:t xml:space="preserve">Eesmärk </w:t>
      </w:r>
      <w:r w:rsidR="0027733E" w:rsidRPr="00054DBB">
        <w:rPr>
          <w:rFonts w:asciiTheme="minorHAnsi" w:hAnsiTheme="minorHAnsi" w:cstheme="minorHAnsi"/>
          <w:b/>
          <w:bCs/>
        </w:rPr>
        <w:t>3</w:t>
      </w:r>
      <w:r w:rsidRPr="00054DBB">
        <w:rPr>
          <w:rFonts w:asciiTheme="minorHAnsi" w:hAnsiTheme="minorHAnsi" w:cstheme="minorHAnsi"/>
          <w:b/>
          <w:bCs/>
        </w:rPr>
        <w:t>:</w:t>
      </w:r>
      <w:r w:rsidR="0027733E" w:rsidRPr="00054DBB">
        <w:rPr>
          <w:rFonts w:asciiTheme="minorHAnsi" w:hAnsiTheme="minorHAnsi" w:cstheme="minorHAnsi"/>
          <w:b/>
          <w:bCs/>
        </w:rPr>
        <w:t xml:space="preserve"> </w:t>
      </w:r>
      <w:ins w:id="93" w:author="Liis Moor" w:date="2025-05-27T13:40:00Z">
        <w:r w:rsidR="004E375D" w:rsidRPr="0061058B">
          <w:rPr>
            <w:rFonts w:asciiTheme="minorHAnsi" w:hAnsiTheme="minorHAnsi" w:cstheme="minorHAnsi"/>
          </w:rPr>
          <w:t>Piirkondlik,</w:t>
        </w:r>
        <w:r w:rsidR="004E375D">
          <w:rPr>
            <w:rFonts w:asciiTheme="minorHAnsi" w:hAnsiTheme="minorHAnsi" w:cstheme="minorHAnsi"/>
            <w:b/>
            <w:bCs/>
          </w:rPr>
          <w:t xml:space="preserve"> </w:t>
        </w:r>
        <w:r w:rsidR="004E375D">
          <w:rPr>
            <w:rFonts w:asciiTheme="minorHAnsi" w:hAnsiTheme="minorHAnsi" w:cstheme="minorHAnsi"/>
          </w:rPr>
          <w:t>s</w:t>
        </w:r>
      </w:ins>
      <w:del w:id="94" w:author="Liis Moor" w:date="2025-05-27T13:40:00Z">
        <w:r w:rsidR="00CB27E6" w:rsidRPr="00054DBB" w:rsidDel="004E375D">
          <w:rPr>
            <w:rFonts w:asciiTheme="minorHAnsi" w:hAnsiTheme="minorHAnsi" w:cstheme="minorHAnsi"/>
          </w:rPr>
          <w:delText>S</w:delText>
        </w:r>
      </w:del>
      <w:r w:rsidR="00CB27E6" w:rsidRPr="00054DBB">
        <w:rPr>
          <w:rFonts w:asciiTheme="minorHAnsi" w:hAnsiTheme="minorHAnsi" w:cstheme="minorHAnsi"/>
        </w:rPr>
        <w:t xml:space="preserve">iseriiklik ning </w:t>
      </w:r>
      <w:r w:rsidR="00AB78F0" w:rsidRPr="00054DBB">
        <w:rPr>
          <w:rFonts w:asciiTheme="minorHAnsi" w:hAnsiTheme="minorHAnsi" w:cstheme="minorHAnsi"/>
        </w:rPr>
        <w:t>piiriülene</w:t>
      </w:r>
      <w:r w:rsidR="00CB27E6" w:rsidRPr="00054DBB">
        <w:rPr>
          <w:rFonts w:asciiTheme="minorHAnsi" w:hAnsiTheme="minorHAnsi" w:cstheme="minorHAnsi"/>
        </w:rPr>
        <w:t xml:space="preserve"> koostöö on süsteemne ja tulemuslik</w:t>
      </w:r>
      <w:r w:rsidR="0027733E" w:rsidRPr="00054DBB">
        <w:rPr>
          <w:rFonts w:asciiTheme="minorHAnsi" w:hAnsiTheme="minorHAnsi" w:cstheme="minorHAnsi"/>
        </w:rPr>
        <w:t xml:space="preserve"> ning lähtub </w:t>
      </w:r>
      <w:r w:rsidR="00905C79" w:rsidRPr="00054DBB">
        <w:rPr>
          <w:rFonts w:asciiTheme="minorHAnsi" w:hAnsiTheme="minorHAnsi" w:cstheme="minorHAnsi"/>
        </w:rPr>
        <w:t xml:space="preserve">piirkonna </w:t>
      </w:r>
      <w:r w:rsidR="00A01684" w:rsidRPr="00054DBB">
        <w:rPr>
          <w:rFonts w:asciiTheme="minorHAnsi" w:hAnsiTheme="minorHAnsi" w:cstheme="minorHAnsi"/>
        </w:rPr>
        <w:t>arengu</w:t>
      </w:r>
      <w:r w:rsidR="00905C79" w:rsidRPr="00054DBB">
        <w:rPr>
          <w:rFonts w:asciiTheme="minorHAnsi" w:hAnsiTheme="minorHAnsi" w:cstheme="minorHAnsi"/>
        </w:rPr>
        <w:t>vajadustest</w:t>
      </w:r>
      <w:r w:rsidR="0027733E" w:rsidRPr="00054DBB">
        <w:rPr>
          <w:rFonts w:asciiTheme="minorHAnsi" w:hAnsiTheme="minorHAnsi" w:cstheme="minorHAnsi"/>
        </w:rPr>
        <w:t>.</w:t>
      </w:r>
      <w:r w:rsidR="0027733E" w:rsidRPr="00054DBB">
        <w:rPr>
          <w:rFonts w:asciiTheme="minorHAnsi" w:hAnsiTheme="minorHAnsi" w:cstheme="minorHAnsi"/>
          <w:b/>
          <w:bCs/>
        </w:rPr>
        <w:t xml:space="preserve"> </w:t>
      </w:r>
    </w:p>
    <w:p w14:paraId="0D385562" w14:textId="42AC6A1A" w:rsidR="003A2369" w:rsidRPr="00054DBB" w:rsidRDefault="003A2369" w:rsidP="00CB27E6">
      <w:pPr>
        <w:rPr>
          <w:rFonts w:asciiTheme="minorHAnsi" w:hAnsiTheme="minorHAnsi" w:cstheme="minorHAnsi"/>
          <w:b/>
          <w:bCs/>
        </w:rPr>
      </w:pPr>
    </w:p>
    <w:p w14:paraId="3652AF2C" w14:textId="3880C4E1" w:rsidR="00E000F2" w:rsidRPr="00054DBB" w:rsidRDefault="00E000F2" w:rsidP="00E000F2">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Meetme </w:t>
      </w:r>
      <w:r w:rsidR="00D80A87" w:rsidRPr="00054DBB">
        <w:rPr>
          <w:rFonts w:asciiTheme="minorHAnsi" w:hAnsiTheme="minorHAnsi" w:cstheme="minorHAnsi"/>
          <w:color w:val="000000" w:themeColor="text1"/>
          <w:lang w:val="et-EE"/>
        </w:rPr>
        <w:t>tegevuste lõpp</w:t>
      </w:r>
      <w:r w:rsidRPr="00054DBB">
        <w:rPr>
          <w:rFonts w:asciiTheme="minorHAnsi" w:hAnsiTheme="minorHAnsi" w:cstheme="minorHAnsi"/>
          <w:color w:val="000000" w:themeColor="text1"/>
          <w:lang w:val="et-EE"/>
        </w:rPr>
        <w:t>sihtrühm on tegevuspiirkonna elanikud ja külastajad.</w:t>
      </w:r>
    </w:p>
    <w:p w14:paraId="7FB74EB0" w14:textId="77777777" w:rsidR="00E000F2" w:rsidRPr="00054DBB" w:rsidRDefault="00E000F2" w:rsidP="00CB27E6">
      <w:pPr>
        <w:rPr>
          <w:rFonts w:asciiTheme="minorHAnsi" w:hAnsiTheme="minorHAnsi" w:cstheme="minorHAnsi"/>
          <w:color w:val="FF0000"/>
          <w:lang w:val="et-EE"/>
        </w:rPr>
      </w:pPr>
    </w:p>
    <w:p w14:paraId="2C4C03A0" w14:textId="56A8E188" w:rsidR="00DC6E6D" w:rsidRPr="00054DBB" w:rsidRDefault="00DC6E6D" w:rsidP="00DC6E6D">
      <w:pPr>
        <w:pStyle w:val="Caption"/>
        <w:rPr>
          <w:rFonts w:asciiTheme="minorHAnsi" w:hAnsiTheme="minorHAnsi" w:cstheme="minorHAnsi"/>
        </w:rPr>
      </w:pPr>
      <w:r w:rsidRPr="00054DBB">
        <w:rPr>
          <w:rFonts w:asciiTheme="minorHAnsi" w:hAnsiTheme="minorHAnsi" w:cstheme="minorHAnsi"/>
        </w:rPr>
        <w:lastRenderedPageBreak/>
        <w:t xml:space="preserve">Tabel </w:t>
      </w:r>
      <w:r w:rsidR="008B425A" w:rsidRPr="00054DBB">
        <w:rPr>
          <w:rFonts w:asciiTheme="minorHAnsi" w:hAnsiTheme="minorHAnsi" w:cstheme="minorHAnsi"/>
        </w:rPr>
        <w:t>5</w:t>
      </w:r>
      <w:r w:rsidRPr="00054DBB">
        <w:rPr>
          <w:rFonts w:asciiTheme="minorHAnsi" w:hAnsiTheme="minorHAnsi" w:cstheme="minorHAnsi"/>
        </w:rPr>
        <w:t xml:space="preserve">. Eesmärgi nr </w:t>
      </w:r>
      <w:r w:rsidR="00B0045A" w:rsidRPr="00054DBB">
        <w:rPr>
          <w:rFonts w:asciiTheme="minorHAnsi" w:hAnsiTheme="minorHAnsi" w:cstheme="minorHAnsi"/>
        </w:rPr>
        <w:t>3</w:t>
      </w:r>
      <w:r w:rsidRPr="00054DBB">
        <w:rPr>
          <w:rFonts w:asciiTheme="minorHAnsi" w:hAnsiTheme="minorHAnsi" w:cstheme="minorHAnsi"/>
        </w:rPr>
        <w:t xml:space="preserve"> tulemusnäitajad</w:t>
      </w:r>
    </w:p>
    <w:tbl>
      <w:tblPr>
        <w:tblStyle w:val="TableGrid"/>
        <w:tblW w:w="0" w:type="auto"/>
        <w:tblLook w:val="04A0" w:firstRow="1" w:lastRow="0" w:firstColumn="1" w:lastColumn="0" w:noHBand="0" w:noVBand="1"/>
      </w:tblPr>
      <w:tblGrid>
        <w:gridCol w:w="3474"/>
        <w:gridCol w:w="1981"/>
        <w:gridCol w:w="1403"/>
        <w:gridCol w:w="1672"/>
      </w:tblGrid>
      <w:tr w:rsidR="00DC6E6D" w:rsidRPr="00054DBB" w14:paraId="485C2556" w14:textId="77777777" w:rsidTr="00A11229">
        <w:tc>
          <w:tcPr>
            <w:tcW w:w="3474" w:type="dxa"/>
            <w:vAlign w:val="center"/>
          </w:tcPr>
          <w:p w14:paraId="7B33DBC0"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Mõõdik</w:t>
            </w:r>
          </w:p>
        </w:tc>
        <w:tc>
          <w:tcPr>
            <w:tcW w:w="1981" w:type="dxa"/>
            <w:vAlign w:val="center"/>
          </w:tcPr>
          <w:p w14:paraId="0F8251A9"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Algtase 2024</w:t>
            </w:r>
          </w:p>
        </w:tc>
        <w:tc>
          <w:tcPr>
            <w:tcW w:w="1403" w:type="dxa"/>
            <w:vAlign w:val="center"/>
          </w:tcPr>
          <w:p w14:paraId="15836C15"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Sihttase 2029</w:t>
            </w:r>
          </w:p>
        </w:tc>
        <w:tc>
          <w:tcPr>
            <w:tcW w:w="1672" w:type="dxa"/>
            <w:vAlign w:val="center"/>
          </w:tcPr>
          <w:p w14:paraId="6DD61122"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Allikas</w:t>
            </w:r>
          </w:p>
        </w:tc>
      </w:tr>
      <w:tr w:rsidR="00DC6E6D" w:rsidRPr="00054DBB" w14:paraId="5D3D1710" w14:textId="77777777" w:rsidTr="0061058B">
        <w:tc>
          <w:tcPr>
            <w:tcW w:w="3474" w:type="dxa"/>
            <w:shd w:val="clear" w:color="auto" w:fill="auto"/>
            <w:vAlign w:val="center"/>
          </w:tcPr>
          <w:p w14:paraId="121121F2" w14:textId="3C4B2DB6" w:rsidR="00DC6E6D" w:rsidRPr="00054DBB" w:rsidRDefault="004E375D" w:rsidP="00462301">
            <w:pPr>
              <w:rPr>
                <w:rFonts w:asciiTheme="minorHAnsi" w:hAnsiTheme="minorHAnsi" w:cstheme="minorHAnsi"/>
                <w:color w:val="000000" w:themeColor="text1"/>
              </w:rPr>
            </w:pPr>
            <w:ins w:id="95" w:author="Liis Moor" w:date="2025-05-27T13:40:00Z">
              <w:r w:rsidRPr="00D048E8">
                <w:rPr>
                  <w:rFonts w:asciiTheme="minorHAnsi" w:hAnsiTheme="minorHAnsi" w:cstheme="minorHAnsi"/>
                  <w:color w:val="000000" w:themeColor="text1"/>
                  <w:shd w:val="clear" w:color="auto" w:fill="FFFF00"/>
                </w:rPr>
                <w:t>Ühis</w:t>
              </w:r>
              <w:r w:rsidRPr="00D048E8">
                <w:rPr>
                  <w:rFonts w:asciiTheme="minorHAnsi" w:hAnsiTheme="minorHAnsi" w:cstheme="minorHAnsi"/>
                  <w:color w:val="000000" w:themeColor="text1"/>
                </w:rPr>
                <w:t xml:space="preserve"> ja </w:t>
              </w:r>
              <w:r w:rsidRPr="00D048E8">
                <w:rPr>
                  <w:rFonts w:asciiTheme="minorHAnsi" w:hAnsiTheme="minorHAnsi" w:cstheme="minorHAnsi"/>
                  <w:color w:val="000000" w:themeColor="text1"/>
                  <w:shd w:val="clear" w:color="auto" w:fill="FFFF00"/>
                </w:rPr>
                <w:t>k</w:t>
              </w:r>
            </w:ins>
            <w:del w:id="96" w:author="Liis Moor" w:date="2025-05-27T13:40:00Z">
              <w:r w:rsidR="00FD1CEE" w:rsidRPr="00D048E8" w:rsidDel="004E375D">
                <w:rPr>
                  <w:rFonts w:asciiTheme="minorHAnsi" w:hAnsiTheme="minorHAnsi" w:cstheme="minorHAnsi"/>
                  <w:color w:val="000000" w:themeColor="text1"/>
                  <w:shd w:val="clear" w:color="auto" w:fill="FFFF00"/>
                </w:rPr>
                <w:delText>K</w:delText>
              </w:r>
            </w:del>
            <w:r w:rsidR="00FD1CEE" w:rsidRPr="00D048E8">
              <w:rPr>
                <w:rFonts w:asciiTheme="minorHAnsi" w:hAnsiTheme="minorHAnsi" w:cstheme="minorHAnsi"/>
                <w:color w:val="000000" w:themeColor="text1"/>
                <w:shd w:val="clear" w:color="auto" w:fill="FFFF00"/>
              </w:rPr>
              <w:t>oostöö</w:t>
            </w:r>
            <w:ins w:id="97" w:author="Liis Moor" w:date="2025-05-27T13:40:00Z">
              <w:r w:rsidRPr="00D048E8">
                <w:rPr>
                  <w:rFonts w:asciiTheme="minorHAnsi" w:hAnsiTheme="minorHAnsi" w:cstheme="minorHAnsi"/>
                  <w:color w:val="000000" w:themeColor="text1"/>
                  <w:shd w:val="clear" w:color="auto" w:fill="FFFF00"/>
                </w:rPr>
                <w:t>tegevuste</w:t>
              </w:r>
            </w:ins>
            <w:del w:id="98" w:author="Liis Moor" w:date="2025-05-27T13:40:00Z">
              <w:r w:rsidR="00FD1CEE" w:rsidRPr="00D048E8" w:rsidDel="004E375D">
                <w:rPr>
                  <w:rFonts w:asciiTheme="minorHAnsi" w:hAnsiTheme="minorHAnsi" w:cstheme="minorHAnsi"/>
                  <w:color w:val="000000" w:themeColor="text1"/>
                </w:rPr>
                <w:delText>projektide</w:delText>
              </w:r>
            </w:del>
            <w:r w:rsidR="00FD1CEE" w:rsidRPr="00D048E8">
              <w:rPr>
                <w:rFonts w:asciiTheme="minorHAnsi" w:hAnsiTheme="minorHAnsi" w:cstheme="minorHAnsi"/>
                <w:color w:val="000000" w:themeColor="text1"/>
              </w:rPr>
              <w:t xml:space="preserve"> arv</w:t>
            </w:r>
          </w:p>
        </w:tc>
        <w:tc>
          <w:tcPr>
            <w:tcW w:w="1981" w:type="dxa"/>
            <w:vAlign w:val="center"/>
          </w:tcPr>
          <w:p w14:paraId="36500241" w14:textId="77777777" w:rsidR="00DC6E6D" w:rsidRPr="00054DBB" w:rsidRDefault="00DC6E6D"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p>
        </w:tc>
        <w:tc>
          <w:tcPr>
            <w:tcW w:w="1403" w:type="dxa"/>
            <w:vAlign w:val="center"/>
          </w:tcPr>
          <w:p w14:paraId="36733A13" w14:textId="53B090FF" w:rsidR="00DC6E6D" w:rsidRPr="00054DBB" w:rsidRDefault="00FE491A"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4</w:t>
            </w:r>
          </w:p>
        </w:tc>
        <w:tc>
          <w:tcPr>
            <w:tcW w:w="1672" w:type="dxa"/>
            <w:vAlign w:val="center"/>
          </w:tcPr>
          <w:p w14:paraId="7D87C929" w14:textId="03FE43E7" w:rsidR="00DC6E6D" w:rsidRPr="00054DBB" w:rsidRDefault="007243C1"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KKLM</w:t>
            </w:r>
            <w:r w:rsidR="001C053F" w:rsidRPr="00054DBB">
              <w:rPr>
                <w:rFonts w:asciiTheme="minorHAnsi" w:hAnsiTheme="minorHAnsi" w:cstheme="minorHAnsi"/>
                <w:color w:val="000000" w:themeColor="text1"/>
              </w:rPr>
              <w:t xml:space="preserve"> </w:t>
            </w:r>
            <w:r w:rsidR="00DC6E6D" w:rsidRPr="00054DBB">
              <w:rPr>
                <w:rFonts w:asciiTheme="minorHAnsi" w:hAnsiTheme="minorHAnsi" w:cstheme="minorHAnsi"/>
                <w:color w:val="000000" w:themeColor="text1"/>
              </w:rPr>
              <w:t>tagasiside (e-PRIA)</w:t>
            </w:r>
          </w:p>
        </w:tc>
      </w:tr>
    </w:tbl>
    <w:p w14:paraId="40D9D3B1" w14:textId="77777777" w:rsidR="00D11505" w:rsidRDefault="00D11505" w:rsidP="003A2369">
      <w:pPr>
        <w:rPr>
          <w:rFonts w:asciiTheme="minorHAnsi" w:hAnsiTheme="minorHAnsi" w:cstheme="minorHAnsi"/>
          <w:color w:val="FF0000"/>
          <w:lang w:val="et-EE"/>
        </w:rPr>
      </w:pPr>
    </w:p>
    <w:p w14:paraId="2592E5EB" w14:textId="77777777" w:rsidR="00054DBB" w:rsidRPr="00054DBB" w:rsidRDefault="00054DBB" w:rsidP="003A2369">
      <w:pPr>
        <w:rPr>
          <w:rFonts w:asciiTheme="minorHAnsi" w:hAnsiTheme="minorHAnsi" w:cstheme="minorHAnsi"/>
          <w:color w:val="FF0000"/>
          <w:lang w:val="et-EE"/>
        </w:rPr>
      </w:pPr>
    </w:p>
    <w:p w14:paraId="453044FA" w14:textId="468DD302" w:rsidR="003A2369" w:rsidRPr="00054DBB" w:rsidRDefault="003A2369" w:rsidP="003A2369">
      <w:pPr>
        <w:pStyle w:val="Caption"/>
        <w:keepNext/>
        <w:rPr>
          <w:rFonts w:asciiTheme="minorHAnsi" w:hAnsiTheme="minorHAnsi" w:cstheme="minorHAnsi"/>
          <w:lang w:val="et-EE"/>
        </w:rPr>
      </w:pPr>
      <w:r w:rsidRPr="00054DBB">
        <w:rPr>
          <w:rFonts w:asciiTheme="minorHAnsi" w:hAnsiTheme="minorHAnsi" w:cstheme="minorHAnsi"/>
        </w:rPr>
        <w:t>Tab</w:t>
      </w:r>
      <w:r w:rsidRPr="00054DBB">
        <w:rPr>
          <w:rFonts w:asciiTheme="minorHAnsi" w:hAnsiTheme="minorHAnsi" w:cstheme="minorHAnsi"/>
          <w:lang w:val="et-EE"/>
        </w:rPr>
        <w:t>el</w:t>
      </w:r>
      <w:r w:rsidRPr="00054DBB">
        <w:rPr>
          <w:rFonts w:asciiTheme="minorHAnsi" w:hAnsiTheme="minorHAnsi" w:cstheme="minorHAnsi"/>
        </w:rPr>
        <w:t xml:space="preserve"> </w:t>
      </w:r>
      <w:r w:rsidR="008B425A" w:rsidRPr="00054DBB">
        <w:rPr>
          <w:rFonts w:asciiTheme="minorHAnsi" w:hAnsiTheme="minorHAnsi" w:cstheme="minorHAnsi"/>
          <w:lang w:val="et-EE"/>
        </w:rPr>
        <w:t>6</w:t>
      </w:r>
      <w:r w:rsidRPr="00054DBB">
        <w:rPr>
          <w:rFonts w:asciiTheme="minorHAnsi" w:hAnsiTheme="minorHAnsi" w:cstheme="minorHAnsi"/>
          <w:lang w:val="et-EE"/>
        </w:rPr>
        <w:t>. Meede 3: Koostöö arendamine</w:t>
      </w:r>
    </w:p>
    <w:tbl>
      <w:tblPr>
        <w:tblStyle w:val="TableGrid"/>
        <w:tblW w:w="0" w:type="auto"/>
        <w:tblLook w:val="04A0" w:firstRow="1" w:lastRow="0" w:firstColumn="1" w:lastColumn="0" w:noHBand="0" w:noVBand="1"/>
      </w:tblPr>
      <w:tblGrid>
        <w:gridCol w:w="2067"/>
        <w:gridCol w:w="6463"/>
      </w:tblGrid>
      <w:tr w:rsidR="003A2369" w:rsidRPr="00054DBB" w14:paraId="442A0774" w14:textId="77777777" w:rsidTr="00892671">
        <w:tc>
          <w:tcPr>
            <w:tcW w:w="2067" w:type="dxa"/>
          </w:tcPr>
          <w:p w14:paraId="67D30362" w14:textId="57436474" w:rsidR="003A2369" w:rsidRPr="00054DBB" w:rsidRDefault="003A2369" w:rsidP="00892671">
            <w:pPr>
              <w:rPr>
                <w:rFonts w:asciiTheme="minorHAnsi" w:hAnsiTheme="minorHAnsi" w:cstheme="minorHAnsi"/>
                <w:lang w:val="sv-FI"/>
              </w:rPr>
            </w:pPr>
            <w:r w:rsidRPr="00054DBB">
              <w:rPr>
                <w:rFonts w:asciiTheme="minorHAnsi" w:hAnsiTheme="minorHAnsi" w:cstheme="minorHAnsi"/>
                <w:lang w:val="sv-FI"/>
              </w:rPr>
              <w:t xml:space="preserve">Meetme osakaal </w:t>
            </w:r>
            <w:r w:rsidR="00B27238" w:rsidRPr="00054DBB">
              <w:rPr>
                <w:rFonts w:asciiTheme="minorHAnsi" w:hAnsiTheme="minorHAnsi" w:cstheme="minorHAnsi"/>
                <w:lang w:val="sv-FI"/>
              </w:rPr>
              <w:t>projektitoetuse eelarvest</w:t>
            </w:r>
          </w:p>
        </w:tc>
        <w:tc>
          <w:tcPr>
            <w:tcW w:w="6463" w:type="dxa"/>
          </w:tcPr>
          <w:p w14:paraId="195DF26D" w14:textId="694D97E6" w:rsidR="003A2369" w:rsidRPr="00054DBB" w:rsidRDefault="00AC51D5" w:rsidP="00892671">
            <w:pPr>
              <w:rPr>
                <w:rFonts w:asciiTheme="minorHAnsi" w:hAnsiTheme="minorHAnsi" w:cstheme="minorHAnsi"/>
                <w:lang w:val="et-EE"/>
              </w:rPr>
            </w:pPr>
            <w:r w:rsidRPr="00054DBB">
              <w:rPr>
                <w:rFonts w:asciiTheme="minorHAnsi" w:hAnsiTheme="minorHAnsi" w:cstheme="minorHAnsi"/>
                <w:lang w:val="et-EE"/>
              </w:rPr>
              <w:t>16</w:t>
            </w:r>
            <w:r w:rsidR="00DC6E6D" w:rsidRPr="00054DBB">
              <w:rPr>
                <w:rFonts w:asciiTheme="minorHAnsi" w:hAnsiTheme="minorHAnsi" w:cstheme="minorHAnsi"/>
                <w:lang w:val="et-EE"/>
              </w:rPr>
              <w:t>%</w:t>
            </w:r>
          </w:p>
        </w:tc>
      </w:tr>
      <w:tr w:rsidR="003A2369" w:rsidRPr="00054DBB" w14:paraId="66253A93" w14:textId="77777777" w:rsidTr="00892671">
        <w:tc>
          <w:tcPr>
            <w:tcW w:w="2067" w:type="dxa"/>
          </w:tcPr>
          <w:p w14:paraId="1B6CCE66" w14:textId="77777777" w:rsidR="003A2369" w:rsidRPr="00054DBB" w:rsidRDefault="003A2369" w:rsidP="00892671">
            <w:pPr>
              <w:rPr>
                <w:rFonts w:asciiTheme="minorHAnsi" w:hAnsiTheme="minorHAnsi" w:cstheme="minorHAnsi"/>
                <w:lang w:val="sv-FI"/>
              </w:rPr>
            </w:pPr>
            <w:r w:rsidRPr="00054DBB">
              <w:rPr>
                <w:rFonts w:asciiTheme="minorHAnsi" w:hAnsiTheme="minorHAnsi" w:cstheme="minorHAnsi"/>
                <w:lang w:val="sv-FI"/>
              </w:rPr>
              <w:t>Toetatavad tegevus-</w:t>
            </w:r>
          </w:p>
          <w:p w14:paraId="3836F00E" w14:textId="77777777" w:rsidR="003A2369" w:rsidRPr="00054DBB" w:rsidRDefault="003A2369" w:rsidP="00892671">
            <w:pPr>
              <w:rPr>
                <w:rFonts w:asciiTheme="minorHAnsi" w:hAnsiTheme="minorHAnsi" w:cstheme="minorHAnsi"/>
                <w:lang w:val="sv-FI"/>
              </w:rPr>
            </w:pPr>
            <w:r w:rsidRPr="00054DBB">
              <w:rPr>
                <w:rFonts w:asciiTheme="minorHAnsi" w:hAnsiTheme="minorHAnsi" w:cstheme="minorHAnsi"/>
                <w:lang w:val="sv-FI"/>
              </w:rPr>
              <w:t>valdkonnad</w:t>
            </w:r>
          </w:p>
        </w:tc>
        <w:tc>
          <w:tcPr>
            <w:tcW w:w="6463" w:type="dxa"/>
          </w:tcPr>
          <w:p w14:paraId="2EA40A20" w14:textId="0E29863E" w:rsidR="003A2369" w:rsidRPr="00054DBB" w:rsidRDefault="00A01684" w:rsidP="00F96FD6">
            <w:pPr>
              <w:jc w:val="both"/>
              <w:rPr>
                <w:rFonts w:asciiTheme="minorHAnsi" w:hAnsiTheme="minorHAnsi" w:cstheme="minorHAnsi"/>
                <w:lang w:val="sv-FI"/>
              </w:rPr>
            </w:pPr>
            <w:r w:rsidRPr="00054DBB">
              <w:rPr>
                <w:rFonts w:asciiTheme="minorHAnsi" w:hAnsiTheme="minorHAnsi" w:cstheme="minorHAnsi"/>
                <w:spacing w:val="-2"/>
                <w:lang w:val="sv-FI"/>
              </w:rPr>
              <w:t>S</w:t>
            </w:r>
            <w:r w:rsidR="003A2369" w:rsidRPr="00054DBB">
              <w:rPr>
                <w:rFonts w:asciiTheme="minorHAnsi" w:hAnsiTheme="minorHAnsi" w:cstheme="minorHAnsi"/>
                <w:lang w:val="sv-FI"/>
              </w:rPr>
              <w:t>i</w:t>
            </w:r>
            <w:r w:rsidR="003A2369" w:rsidRPr="00054DBB">
              <w:rPr>
                <w:rFonts w:asciiTheme="minorHAnsi" w:hAnsiTheme="minorHAnsi" w:cstheme="minorHAnsi"/>
                <w:spacing w:val="1"/>
                <w:lang w:val="sv-FI"/>
              </w:rPr>
              <w:t>s</w:t>
            </w:r>
            <w:r w:rsidR="003A2369" w:rsidRPr="00054DBB">
              <w:rPr>
                <w:rFonts w:asciiTheme="minorHAnsi" w:hAnsiTheme="minorHAnsi" w:cstheme="minorHAnsi"/>
                <w:spacing w:val="-1"/>
                <w:lang w:val="sv-FI"/>
              </w:rPr>
              <w:t>e</w:t>
            </w:r>
            <w:r w:rsidR="003A2369" w:rsidRPr="00054DBB">
              <w:rPr>
                <w:rFonts w:asciiTheme="minorHAnsi" w:hAnsiTheme="minorHAnsi" w:cstheme="minorHAnsi"/>
                <w:lang w:val="sv-FI"/>
              </w:rPr>
              <w:t>riiklike</w:t>
            </w:r>
            <w:r w:rsidRPr="00054DBB">
              <w:rPr>
                <w:rFonts w:asciiTheme="minorHAnsi" w:hAnsiTheme="minorHAnsi" w:cstheme="minorHAnsi"/>
                <w:lang w:val="sv-FI"/>
              </w:rPr>
              <w:t xml:space="preserve"> ja p</w:t>
            </w:r>
            <w:r w:rsidRPr="00054DBB">
              <w:rPr>
                <w:rFonts w:asciiTheme="minorHAnsi" w:hAnsiTheme="minorHAnsi" w:cstheme="minorHAnsi"/>
                <w:spacing w:val="-2"/>
                <w:lang w:val="sv-FI"/>
              </w:rPr>
              <w:t>iiriüleste</w:t>
            </w:r>
            <w:r w:rsidR="003A2369" w:rsidRPr="00054DBB">
              <w:rPr>
                <w:rFonts w:asciiTheme="minorHAnsi" w:hAnsiTheme="minorHAnsi" w:cstheme="minorHAnsi"/>
                <w:lang w:val="sv-FI"/>
              </w:rPr>
              <w:t xml:space="preserve"> koostöö</w:t>
            </w:r>
            <w:ins w:id="99" w:author="Liis Moor" w:date="2025-05-27T13:41:00Z">
              <w:r w:rsidR="004E375D">
                <w:rPr>
                  <w:rFonts w:asciiTheme="minorHAnsi" w:hAnsiTheme="minorHAnsi" w:cstheme="minorHAnsi"/>
                  <w:lang w:val="sv-FI"/>
                </w:rPr>
                <w:t>tegevuste ja piirkondlike ühistegevuste</w:t>
              </w:r>
            </w:ins>
            <w:del w:id="100" w:author="Liis Moor" w:date="2025-05-27T13:41:00Z">
              <w:r w:rsidR="003A2369" w:rsidRPr="00054DBB" w:rsidDel="004E375D">
                <w:rPr>
                  <w:rFonts w:asciiTheme="minorHAnsi" w:hAnsiTheme="minorHAnsi" w:cstheme="minorHAnsi"/>
                  <w:lang w:val="sv-FI"/>
                </w:rPr>
                <w:delText>pr</w:delText>
              </w:r>
              <w:r w:rsidR="003A2369" w:rsidRPr="00054DBB" w:rsidDel="004E375D">
                <w:rPr>
                  <w:rFonts w:asciiTheme="minorHAnsi" w:hAnsiTheme="minorHAnsi" w:cstheme="minorHAnsi"/>
                  <w:spacing w:val="-1"/>
                  <w:lang w:val="sv-FI"/>
                </w:rPr>
                <w:delText>o</w:delText>
              </w:r>
              <w:r w:rsidR="003A2369" w:rsidRPr="00054DBB" w:rsidDel="004E375D">
                <w:rPr>
                  <w:rFonts w:asciiTheme="minorHAnsi" w:hAnsiTheme="minorHAnsi" w:cstheme="minorHAnsi"/>
                  <w:lang w:val="sv-FI"/>
                </w:rPr>
                <w:delText>jektide</w:delText>
              </w:r>
            </w:del>
            <w:r w:rsidR="003A2369" w:rsidRPr="00054DBB">
              <w:rPr>
                <w:rFonts w:asciiTheme="minorHAnsi" w:hAnsiTheme="minorHAnsi" w:cstheme="minorHAnsi"/>
                <w:lang w:val="sv-FI"/>
              </w:rPr>
              <w:t xml:space="preserve"> k</w:t>
            </w:r>
            <w:r w:rsidR="003A2369" w:rsidRPr="00054DBB">
              <w:rPr>
                <w:rFonts w:asciiTheme="minorHAnsi" w:hAnsiTheme="minorHAnsi" w:cstheme="minorHAnsi"/>
                <w:spacing w:val="-1"/>
                <w:lang w:val="sv-FI"/>
              </w:rPr>
              <w:t>a</w:t>
            </w:r>
            <w:r w:rsidR="003A2369" w:rsidRPr="00054DBB">
              <w:rPr>
                <w:rFonts w:asciiTheme="minorHAnsi" w:hAnsiTheme="minorHAnsi" w:cstheme="minorHAnsi"/>
                <w:lang w:val="sv-FI"/>
              </w:rPr>
              <w:t>v</w:t>
            </w:r>
            <w:r w:rsidR="003A2369" w:rsidRPr="00054DBB">
              <w:rPr>
                <w:rFonts w:asciiTheme="minorHAnsi" w:hAnsiTheme="minorHAnsi" w:cstheme="minorHAnsi"/>
                <w:spacing w:val="-1"/>
                <w:lang w:val="sv-FI"/>
              </w:rPr>
              <w:t>a</w:t>
            </w:r>
            <w:r w:rsidR="003A2369" w:rsidRPr="00054DBB">
              <w:rPr>
                <w:rFonts w:asciiTheme="minorHAnsi" w:hAnsiTheme="minorHAnsi" w:cstheme="minorHAnsi"/>
                <w:spacing w:val="2"/>
                <w:lang w:val="sv-FI"/>
              </w:rPr>
              <w:t>n</w:t>
            </w:r>
            <w:r w:rsidR="003A2369" w:rsidRPr="00054DBB">
              <w:rPr>
                <w:rFonts w:asciiTheme="minorHAnsi" w:hAnsiTheme="minorHAnsi" w:cstheme="minorHAnsi"/>
                <w:lang w:val="sv-FI"/>
              </w:rPr>
              <w:t>d</w:t>
            </w:r>
            <w:r w:rsidR="003A2369" w:rsidRPr="00054DBB">
              <w:rPr>
                <w:rFonts w:asciiTheme="minorHAnsi" w:hAnsiTheme="minorHAnsi" w:cstheme="minorHAnsi"/>
                <w:spacing w:val="-1"/>
                <w:lang w:val="sv-FI"/>
              </w:rPr>
              <w:t>a</w:t>
            </w:r>
            <w:r w:rsidR="003A2369" w:rsidRPr="00054DBB">
              <w:rPr>
                <w:rFonts w:asciiTheme="minorHAnsi" w:hAnsiTheme="minorHAnsi" w:cstheme="minorHAnsi"/>
                <w:lang w:val="sv-FI"/>
              </w:rPr>
              <w:t>m</w:t>
            </w:r>
            <w:r w:rsidR="003A2369" w:rsidRPr="00054DBB">
              <w:rPr>
                <w:rFonts w:asciiTheme="minorHAnsi" w:hAnsiTheme="minorHAnsi" w:cstheme="minorHAnsi"/>
                <w:spacing w:val="1"/>
                <w:lang w:val="sv-FI"/>
              </w:rPr>
              <w:t>i</w:t>
            </w:r>
            <w:r w:rsidR="003A2369" w:rsidRPr="00054DBB">
              <w:rPr>
                <w:rFonts w:asciiTheme="minorHAnsi" w:hAnsiTheme="minorHAnsi" w:cstheme="minorHAnsi"/>
                <w:lang w:val="sv-FI"/>
              </w:rPr>
              <w:t>ne</w:t>
            </w:r>
            <w:r w:rsidR="003A2369" w:rsidRPr="00054DBB">
              <w:rPr>
                <w:rFonts w:asciiTheme="minorHAnsi" w:hAnsiTheme="minorHAnsi" w:cstheme="minorHAnsi"/>
                <w:spacing w:val="-1"/>
                <w:lang w:val="sv-FI"/>
              </w:rPr>
              <w:t xml:space="preserve"> </w:t>
            </w:r>
            <w:r w:rsidR="003A2369" w:rsidRPr="00054DBB">
              <w:rPr>
                <w:rFonts w:asciiTheme="minorHAnsi" w:hAnsiTheme="minorHAnsi" w:cstheme="minorHAnsi"/>
                <w:lang w:val="sv-FI"/>
              </w:rPr>
              <w:t xml:space="preserve">ja </w:t>
            </w:r>
            <w:r w:rsidR="003A2369" w:rsidRPr="00054DBB">
              <w:rPr>
                <w:rFonts w:asciiTheme="minorHAnsi" w:hAnsiTheme="minorHAnsi" w:cstheme="minorHAnsi"/>
                <w:spacing w:val="-1"/>
                <w:lang w:val="sv-FI"/>
              </w:rPr>
              <w:t>e</w:t>
            </w:r>
            <w:r w:rsidR="003A2369" w:rsidRPr="00054DBB">
              <w:rPr>
                <w:rFonts w:asciiTheme="minorHAnsi" w:hAnsiTheme="minorHAnsi" w:cstheme="minorHAnsi"/>
                <w:lang w:val="sv-FI"/>
              </w:rPr>
              <w:t>l</w:t>
            </w:r>
            <w:r w:rsidR="003A2369" w:rsidRPr="00054DBB">
              <w:rPr>
                <w:rFonts w:asciiTheme="minorHAnsi" w:hAnsiTheme="minorHAnsi" w:cstheme="minorHAnsi"/>
                <w:spacing w:val="1"/>
                <w:lang w:val="sv-FI"/>
              </w:rPr>
              <w:t>l</w:t>
            </w:r>
            <w:r w:rsidR="003A2369" w:rsidRPr="00054DBB">
              <w:rPr>
                <w:rFonts w:asciiTheme="minorHAnsi" w:hAnsiTheme="minorHAnsi" w:cstheme="minorHAnsi"/>
                <w:lang w:val="sv-FI"/>
              </w:rPr>
              <w:t>uvi</w:t>
            </w:r>
            <w:r w:rsidR="003A2369" w:rsidRPr="00054DBB">
              <w:rPr>
                <w:rFonts w:asciiTheme="minorHAnsi" w:hAnsiTheme="minorHAnsi" w:cstheme="minorHAnsi"/>
                <w:spacing w:val="1"/>
                <w:lang w:val="sv-FI"/>
              </w:rPr>
              <w:t>i</w:t>
            </w:r>
            <w:r w:rsidR="003A2369" w:rsidRPr="00054DBB">
              <w:rPr>
                <w:rFonts w:asciiTheme="minorHAnsi" w:hAnsiTheme="minorHAnsi" w:cstheme="minorHAnsi"/>
                <w:lang w:val="sv-FI"/>
              </w:rPr>
              <w:t>m</w:t>
            </w:r>
            <w:r w:rsidR="003A2369" w:rsidRPr="00054DBB">
              <w:rPr>
                <w:rFonts w:asciiTheme="minorHAnsi" w:hAnsiTheme="minorHAnsi" w:cstheme="minorHAnsi"/>
                <w:spacing w:val="1"/>
                <w:lang w:val="sv-FI"/>
              </w:rPr>
              <w:t>i</w:t>
            </w:r>
            <w:r w:rsidR="003A2369" w:rsidRPr="00054DBB">
              <w:rPr>
                <w:rFonts w:asciiTheme="minorHAnsi" w:hAnsiTheme="minorHAnsi" w:cstheme="minorHAnsi"/>
                <w:lang w:val="sv-FI"/>
              </w:rPr>
              <w:t>ne</w:t>
            </w:r>
            <w:r w:rsidR="003A2369" w:rsidRPr="00054DBB">
              <w:rPr>
                <w:rFonts w:asciiTheme="minorHAnsi" w:hAnsiTheme="minorHAnsi" w:cstheme="minorHAnsi"/>
                <w:spacing w:val="-1"/>
                <w:lang w:val="sv-FI"/>
              </w:rPr>
              <w:t xml:space="preserve"> </w:t>
            </w:r>
            <w:r w:rsidR="003A2369" w:rsidRPr="00054DBB">
              <w:rPr>
                <w:rFonts w:asciiTheme="minorHAnsi" w:hAnsiTheme="minorHAnsi" w:cstheme="minorHAnsi"/>
                <w:lang w:val="sv-FI"/>
              </w:rPr>
              <w:t>str</w:t>
            </w:r>
            <w:r w:rsidR="003A2369" w:rsidRPr="00054DBB">
              <w:rPr>
                <w:rFonts w:asciiTheme="minorHAnsi" w:hAnsiTheme="minorHAnsi" w:cstheme="minorHAnsi"/>
                <w:spacing w:val="-1"/>
                <w:lang w:val="sv-FI"/>
              </w:rPr>
              <w:t>a</w:t>
            </w:r>
            <w:r w:rsidR="003A2369" w:rsidRPr="00054DBB">
              <w:rPr>
                <w:rFonts w:asciiTheme="minorHAnsi" w:hAnsiTheme="minorHAnsi" w:cstheme="minorHAnsi"/>
                <w:lang w:val="sv-FI"/>
              </w:rPr>
              <w:t>te</w:t>
            </w:r>
            <w:r w:rsidR="003A2369" w:rsidRPr="00054DBB">
              <w:rPr>
                <w:rFonts w:asciiTheme="minorHAnsi" w:hAnsiTheme="minorHAnsi" w:cstheme="minorHAnsi"/>
                <w:spacing w:val="1"/>
                <w:lang w:val="sv-FI"/>
              </w:rPr>
              <w:t>e</w:t>
            </w:r>
            <w:r w:rsidR="003A2369" w:rsidRPr="00054DBB">
              <w:rPr>
                <w:rFonts w:asciiTheme="minorHAnsi" w:hAnsiTheme="minorHAnsi" w:cstheme="minorHAnsi"/>
                <w:spacing w:val="-2"/>
                <w:lang w:val="sv-FI"/>
              </w:rPr>
              <w:t>g</w:t>
            </w:r>
            <w:r w:rsidR="003A2369" w:rsidRPr="00054DBB">
              <w:rPr>
                <w:rFonts w:asciiTheme="minorHAnsi" w:hAnsiTheme="minorHAnsi" w:cstheme="minorHAnsi"/>
                <w:lang w:val="sv-FI"/>
              </w:rPr>
              <w:t>ia vis</w:t>
            </w:r>
            <w:r w:rsidR="003A2369" w:rsidRPr="00054DBB">
              <w:rPr>
                <w:rFonts w:asciiTheme="minorHAnsi" w:hAnsiTheme="minorHAnsi" w:cstheme="minorHAnsi"/>
                <w:spacing w:val="1"/>
                <w:lang w:val="sv-FI"/>
              </w:rPr>
              <w:t>i</w:t>
            </w:r>
            <w:r w:rsidR="003A2369" w:rsidRPr="00054DBB">
              <w:rPr>
                <w:rFonts w:asciiTheme="minorHAnsi" w:hAnsiTheme="minorHAnsi" w:cstheme="minorHAnsi"/>
                <w:lang w:val="sv-FI"/>
              </w:rPr>
              <w:t xml:space="preserve">ooni </w:t>
            </w:r>
            <w:r w:rsidR="003A2369" w:rsidRPr="00054DBB">
              <w:rPr>
                <w:rFonts w:asciiTheme="minorHAnsi" w:hAnsiTheme="minorHAnsi" w:cstheme="minorHAnsi"/>
                <w:spacing w:val="1"/>
                <w:lang w:val="sv-FI"/>
              </w:rPr>
              <w:t>j</w:t>
            </w:r>
            <w:r w:rsidR="003A2369" w:rsidRPr="00054DBB">
              <w:rPr>
                <w:rFonts w:asciiTheme="minorHAnsi" w:hAnsiTheme="minorHAnsi" w:cstheme="minorHAnsi"/>
                <w:lang w:val="sv-FI"/>
              </w:rPr>
              <w:t>a</w:t>
            </w:r>
            <w:r w:rsidR="003A2369" w:rsidRPr="00054DBB">
              <w:rPr>
                <w:rFonts w:asciiTheme="minorHAnsi" w:hAnsiTheme="minorHAnsi" w:cstheme="minorHAnsi"/>
                <w:spacing w:val="-1"/>
                <w:lang w:val="sv-FI"/>
              </w:rPr>
              <w:t xml:space="preserve"> </w:t>
            </w:r>
            <w:r w:rsidR="00AB78F0" w:rsidRPr="00054DBB">
              <w:rPr>
                <w:rFonts w:asciiTheme="minorHAnsi" w:hAnsiTheme="minorHAnsi" w:cstheme="minorHAnsi"/>
                <w:spacing w:val="-1"/>
                <w:lang w:val="sv-FI"/>
              </w:rPr>
              <w:t xml:space="preserve">horisontaalsete </w:t>
            </w:r>
            <w:r w:rsidR="003A2369" w:rsidRPr="00054DBB">
              <w:rPr>
                <w:rFonts w:asciiTheme="minorHAnsi" w:hAnsiTheme="minorHAnsi" w:cstheme="minorHAnsi"/>
                <w:spacing w:val="-1"/>
                <w:lang w:val="sv-FI"/>
              </w:rPr>
              <w:t>ee</w:t>
            </w:r>
            <w:r w:rsidR="003A2369" w:rsidRPr="00054DBB">
              <w:rPr>
                <w:rFonts w:asciiTheme="minorHAnsi" w:hAnsiTheme="minorHAnsi" w:cstheme="minorHAnsi"/>
                <w:lang w:val="sv-FI"/>
              </w:rPr>
              <w:t>smä</w:t>
            </w:r>
            <w:r w:rsidR="003A2369" w:rsidRPr="00054DBB">
              <w:rPr>
                <w:rFonts w:asciiTheme="minorHAnsi" w:hAnsiTheme="minorHAnsi" w:cstheme="minorHAnsi"/>
                <w:spacing w:val="-1"/>
                <w:lang w:val="sv-FI"/>
              </w:rPr>
              <w:t>r</w:t>
            </w:r>
            <w:r w:rsidR="003A2369" w:rsidRPr="00054DBB">
              <w:rPr>
                <w:rFonts w:asciiTheme="minorHAnsi" w:hAnsiTheme="minorHAnsi" w:cstheme="minorHAnsi"/>
                <w:lang w:val="sv-FI"/>
              </w:rPr>
              <w:t>kid</w:t>
            </w:r>
            <w:r w:rsidR="003A2369" w:rsidRPr="00054DBB">
              <w:rPr>
                <w:rFonts w:asciiTheme="minorHAnsi" w:hAnsiTheme="minorHAnsi" w:cstheme="minorHAnsi"/>
                <w:spacing w:val="2"/>
                <w:lang w:val="sv-FI"/>
              </w:rPr>
              <w:t>e</w:t>
            </w:r>
            <w:r w:rsidR="003A2369" w:rsidRPr="00054DBB">
              <w:rPr>
                <w:rFonts w:asciiTheme="minorHAnsi" w:hAnsiTheme="minorHAnsi" w:cstheme="minorHAnsi"/>
                <w:spacing w:val="-2"/>
                <w:lang w:val="sv-FI"/>
              </w:rPr>
              <w:t>g</w:t>
            </w:r>
            <w:r w:rsidR="003A2369" w:rsidRPr="00054DBB">
              <w:rPr>
                <w:rFonts w:asciiTheme="minorHAnsi" w:hAnsiTheme="minorHAnsi" w:cstheme="minorHAnsi"/>
                <w:lang w:val="sv-FI"/>
              </w:rPr>
              <w:t>a</w:t>
            </w:r>
            <w:r w:rsidR="003A2369" w:rsidRPr="00054DBB">
              <w:rPr>
                <w:rFonts w:asciiTheme="minorHAnsi" w:hAnsiTheme="minorHAnsi" w:cstheme="minorHAnsi"/>
                <w:spacing w:val="1"/>
                <w:lang w:val="sv-FI"/>
              </w:rPr>
              <w:t xml:space="preserve"> </w:t>
            </w:r>
            <w:r w:rsidR="003A2369" w:rsidRPr="00054DBB">
              <w:rPr>
                <w:rFonts w:asciiTheme="minorHAnsi" w:hAnsiTheme="minorHAnsi" w:cstheme="minorHAnsi"/>
                <w:lang w:val="sv-FI"/>
              </w:rPr>
              <w:t>s</w:t>
            </w:r>
            <w:r w:rsidR="003A2369" w:rsidRPr="00054DBB">
              <w:rPr>
                <w:rFonts w:asciiTheme="minorHAnsi" w:hAnsiTheme="minorHAnsi" w:cstheme="minorHAnsi"/>
                <w:spacing w:val="-1"/>
                <w:lang w:val="sv-FI"/>
              </w:rPr>
              <w:t>e</w:t>
            </w:r>
            <w:r w:rsidR="003A2369" w:rsidRPr="00054DBB">
              <w:rPr>
                <w:rFonts w:asciiTheme="minorHAnsi" w:hAnsiTheme="minorHAnsi" w:cstheme="minorHAnsi"/>
                <w:lang w:val="sv-FI"/>
              </w:rPr>
              <w:t>otud valdkond</w:t>
            </w:r>
            <w:r w:rsidR="003A2369" w:rsidRPr="00054DBB">
              <w:rPr>
                <w:rFonts w:asciiTheme="minorHAnsi" w:hAnsiTheme="minorHAnsi" w:cstheme="minorHAnsi"/>
                <w:spacing w:val="-1"/>
                <w:lang w:val="sv-FI"/>
              </w:rPr>
              <w:t>a</w:t>
            </w:r>
            <w:r w:rsidR="003A2369" w:rsidRPr="00054DBB">
              <w:rPr>
                <w:rFonts w:asciiTheme="minorHAnsi" w:hAnsiTheme="minorHAnsi" w:cstheme="minorHAnsi"/>
                <w:lang w:val="sv-FI"/>
              </w:rPr>
              <w:t>d</w:t>
            </w:r>
            <w:r w:rsidR="003A2369" w:rsidRPr="00054DBB">
              <w:rPr>
                <w:rFonts w:asciiTheme="minorHAnsi" w:hAnsiTheme="minorHAnsi" w:cstheme="minorHAnsi"/>
                <w:spacing w:val="-1"/>
                <w:lang w:val="sv-FI"/>
              </w:rPr>
              <w:t>e</w:t>
            </w:r>
            <w:r w:rsidR="003A2369" w:rsidRPr="00054DBB">
              <w:rPr>
                <w:rFonts w:asciiTheme="minorHAnsi" w:hAnsiTheme="minorHAnsi" w:cstheme="minorHAnsi"/>
                <w:lang w:val="sv-FI"/>
              </w:rPr>
              <w:t>s</w:t>
            </w:r>
            <w:r w:rsidR="006F4102" w:rsidRPr="00054DBB">
              <w:rPr>
                <w:rFonts w:asciiTheme="minorHAnsi" w:hAnsiTheme="minorHAnsi" w:cstheme="minorHAnsi"/>
                <w:lang w:val="sv-FI"/>
              </w:rPr>
              <w:t>.</w:t>
            </w:r>
          </w:p>
        </w:tc>
      </w:tr>
      <w:tr w:rsidR="003A2369" w:rsidRPr="00054DBB" w14:paraId="3269984D" w14:textId="77777777" w:rsidTr="00892671">
        <w:tc>
          <w:tcPr>
            <w:tcW w:w="2067" w:type="dxa"/>
          </w:tcPr>
          <w:p w14:paraId="3D450826" w14:textId="16A7BA00" w:rsidR="003A2369" w:rsidRPr="00054DBB" w:rsidRDefault="003A2369" w:rsidP="00892671">
            <w:pPr>
              <w:rPr>
                <w:rFonts w:asciiTheme="minorHAnsi" w:hAnsiTheme="minorHAnsi" w:cstheme="minorHAnsi"/>
                <w:lang w:val="sv-FI"/>
              </w:rPr>
            </w:pPr>
            <w:r w:rsidRPr="00054DBB">
              <w:rPr>
                <w:rFonts w:asciiTheme="minorHAnsi" w:hAnsiTheme="minorHAnsi" w:cstheme="minorHAnsi"/>
                <w:lang w:val="sv-FI"/>
              </w:rPr>
              <w:t>Abikõlblikud</w:t>
            </w:r>
          </w:p>
          <w:p w14:paraId="1C565F1E" w14:textId="3B974973" w:rsidR="003A2369" w:rsidRPr="00054DBB" w:rsidRDefault="009E5896" w:rsidP="00892671">
            <w:pPr>
              <w:rPr>
                <w:rFonts w:asciiTheme="minorHAnsi" w:hAnsiTheme="minorHAnsi" w:cstheme="minorHAnsi"/>
                <w:lang w:val="sv-FI"/>
              </w:rPr>
            </w:pPr>
            <w:r w:rsidRPr="00054DBB">
              <w:rPr>
                <w:rFonts w:asciiTheme="minorHAnsi" w:hAnsiTheme="minorHAnsi" w:cstheme="minorHAnsi"/>
                <w:lang w:val="sv-FI"/>
              </w:rPr>
              <w:t>kulud</w:t>
            </w:r>
          </w:p>
        </w:tc>
        <w:tc>
          <w:tcPr>
            <w:tcW w:w="6463" w:type="dxa"/>
          </w:tcPr>
          <w:p w14:paraId="383D12EA" w14:textId="7427CA7B" w:rsidR="00A44C00" w:rsidRPr="00054DBB" w:rsidRDefault="004E375D" w:rsidP="00405378">
            <w:pPr>
              <w:pStyle w:val="ListParagraph"/>
              <w:numPr>
                <w:ilvl w:val="0"/>
                <w:numId w:val="62"/>
              </w:numPr>
              <w:ind w:left="518" w:hanging="284"/>
              <w:rPr>
                <w:rFonts w:asciiTheme="minorHAnsi" w:hAnsiTheme="minorHAnsi" w:cstheme="minorHAnsi"/>
                <w:color w:val="000000" w:themeColor="text1"/>
                <w:spacing w:val="3"/>
              </w:rPr>
            </w:pPr>
            <w:ins w:id="101" w:author="Liis Moor" w:date="2025-05-27T13:41:00Z">
              <w:r>
                <w:rPr>
                  <w:rFonts w:asciiTheme="minorHAnsi" w:hAnsiTheme="minorHAnsi" w:cstheme="minorHAnsi"/>
                  <w:color w:val="000000" w:themeColor="text1"/>
                  <w:spacing w:val="3"/>
                </w:rPr>
                <w:t>Piiriülese k</w:t>
              </w:r>
            </w:ins>
            <w:del w:id="102" w:author="Liis Moor" w:date="2025-05-27T13:41:00Z">
              <w:r w:rsidR="00A44C00" w:rsidRPr="00054DBB" w:rsidDel="004E375D">
                <w:rPr>
                  <w:rFonts w:asciiTheme="minorHAnsi" w:hAnsiTheme="minorHAnsi" w:cstheme="minorHAnsi"/>
                  <w:color w:val="000000" w:themeColor="text1"/>
                  <w:spacing w:val="3"/>
                </w:rPr>
                <w:delText>K</w:delText>
              </w:r>
            </w:del>
            <w:r w:rsidR="00A44C00" w:rsidRPr="00054DBB">
              <w:rPr>
                <w:rFonts w:asciiTheme="minorHAnsi" w:hAnsiTheme="minorHAnsi" w:cstheme="minorHAnsi"/>
                <w:color w:val="000000" w:themeColor="text1"/>
                <w:spacing w:val="3"/>
              </w:rPr>
              <w:t>oostöö</w:t>
            </w:r>
            <w:ins w:id="103" w:author="Liis Moor" w:date="2025-05-27T13:41:00Z">
              <w:r>
                <w:rPr>
                  <w:rFonts w:asciiTheme="minorHAnsi" w:hAnsiTheme="minorHAnsi" w:cstheme="minorHAnsi"/>
                  <w:color w:val="000000" w:themeColor="text1"/>
                  <w:spacing w:val="3"/>
                </w:rPr>
                <w:t>tegevuse</w:t>
              </w:r>
            </w:ins>
            <w:del w:id="104" w:author="Liis Moor" w:date="2025-05-27T13:41:00Z">
              <w:r w:rsidR="00A44C00" w:rsidRPr="00054DBB" w:rsidDel="004E375D">
                <w:rPr>
                  <w:rFonts w:asciiTheme="minorHAnsi" w:hAnsiTheme="minorHAnsi" w:cstheme="minorHAnsi"/>
                  <w:color w:val="000000" w:themeColor="text1"/>
                  <w:spacing w:val="3"/>
                </w:rPr>
                <w:delText>projektide</w:delText>
              </w:r>
            </w:del>
            <w:r w:rsidR="00A44C00" w:rsidRPr="00054DBB">
              <w:rPr>
                <w:rFonts w:asciiTheme="minorHAnsi" w:hAnsiTheme="minorHAnsi" w:cstheme="minorHAnsi"/>
                <w:color w:val="000000" w:themeColor="text1"/>
                <w:spacing w:val="3"/>
              </w:rPr>
              <w:t xml:space="preserve"> ettevalmistamise kulud</w:t>
            </w:r>
            <w:r w:rsidR="006F4102" w:rsidRPr="00054DBB">
              <w:rPr>
                <w:rFonts w:asciiTheme="minorHAnsi" w:hAnsiTheme="minorHAnsi" w:cstheme="minorHAnsi"/>
                <w:color w:val="000000" w:themeColor="text1"/>
                <w:spacing w:val="3"/>
              </w:rPr>
              <w:t>.</w:t>
            </w:r>
          </w:p>
          <w:p w14:paraId="117120D9" w14:textId="10D39E4D" w:rsidR="00A44C00" w:rsidRPr="00054DBB" w:rsidRDefault="00A44C00" w:rsidP="00405378">
            <w:pPr>
              <w:pStyle w:val="ListParagraph"/>
              <w:numPr>
                <w:ilvl w:val="0"/>
                <w:numId w:val="62"/>
              </w:numPr>
              <w:ind w:left="518" w:hanging="284"/>
              <w:rPr>
                <w:rFonts w:asciiTheme="minorHAnsi" w:hAnsiTheme="minorHAnsi" w:cstheme="minorHAnsi"/>
                <w:color w:val="000000" w:themeColor="text1"/>
                <w:spacing w:val="3"/>
              </w:rPr>
            </w:pPr>
            <w:r w:rsidRPr="00054DBB">
              <w:rPr>
                <w:rFonts w:asciiTheme="minorHAnsi" w:hAnsiTheme="minorHAnsi" w:cstheme="minorHAnsi"/>
                <w:color w:val="000000" w:themeColor="text1"/>
                <w:spacing w:val="3"/>
              </w:rPr>
              <w:t>Teavitustegevusega seotud kulud (reklaam, turundus, trükiste koostamine ja väljaandmine)</w:t>
            </w:r>
            <w:r w:rsidR="006F4102" w:rsidRPr="00054DBB">
              <w:rPr>
                <w:rFonts w:asciiTheme="minorHAnsi" w:hAnsiTheme="minorHAnsi" w:cstheme="minorHAnsi"/>
                <w:color w:val="000000" w:themeColor="text1"/>
                <w:spacing w:val="3"/>
              </w:rPr>
              <w:t>.</w:t>
            </w:r>
          </w:p>
          <w:p w14:paraId="077D83D5" w14:textId="20FC2C7D" w:rsidR="00A44C00" w:rsidRPr="00054DBB" w:rsidRDefault="00A44C00" w:rsidP="00405378">
            <w:pPr>
              <w:pStyle w:val="ListParagraph"/>
              <w:numPr>
                <w:ilvl w:val="0"/>
                <w:numId w:val="62"/>
              </w:numPr>
              <w:ind w:left="518" w:hanging="284"/>
              <w:rPr>
                <w:rFonts w:asciiTheme="minorHAnsi" w:hAnsiTheme="minorHAnsi" w:cstheme="minorHAnsi"/>
                <w:color w:val="000000" w:themeColor="text1"/>
                <w:spacing w:val="3"/>
              </w:rPr>
            </w:pPr>
            <w:r w:rsidRPr="00054DBB">
              <w:rPr>
                <w:rFonts w:asciiTheme="minorHAnsi" w:hAnsiTheme="minorHAnsi" w:cstheme="minorHAnsi"/>
                <w:color w:val="000000" w:themeColor="text1"/>
                <w:spacing w:val="3"/>
              </w:rPr>
              <w:t>Riigisisesel ja välisriigis toimuval sündmusel osalemise kulud, sh osavõtutasud ning lähetuskulud</w:t>
            </w:r>
            <w:r w:rsidR="006F4102" w:rsidRPr="00054DBB">
              <w:rPr>
                <w:rFonts w:asciiTheme="minorHAnsi" w:hAnsiTheme="minorHAnsi" w:cstheme="minorHAnsi"/>
                <w:color w:val="000000" w:themeColor="text1"/>
                <w:spacing w:val="3"/>
              </w:rPr>
              <w:t>.</w:t>
            </w:r>
          </w:p>
          <w:p w14:paraId="6109A563" w14:textId="60926D43" w:rsidR="00A44C00" w:rsidRPr="00054DBB" w:rsidRDefault="00A44C00" w:rsidP="00405378">
            <w:pPr>
              <w:pStyle w:val="ListParagraph"/>
              <w:numPr>
                <w:ilvl w:val="0"/>
                <w:numId w:val="62"/>
              </w:numPr>
              <w:ind w:left="518" w:hanging="284"/>
              <w:rPr>
                <w:rFonts w:asciiTheme="minorHAnsi" w:hAnsiTheme="minorHAnsi" w:cstheme="minorHAnsi"/>
                <w:color w:val="000000" w:themeColor="text1"/>
                <w:spacing w:val="3"/>
              </w:rPr>
            </w:pPr>
            <w:r w:rsidRPr="00054DBB">
              <w:rPr>
                <w:rFonts w:asciiTheme="minorHAnsi" w:hAnsiTheme="minorHAnsi" w:cstheme="minorHAnsi"/>
                <w:color w:val="000000" w:themeColor="text1"/>
                <w:spacing w:val="3"/>
              </w:rPr>
              <w:t>Koolituse, seminari, teabepäeva, õppereisi ja muu samalaadse ürituse korraldamise kulud</w:t>
            </w:r>
            <w:r w:rsidR="006F4102" w:rsidRPr="00054DBB">
              <w:rPr>
                <w:rFonts w:asciiTheme="minorHAnsi" w:hAnsiTheme="minorHAnsi" w:cstheme="minorHAnsi"/>
                <w:color w:val="000000" w:themeColor="text1"/>
                <w:spacing w:val="3"/>
              </w:rPr>
              <w:t>.</w:t>
            </w:r>
          </w:p>
          <w:p w14:paraId="07C3A5F6" w14:textId="5E7E6908" w:rsidR="00A44C00" w:rsidRPr="00054DBB" w:rsidRDefault="00A44C00" w:rsidP="00405378">
            <w:pPr>
              <w:pStyle w:val="ListParagraph"/>
              <w:numPr>
                <w:ilvl w:val="0"/>
                <w:numId w:val="62"/>
              </w:numPr>
              <w:ind w:left="518" w:hanging="284"/>
              <w:rPr>
                <w:rFonts w:asciiTheme="minorHAnsi" w:hAnsiTheme="minorHAnsi" w:cstheme="minorHAnsi"/>
                <w:color w:val="000000" w:themeColor="text1"/>
                <w:spacing w:val="3"/>
              </w:rPr>
            </w:pPr>
            <w:r w:rsidRPr="00054DBB">
              <w:rPr>
                <w:rFonts w:asciiTheme="minorHAnsi" w:hAnsiTheme="minorHAnsi" w:cstheme="minorHAnsi"/>
                <w:color w:val="000000" w:themeColor="text1"/>
                <w:spacing w:val="3"/>
              </w:rPr>
              <w:t>Uuringu ja eksperthinnangu tellimise kulud</w:t>
            </w:r>
            <w:r w:rsidR="006F4102" w:rsidRPr="00054DBB">
              <w:rPr>
                <w:rFonts w:asciiTheme="minorHAnsi" w:hAnsiTheme="minorHAnsi" w:cstheme="minorHAnsi"/>
                <w:color w:val="000000" w:themeColor="text1"/>
                <w:spacing w:val="3"/>
              </w:rPr>
              <w:t>.</w:t>
            </w:r>
          </w:p>
          <w:p w14:paraId="5E096A63" w14:textId="0BFA7EF8" w:rsidR="00A44C00" w:rsidRPr="00054DBB" w:rsidRDefault="004E375D" w:rsidP="00405378">
            <w:pPr>
              <w:pStyle w:val="ListParagraph"/>
              <w:numPr>
                <w:ilvl w:val="0"/>
                <w:numId w:val="62"/>
              </w:numPr>
              <w:ind w:left="518" w:hanging="284"/>
              <w:rPr>
                <w:rFonts w:asciiTheme="minorHAnsi" w:hAnsiTheme="minorHAnsi" w:cstheme="minorHAnsi"/>
                <w:color w:val="000000" w:themeColor="text1"/>
              </w:rPr>
            </w:pPr>
            <w:ins w:id="105" w:author="Liis Moor" w:date="2025-05-27T13:41:00Z">
              <w:r>
                <w:rPr>
                  <w:rFonts w:asciiTheme="minorHAnsi" w:hAnsiTheme="minorHAnsi" w:cstheme="minorHAnsi"/>
                  <w:color w:val="000000" w:themeColor="text1"/>
                </w:rPr>
                <w:t>Ühis</w:t>
              </w:r>
            </w:ins>
            <w:ins w:id="106" w:author="Liis Moor" w:date="2025-05-27T13:42:00Z">
              <w:r>
                <w:rPr>
                  <w:rFonts w:asciiTheme="minorHAnsi" w:hAnsiTheme="minorHAnsi" w:cstheme="minorHAnsi"/>
                  <w:color w:val="000000" w:themeColor="text1"/>
                </w:rPr>
                <w:t>- ja k</w:t>
              </w:r>
            </w:ins>
            <w:del w:id="107" w:author="Liis Moor" w:date="2025-05-27T13:41:00Z">
              <w:r w:rsidR="00A44C00" w:rsidRPr="00054DBB" w:rsidDel="004E375D">
                <w:rPr>
                  <w:rFonts w:asciiTheme="minorHAnsi" w:hAnsiTheme="minorHAnsi" w:cstheme="minorHAnsi"/>
                  <w:color w:val="000000" w:themeColor="text1"/>
                </w:rPr>
                <w:delText>K</w:delText>
              </w:r>
            </w:del>
            <w:r w:rsidR="00A44C00" w:rsidRPr="00054DBB">
              <w:rPr>
                <w:rFonts w:asciiTheme="minorHAnsi" w:hAnsiTheme="minorHAnsi" w:cstheme="minorHAnsi"/>
                <w:color w:val="000000" w:themeColor="text1"/>
              </w:rPr>
              <w:t>oostöötegevusega otseselt seotud investeeringud materiaalsesse või immateriaalsesse varasse</w:t>
            </w:r>
            <w:r w:rsidR="006F4102" w:rsidRPr="00054DBB">
              <w:rPr>
                <w:rFonts w:asciiTheme="minorHAnsi" w:hAnsiTheme="minorHAnsi" w:cstheme="minorHAnsi"/>
                <w:color w:val="000000" w:themeColor="text1"/>
              </w:rPr>
              <w:t>.</w:t>
            </w:r>
          </w:p>
          <w:p w14:paraId="73878E43" w14:textId="664A4C9F" w:rsidR="004E6CA9" w:rsidRPr="00054DBB" w:rsidRDefault="00A44C00" w:rsidP="00405378">
            <w:pPr>
              <w:pStyle w:val="ListParagraph"/>
              <w:numPr>
                <w:ilvl w:val="0"/>
                <w:numId w:val="62"/>
              </w:numPr>
              <w:ind w:left="518" w:hanging="284"/>
              <w:rPr>
                <w:rFonts w:asciiTheme="minorHAnsi" w:hAnsiTheme="minorHAnsi" w:cstheme="minorHAnsi"/>
              </w:rPr>
            </w:pPr>
            <w:r w:rsidRPr="00054DBB">
              <w:rPr>
                <w:rFonts w:asciiTheme="minorHAnsi" w:hAnsiTheme="minorHAnsi" w:cstheme="minorHAnsi"/>
                <w:color w:val="000000" w:themeColor="text1"/>
                <w:spacing w:val="3"/>
              </w:rPr>
              <w:t>Projektijuhtimise kulud kuni 50% koostöötegevuse maksumusest.</w:t>
            </w:r>
          </w:p>
        </w:tc>
      </w:tr>
      <w:tr w:rsidR="003A2369" w:rsidRPr="00054DBB" w14:paraId="6F35D859" w14:textId="77777777" w:rsidTr="00892671">
        <w:trPr>
          <w:trHeight w:val="760"/>
        </w:trPr>
        <w:tc>
          <w:tcPr>
            <w:tcW w:w="2067" w:type="dxa"/>
          </w:tcPr>
          <w:p w14:paraId="18049479" w14:textId="77777777" w:rsidR="003A2369" w:rsidRPr="00054DBB" w:rsidRDefault="003A2369" w:rsidP="00892671">
            <w:pPr>
              <w:rPr>
                <w:rFonts w:asciiTheme="minorHAnsi" w:hAnsiTheme="minorHAnsi" w:cstheme="minorHAnsi"/>
                <w:lang w:val="sv-FI"/>
              </w:rPr>
            </w:pPr>
            <w:r w:rsidRPr="00054DBB">
              <w:rPr>
                <w:rFonts w:asciiTheme="minorHAnsi" w:hAnsiTheme="minorHAnsi" w:cstheme="minorHAnsi"/>
                <w:lang w:val="sv-FI"/>
              </w:rPr>
              <w:t>Mitte-</w:t>
            </w:r>
          </w:p>
          <w:p w14:paraId="02C098EA" w14:textId="78B30533" w:rsidR="003A2369" w:rsidRPr="00054DBB" w:rsidRDefault="003A2369" w:rsidP="00892671">
            <w:pPr>
              <w:rPr>
                <w:rFonts w:asciiTheme="minorHAnsi" w:hAnsiTheme="minorHAnsi" w:cstheme="minorHAnsi"/>
                <w:lang w:val="et-EE"/>
              </w:rPr>
            </w:pPr>
            <w:r w:rsidRPr="00054DBB">
              <w:rPr>
                <w:rFonts w:asciiTheme="minorHAnsi" w:hAnsiTheme="minorHAnsi" w:cstheme="minorHAnsi"/>
                <w:lang w:val="sv-FI"/>
              </w:rPr>
              <w:t xml:space="preserve">abikõlblikud </w:t>
            </w:r>
            <w:r w:rsidR="009E5896" w:rsidRPr="00054DBB">
              <w:rPr>
                <w:rFonts w:asciiTheme="minorHAnsi" w:hAnsiTheme="minorHAnsi" w:cstheme="minorHAnsi"/>
                <w:lang w:val="sv-FI"/>
              </w:rPr>
              <w:t>kulud</w:t>
            </w:r>
          </w:p>
        </w:tc>
        <w:tc>
          <w:tcPr>
            <w:tcW w:w="6463" w:type="dxa"/>
          </w:tcPr>
          <w:p w14:paraId="31B6E9E7" w14:textId="2880B119" w:rsidR="003A2369" w:rsidRPr="00054DBB" w:rsidRDefault="00AB78F0" w:rsidP="00405378">
            <w:pPr>
              <w:pStyle w:val="ListParagraph"/>
              <w:numPr>
                <w:ilvl w:val="0"/>
                <w:numId w:val="22"/>
              </w:numPr>
              <w:ind w:left="518" w:hanging="284"/>
              <w:rPr>
                <w:rFonts w:asciiTheme="minorHAnsi" w:hAnsiTheme="minorHAnsi" w:cstheme="minorHAnsi"/>
              </w:rPr>
            </w:pPr>
            <w:r w:rsidRPr="00054DBB">
              <w:rPr>
                <w:rFonts w:asciiTheme="minorHAnsi" w:hAnsiTheme="minorHAnsi" w:cstheme="minorHAnsi"/>
                <w:position w:val="-1"/>
              </w:rPr>
              <w:t>I</w:t>
            </w:r>
            <w:r w:rsidR="003A2369" w:rsidRPr="00054DBB">
              <w:rPr>
                <w:rFonts w:asciiTheme="minorHAnsi" w:hAnsiTheme="minorHAnsi" w:cstheme="minorHAnsi"/>
                <w:position w:val="-1"/>
              </w:rPr>
              <w:t>n</w:t>
            </w:r>
            <w:r w:rsidR="003A2369" w:rsidRPr="00054DBB">
              <w:rPr>
                <w:rFonts w:asciiTheme="minorHAnsi" w:hAnsiTheme="minorHAnsi" w:cstheme="minorHAnsi"/>
                <w:spacing w:val="2"/>
                <w:position w:val="-1"/>
              </w:rPr>
              <w:t>v</w:t>
            </w:r>
            <w:r w:rsidR="003A2369" w:rsidRPr="00054DBB">
              <w:rPr>
                <w:rFonts w:asciiTheme="minorHAnsi" w:hAnsiTheme="minorHAnsi" w:cstheme="minorHAnsi"/>
                <w:spacing w:val="-1"/>
                <w:position w:val="-1"/>
              </w:rPr>
              <w:t>e</w:t>
            </w:r>
            <w:r w:rsidR="003A2369" w:rsidRPr="00054DBB">
              <w:rPr>
                <w:rFonts w:asciiTheme="minorHAnsi" w:hAnsiTheme="minorHAnsi" w:cstheme="minorHAnsi"/>
                <w:position w:val="-1"/>
              </w:rPr>
              <w:t>ste</w:t>
            </w:r>
            <w:r w:rsidR="003A2369" w:rsidRPr="00054DBB">
              <w:rPr>
                <w:rFonts w:asciiTheme="minorHAnsi" w:hAnsiTheme="minorHAnsi" w:cstheme="minorHAnsi"/>
                <w:spacing w:val="-1"/>
                <w:position w:val="-1"/>
              </w:rPr>
              <w:t>e</w:t>
            </w:r>
            <w:r w:rsidR="003A2369" w:rsidRPr="00054DBB">
              <w:rPr>
                <w:rFonts w:asciiTheme="minorHAnsi" w:hAnsiTheme="minorHAnsi" w:cstheme="minorHAnsi"/>
                <w:position w:val="-1"/>
              </w:rPr>
              <w:t>ri</w:t>
            </w:r>
            <w:r w:rsidR="003A2369" w:rsidRPr="00054DBB">
              <w:rPr>
                <w:rFonts w:asciiTheme="minorHAnsi" w:hAnsiTheme="minorHAnsi" w:cstheme="minorHAnsi"/>
                <w:spacing w:val="2"/>
                <w:position w:val="-1"/>
              </w:rPr>
              <w:t>n</w:t>
            </w:r>
            <w:r w:rsidR="003A2369" w:rsidRPr="00054DBB">
              <w:rPr>
                <w:rFonts w:asciiTheme="minorHAnsi" w:hAnsiTheme="minorHAnsi" w:cstheme="minorHAnsi"/>
                <w:spacing w:val="-2"/>
                <w:position w:val="-1"/>
              </w:rPr>
              <w:t>g</w:t>
            </w:r>
            <w:r w:rsidR="003A2369" w:rsidRPr="00054DBB">
              <w:rPr>
                <w:rFonts w:asciiTheme="minorHAnsi" w:hAnsiTheme="minorHAnsi" w:cstheme="minorHAnsi"/>
                <w:position w:val="-1"/>
              </w:rPr>
              <w:t>ud hoo</w:t>
            </w:r>
            <w:r w:rsidR="003A2369" w:rsidRPr="00054DBB">
              <w:rPr>
                <w:rFonts w:asciiTheme="minorHAnsi" w:hAnsiTheme="minorHAnsi" w:cstheme="minorHAnsi"/>
                <w:spacing w:val="2"/>
                <w:position w:val="-1"/>
              </w:rPr>
              <w:t>n</w:t>
            </w:r>
            <w:r w:rsidR="003A2369" w:rsidRPr="00054DBB">
              <w:rPr>
                <w:rFonts w:asciiTheme="minorHAnsi" w:hAnsiTheme="minorHAnsi" w:cstheme="minorHAnsi"/>
                <w:spacing w:val="-1"/>
                <w:position w:val="-1"/>
              </w:rPr>
              <w:t>e</w:t>
            </w:r>
            <w:r w:rsidR="003A2369" w:rsidRPr="00054DBB">
              <w:rPr>
                <w:rFonts w:asciiTheme="minorHAnsi" w:hAnsiTheme="minorHAnsi" w:cstheme="minorHAnsi"/>
                <w:position w:val="-1"/>
              </w:rPr>
              <w:t>tes</w:t>
            </w:r>
            <w:r w:rsidR="003A2369" w:rsidRPr="00054DBB">
              <w:rPr>
                <w:rFonts w:asciiTheme="minorHAnsi" w:hAnsiTheme="minorHAnsi" w:cstheme="minorHAnsi"/>
                <w:spacing w:val="2"/>
                <w:position w:val="-1"/>
              </w:rPr>
              <w:t>s</w:t>
            </w:r>
            <w:r w:rsidR="003A2369" w:rsidRPr="00054DBB">
              <w:rPr>
                <w:rFonts w:asciiTheme="minorHAnsi" w:hAnsiTheme="minorHAnsi" w:cstheme="minorHAnsi"/>
                <w:position w:val="-1"/>
              </w:rPr>
              <w:t>e</w:t>
            </w:r>
            <w:r w:rsidR="003A2369" w:rsidRPr="00054DBB">
              <w:rPr>
                <w:rFonts w:asciiTheme="minorHAnsi" w:hAnsiTheme="minorHAnsi" w:cstheme="minorHAnsi"/>
                <w:spacing w:val="-1"/>
                <w:position w:val="-1"/>
              </w:rPr>
              <w:t xml:space="preserve"> </w:t>
            </w:r>
            <w:r w:rsidR="003A2369" w:rsidRPr="00054DBB">
              <w:rPr>
                <w:rFonts w:asciiTheme="minorHAnsi" w:hAnsiTheme="minorHAnsi" w:cstheme="minorHAnsi"/>
                <w:position w:val="-1"/>
              </w:rPr>
              <w:t>ja t</w:t>
            </w:r>
            <w:r w:rsidR="003A2369" w:rsidRPr="00054DBB">
              <w:rPr>
                <w:rFonts w:asciiTheme="minorHAnsi" w:hAnsiTheme="minorHAnsi" w:cstheme="minorHAnsi"/>
                <w:spacing w:val="-1"/>
                <w:position w:val="-1"/>
              </w:rPr>
              <w:t>a</w:t>
            </w:r>
            <w:r w:rsidR="003A2369" w:rsidRPr="00054DBB">
              <w:rPr>
                <w:rFonts w:asciiTheme="minorHAnsi" w:hAnsiTheme="minorHAnsi" w:cstheme="minorHAnsi"/>
                <w:position w:val="-1"/>
              </w:rPr>
              <w:t>ristuss</w:t>
            </w:r>
            <w:r w:rsidR="003A2369" w:rsidRPr="00054DBB">
              <w:rPr>
                <w:rFonts w:asciiTheme="minorHAnsi" w:hAnsiTheme="minorHAnsi" w:cstheme="minorHAnsi"/>
                <w:spacing w:val="1"/>
                <w:position w:val="-1"/>
              </w:rPr>
              <w:t>e</w:t>
            </w:r>
            <w:r w:rsidR="006F4102" w:rsidRPr="00054DBB">
              <w:rPr>
                <w:rFonts w:asciiTheme="minorHAnsi" w:hAnsiTheme="minorHAnsi" w:cstheme="minorHAnsi"/>
                <w:spacing w:val="1"/>
                <w:position w:val="-1"/>
              </w:rPr>
              <w:t>.</w:t>
            </w:r>
          </w:p>
          <w:p w14:paraId="513812CB" w14:textId="294929F6" w:rsidR="003A2369" w:rsidRPr="00054DBB" w:rsidRDefault="00AB78F0" w:rsidP="00405378">
            <w:pPr>
              <w:pStyle w:val="NormalWeb"/>
              <w:numPr>
                <w:ilvl w:val="0"/>
                <w:numId w:val="22"/>
              </w:numPr>
              <w:shd w:val="clear" w:color="auto" w:fill="FFFFFF"/>
              <w:spacing w:before="0" w:beforeAutospacing="0" w:after="0" w:afterAutospacing="0"/>
              <w:ind w:left="518" w:hanging="284"/>
              <w:rPr>
                <w:rFonts w:asciiTheme="minorHAnsi" w:hAnsiTheme="minorHAnsi" w:cstheme="minorHAnsi"/>
                <w:lang w:val="et-EE"/>
              </w:rPr>
            </w:pPr>
            <w:r w:rsidRPr="00054DBB">
              <w:rPr>
                <w:rFonts w:asciiTheme="minorHAnsi" w:hAnsiTheme="minorHAnsi" w:cstheme="minorHAnsi"/>
              </w:rPr>
              <w:t>K</w:t>
            </w:r>
            <w:r w:rsidR="003A2369" w:rsidRPr="00054DBB">
              <w:rPr>
                <w:rFonts w:asciiTheme="minorHAnsi" w:hAnsiTheme="minorHAnsi" w:cstheme="minorHAnsi"/>
              </w:rPr>
              <w:t>õik muud</w:t>
            </w:r>
            <w:r w:rsidR="003A2369" w:rsidRPr="00054DBB">
              <w:rPr>
                <w:rFonts w:asciiTheme="minorHAnsi" w:hAnsiTheme="minorHAnsi" w:cstheme="minorHAnsi"/>
                <w:spacing w:val="1"/>
              </w:rPr>
              <w:t xml:space="preserve"> </w:t>
            </w:r>
            <w:r w:rsidR="00221348" w:rsidRPr="00054DBB">
              <w:rPr>
                <w:rFonts w:asciiTheme="minorHAnsi" w:hAnsiTheme="minorHAnsi" w:cstheme="minorHAnsi"/>
                <w:spacing w:val="1"/>
                <w:lang w:val="et-EE"/>
              </w:rPr>
              <w:t>LEADER</w:t>
            </w:r>
            <w:r w:rsidR="003A2369" w:rsidRPr="00054DBB">
              <w:rPr>
                <w:rFonts w:asciiTheme="minorHAnsi" w:hAnsiTheme="minorHAnsi" w:cstheme="minorHAnsi"/>
              </w:rPr>
              <w:t xml:space="preserve"> m</w:t>
            </w:r>
            <w:r w:rsidR="003A2369" w:rsidRPr="00054DBB">
              <w:rPr>
                <w:rFonts w:asciiTheme="minorHAnsi" w:hAnsiTheme="minorHAnsi" w:cstheme="minorHAnsi"/>
                <w:spacing w:val="-1"/>
              </w:rPr>
              <w:t>ää</w:t>
            </w:r>
            <w:r w:rsidR="003A2369" w:rsidRPr="00054DBB">
              <w:rPr>
                <w:rFonts w:asciiTheme="minorHAnsi" w:hAnsiTheme="minorHAnsi" w:cstheme="minorHAnsi"/>
              </w:rPr>
              <w:t>rus</w:t>
            </w:r>
            <w:r w:rsidR="003A2369" w:rsidRPr="00054DBB">
              <w:rPr>
                <w:rFonts w:asciiTheme="minorHAnsi" w:hAnsiTheme="minorHAnsi" w:cstheme="minorHAnsi"/>
                <w:spacing w:val="-1"/>
              </w:rPr>
              <w:t>e</w:t>
            </w:r>
            <w:r w:rsidR="003A2369" w:rsidRPr="00054DBB">
              <w:rPr>
                <w:rFonts w:asciiTheme="minorHAnsi" w:hAnsiTheme="minorHAnsi" w:cstheme="minorHAnsi"/>
              </w:rPr>
              <w:t xml:space="preserve">st </w:t>
            </w:r>
            <w:r w:rsidR="003A2369" w:rsidRPr="00054DBB">
              <w:rPr>
                <w:rFonts w:asciiTheme="minorHAnsi" w:hAnsiTheme="minorHAnsi" w:cstheme="minorHAnsi"/>
                <w:spacing w:val="1"/>
              </w:rPr>
              <w:t>t</w:t>
            </w:r>
            <w:r w:rsidR="003A2369" w:rsidRPr="00054DBB">
              <w:rPr>
                <w:rFonts w:asciiTheme="minorHAnsi" w:hAnsiTheme="minorHAnsi" w:cstheme="minorHAnsi"/>
              </w:rPr>
              <w:t>ule</w:t>
            </w:r>
            <w:r w:rsidR="003A2369" w:rsidRPr="00054DBB">
              <w:rPr>
                <w:rFonts w:asciiTheme="minorHAnsi" w:hAnsiTheme="minorHAnsi" w:cstheme="minorHAnsi"/>
                <w:spacing w:val="2"/>
              </w:rPr>
              <w:t>n</w:t>
            </w:r>
            <w:r w:rsidR="003A2369" w:rsidRPr="00054DBB">
              <w:rPr>
                <w:rFonts w:asciiTheme="minorHAnsi" w:hAnsiTheme="minorHAnsi" w:cstheme="minorHAnsi"/>
                <w:spacing w:val="-1"/>
              </w:rPr>
              <w:t>e</w:t>
            </w:r>
            <w:r w:rsidR="003A2369" w:rsidRPr="00054DBB">
              <w:rPr>
                <w:rFonts w:asciiTheme="minorHAnsi" w:hAnsiTheme="minorHAnsi" w:cstheme="minorHAnsi"/>
              </w:rPr>
              <w:t>v</w:t>
            </w:r>
            <w:r w:rsidR="003A2369" w:rsidRPr="00054DBB">
              <w:rPr>
                <w:rFonts w:asciiTheme="minorHAnsi" w:hAnsiTheme="minorHAnsi" w:cstheme="minorHAnsi"/>
                <w:spacing w:val="-1"/>
              </w:rPr>
              <w:t>a</w:t>
            </w:r>
            <w:r w:rsidR="003A2369" w:rsidRPr="00054DBB">
              <w:rPr>
                <w:rFonts w:asciiTheme="minorHAnsi" w:hAnsiTheme="minorHAnsi" w:cstheme="minorHAnsi"/>
              </w:rPr>
              <w:t>d</w:t>
            </w:r>
            <w:r w:rsidR="003A2369" w:rsidRPr="00054DBB">
              <w:rPr>
                <w:rFonts w:asciiTheme="minorHAnsi" w:hAnsiTheme="minorHAnsi" w:cstheme="minorHAnsi"/>
                <w:spacing w:val="2"/>
              </w:rPr>
              <w:t xml:space="preserve"> </w:t>
            </w:r>
            <w:r w:rsidR="009E5896" w:rsidRPr="00054DBB">
              <w:rPr>
                <w:rFonts w:asciiTheme="minorHAnsi" w:hAnsiTheme="minorHAnsi" w:cstheme="minorHAnsi"/>
                <w:spacing w:val="2"/>
              </w:rPr>
              <w:t>mitte</w:t>
            </w:r>
            <w:r w:rsidR="003A2369" w:rsidRPr="00054DBB">
              <w:rPr>
                <w:rFonts w:asciiTheme="minorHAnsi" w:hAnsiTheme="minorHAnsi" w:cstheme="minorHAnsi"/>
                <w:spacing w:val="-1"/>
              </w:rPr>
              <w:t>a</w:t>
            </w:r>
            <w:r w:rsidR="003A2369" w:rsidRPr="00054DBB">
              <w:rPr>
                <w:rFonts w:asciiTheme="minorHAnsi" w:hAnsiTheme="minorHAnsi" w:cstheme="minorHAnsi"/>
              </w:rPr>
              <w:t>b</w:t>
            </w:r>
            <w:r w:rsidR="003A2369" w:rsidRPr="00054DBB">
              <w:rPr>
                <w:rFonts w:asciiTheme="minorHAnsi" w:hAnsiTheme="minorHAnsi" w:cstheme="minorHAnsi"/>
                <w:spacing w:val="3"/>
              </w:rPr>
              <w:t>i</w:t>
            </w:r>
            <w:r w:rsidR="003A2369" w:rsidRPr="00054DBB">
              <w:rPr>
                <w:rFonts w:asciiTheme="minorHAnsi" w:hAnsiTheme="minorHAnsi" w:cstheme="minorHAnsi"/>
              </w:rPr>
              <w:t>kõlb</w:t>
            </w:r>
            <w:r w:rsidR="009E5896" w:rsidRPr="00054DBB">
              <w:rPr>
                <w:rFonts w:asciiTheme="minorHAnsi" w:hAnsiTheme="minorHAnsi" w:cstheme="minorHAnsi"/>
              </w:rPr>
              <w:t>likud</w:t>
            </w:r>
            <w:r w:rsidR="003A2369" w:rsidRPr="00054DBB">
              <w:rPr>
                <w:rFonts w:asciiTheme="minorHAnsi" w:hAnsiTheme="minorHAnsi" w:cstheme="minorHAnsi"/>
                <w:lang w:val="sv-FI"/>
              </w:rPr>
              <w:t xml:space="preserve"> </w:t>
            </w:r>
            <w:r w:rsidR="009E5896" w:rsidRPr="00054DBB">
              <w:rPr>
                <w:rFonts w:asciiTheme="minorHAnsi" w:hAnsiTheme="minorHAnsi" w:cstheme="minorHAnsi"/>
              </w:rPr>
              <w:t>kulud</w:t>
            </w:r>
            <w:r w:rsidR="006F4102" w:rsidRPr="00054DBB">
              <w:rPr>
                <w:rFonts w:asciiTheme="minorHAnsi" w:hAnsiTheme="minorHAnsi" w:cstheme="minorHAnsi"/>
              </w:rPr>
              <w:t>.</w:t>
            </w:r>
          </w:p>
        </w:tc>
      </w:tr>
      <w:tr w:rsidR="003A2369" w:rsidRPr="00054DBB" w14:paraId="2EED0133" w14:textId="77777777" w:rsidTr="00892671">
        <w:tc>
          <w:tcPr>
            <w:tcW w:w="2067" w:type="dxa"/>
          </w:tcPr>
          <w:p w14:paraId="7FB9D008" w14:textId="77777777" w:rsidR="003A2369" w:rsidRPr="00054DBB" w:rsidRDefault="003A2369" w:rsidP="00892671">
            <w:pPr>
              <w:rPr>
                <w:rFonts w:asciiTheme="minorHAnsi" w:hAnsiTheme="minorHAnsi" w:cstheme="minorHAnsi"/>
                <w:lang w:val="et-EE"/>
              </w:rPr>
            </w:pPr>
            <w:r w:rsidRPr="00054DBB">
              <w:rPr>
                <w:rFonts w:asciiTheme="minorHAnsi" w:hAnsiTheme="minorHAnsi" w:cstheme="minorHAnsi"/>
              </w:rPr>
              <w:t>To</w:t>
            </w:r>
            <w:r w:rsidRPr="00054DBB">
              <w:rPr>
                <w:rFonts w:asciiTheme="minorHAnsi" w:hAnsiTheme="minorHAnsi" w:cstheme="minorHAnsi"/>
                <w:spacing w:val="-1"/>
              </w:rPr>
              <w:t>e</w:t>
            </w:r>
            <w:r w:rsidRPr="00054DBB">
              <w:rPr>
                <w:rFonts w:asciiTheme="minorHAnsi" w:hAnsiTheme="minorHAnsi" w:cstheme="minorHAnsi"/>
              </w:rPr>
              <w:t>tuse s</w:t>
            </w:r>
            <w:r w:rsidRPr="00054DBB">
              <w:rPr>
                <w:rFonts w:asciiTheme="minorHAnsi" w:hAnsiTheme="minorHAnsi" w:cstheme="minorHAnsi"/>
                <w:spacing w:val="-1"/>
              </w:rPr>
              <w:t>aa</w:t>
            </w:r>
            <w:r w:rsidRPr="00054DBB">
              <w:rPr>
                <w:rFonts w:asciiTheme="minorHAnsi" w:hAnsiTheme="minorHAnsi" w:cstheme="minorHAnsi"/>
              </w:rPr>
              <w:t>jad</w:t>
            </w:r>
          </w:p>
        </w:tc>
        <w:tc>
          <w:tcPr>
            <w:tcW w:w="6463" w:type="dxa"/>
          </w:tcPr>
          <w:p w14:paraId="166EACEF" w14:textId="77777777" w:rsidR="003A2369" w:rsidRPr="00054DBB" w:rsidRDefault="003A2369" w:rsidP="00892671">
            <w:pPr>
              <w:rPr>
                <w:rFonts w:asciiTheme="minorHAnsi" w:hAnsiTheme="minorHAnsi" w:cstheme="minorHAnsi"/>
                <w:lang w:val="et-EE"/>
              </w:rPr>
            </w:pPr>
            <w:r w:rsidRPr="00054DBB">
              <w:rPr>
                <w:rFonts w:asciiTheme="minorHAnsi" w:hAnsiTheme="minorHAnsi" w:cstheme="minorHAnsi"/>
                <w:lang w:val="et-EE"/>
              </w:rPr>
              <w:t>Kohalik tegevurühm MTÜ Kodukant Läänemaa</w:t>
            </w:r>
          </w:p>
        </w:tc>
      </w:tr>
      <w:tr w:rsidR="003A2369" w:rsidRPr="00054DBB" w14:paraId="029AA0FE" w14:textId="77777777" w:rsidTr="00892671">
        <w:tc>
          <w:tcPr>
            <w:tcW w:w="2067" w:type="dxa"/>
          </w:tcPr>
          <w:p w14:paraId="5553DA17" w14:textId="77777777" w:rsidR="003A2369" w:rsidRPr="00054DBB" w:rsidRDefault="003A2369" w:rsidP="00892671">
            <w:pPr>
              <w:rPr>
                <w:rFonts w:asciiTheme="minorHAnsi" w:hAnsiTheme="minorHAnsi" w:cstheme="minorHAnsi"/>
              </w:rPr>
            </w:pPr>
            <w:r w:rsidRPr="00054DBB">
              <w:rPr>
                <w:rFonts w:asciiTheme="minorHAnsi" w:hAnsiTheme="minorHAnsi" w:cstheme="minorHAnsi"/>
              </w:rPr>
              <w:t>Nõud</w:t>
            </w:r>
            <w:r w:rsidRPr="00054DBB">
              <w:rPr>
                <w:rFonts w:asciiTheme="minorHAnsi" w:hAnsiTheme="minorHAnsi" w:cstheme="minorHAnsi"/>
                <w:spacing w:val="-1"/>
              </w:rPr>
              <w:t>e</w:t>
            </w:r>
            <w:r w:rsidRPr="00054DBB">
              <w:rPr>
                <w:rFonts w:asciiTheme="minorHAnsi" w:hAnsiTheme="minorHAnsi" w:cstheme="minorHAnsi"/>
              </w:rPr>
              <w:t xml:space="preserve">d </w:t>
            </w:r>
          </w:p>
          <w:p w14:paraId="0CE29906" w14:textId="53674306" w:rsidR="003A2369" w:rsidRPr="00054DBB" w:rsidRDefault="00A67E6F" w:rsidP="00892671">
            <w:pPr>
              <w:rPr>
                <w:rFonts w:asciiTheme="minorHAnsi" w:hAnsiTheme="minorHAnsi" w:cstheme="minorHAnsi"/>
                <w:lang w:val="et-EE"/>
              </w:rPr>
            </w:pPr>
            <w:r w:rsidRPr="00054DBB">
              <w:rPr>
                <w:rFonts w:asciiTheme="minorHAnsi" w:hAnsiTheme="minorHAnsi" w:cstheme="minorHAnsi"/>
                <w:lang w:val="et-EE"/>
              </w:rPr>
              <w:t>taotlejale</w:t>
            </w:r>
          </w:p>
        </w:tc>
        <w:tc>
          <w:tcPr>
            <w:tcW w:w="6463" w:type="dxa"/>
          </w:tcPr>
          <w:p w14:paraId="6C152789" w14:textId="25C45337" w:rsidR="003A2369" w:rsidRPr="00054DBB" w:rsidRDefault="003A2369" w:rsidP="00892671">
            <w:pPr>
              <w:rPr>
                <w:rFonts w:asciiTheme="minorHAnsi" w:hAnsiTheme="minorHAnsi" w:cstheme="minorHAnsi"/>
                <w:color w:val="000000" w:themeColor="text1"/>
              </w:rPr>
            </w:pPr>
            <w:r w:rsidRPr="00054DBB">
              <w:rPr>
                <w:rFonts w:asciiTheme="minorHAnsi" w:hAnsiTheme="minorHAnsi" w:cstheme="minorHAnsi"/>
              </w:rPr>
              <w:t>Nõud</w:t>
            </w:r>
            <w:r w:rsidRPr="00054DBB">
              <w:rPr>
                <w:rFonts w:asciiTheme="minorHAnsi" w:hAnsiTheme="minorHAnsi" w:cstheme="minorHAnsi"/>
                <w:spacing w:val="-1"/>
              </w:rPr>
              <w:t>e</w:t>
            </w:r>
            <w:r w:rsidRPr="00054DBB">
              <w:rPr>
                <w:rFonts w:asciiTheme="minorHAnsi" w:hAnsiTheme="minorHAnsi" w:cstheme="minorHAnsi"/>
              </w:rPr>
              <w:t>d taotlej</w:t>
            </w:r>
            <w:r w:rsidRPr="00054DBB">
              <w:rPr>
                <w:rFonts w:asciiTheme="minorHAnsi" w:hAnsiTheme="minorHAnsi" w:cstheme="minorHAnsi"/>
                <w:spacing w:val="-1"/>
              </w:rPr>
              <w:t>a</w:t>
            </w:r>
            <w:r w:rsidRPr="00054DBB">
              <w:rPr>
                <w:rFonts w:asciiTheme="minorHAnsi" w:hAnsiTheme="minorHAnsi" w:cstheme="minorHAnsi"/>
              </w:rPr>
              <w:t>le tu</w:t>
            </w:r>
            <w:r w:rsidRPr="00054DBB">
              <w:rPr>
                <w:rFonts w:asciiTheme="minorHAnsi" w:hAnsiTheme="minorHAnsi" w:cstheme="minorHAnsi"/>
                <w:spacing w:val="1"/>
              </w:rPr>
              <w:t>l</w:t>
            </w:r>
            <w:r w:rsidRPr="00054DBB">
              <w:rPr>
                <w:rFonts w:asciiTheme="minorHAnsi" w:hAnsiTheme="minorHAnsi" w:cstheme="minorHAnsi"/>
                <w:spacing w:val="-1"/>
              </w:rPr>
              <w:t>e</w:t>
            </w:r>
            <w:r w:rsidRPr="00054DBB">
              <w:rPr>
                <w:rFonts w:asciiTheme="minorHAnsi" w:hAnsiTheme="minorHAnsi" w:cstheme="minorHAnsi"/>
              </w:rPr>
              <w:t>n</w:t>
            </w:r>
            <w:r w:rsidRPr="00054DBB">
              <w:rPr>
                <w:rFonts w:asciiTheme="minorHAnsi" w:hAnsiTheme="minorHAnsi" w:cstheme="minorHAnsi"/>
                <w:spacing w:val="1"/>
              </w:rPr>
              <w:t>e</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2"/>
              </w:rPr>
              <w:t xml:space="preserve"> </w:t>
            </w:r>
            <w:r w:rsidRPr="00054DBB">
              <w:rPr>
                <w:rFonts w:asciiTheme="minorHAnsi" w:hAnsiTheme="minorHAnsi" w:cstheme="minorHAnsi"/>
                <w:spacing w:val="2"/>
                <w:lang w:val="et-EE"/>
              </w:rPr>
              <w:t>LEADER</w:t>
            </w:r>
            <w:r w:rsidRPr="00054DBB">
              <w:rPr>
                <w:rFonts w:asciiTheme="minorHAnsi" w:hAnsiTheme="minorHAnsi" w:cstheme="minorHAnsi"/>
              </w:rPr>
              <w:t xml:space="preserve"> m</w:t>
            </w:r>
            <w:r w:rsidRPr="00054DBB">
              <w:rPr>
                <w:rFonts w:asciiTheme="minorHAnsi" w:hAnsiTheme="minorHAnsi" w:cstheme="minorHAnsi"/>
                <w:spacing w:val="1"/>
              </w:rPr>
              <w:t>ä</w:t>
            </w:r>
            <w:r w:rsidRPr="00054DBB">
              <w:rPr>
                <w:rFonts w:asciiTheme="minorHAnsi" w:hAnsiTheme="minorHAnsi" w:cstheme="minorHAnsi"/>
                <w:spacing w:val="-1"/>
              </w:rPr>
              <w:t>ä</w:t>
            </w:r>
            <w:r w:rsidRPr="00054DBB">
              <w:rPr>
                <w:rFonts w:asciiTheme="minorHAnsi" w:hAnsiTheme="minorHAnsi" w:cstheme="minorHAnsi"/>
              </w:rPr>
              <w:t>rus</w:t>
            </w:r>
            <w:r w:rsidRPr="00054DBB">
              <w:rPr>
                <w:rFonts w:asciiTheme="minorHAnsi" w:hAnsiTheme="minorHAnsi" w:cstheme="minorHAnsi"/>
                <w:spacing w:val="-1"/>
              </w:rPr>
              <w:t>e</w:t>
            </w:r>
            <w:r w:rsidRPr="00054DBB">
              <w:rPr>
                <w:rFonts w:asciiTheme="minorHAnsi" w:hAnsiTheme="minorHAnsi" w:cstheme="minorHAnsi"/>
              </w:rPr>
              <w:t>st</w:t>
            </w:r>
            <w:r w:rsidR="006F4102" w:rsidRPr="00054DBB">
              <w:rPr>
                <w:rFonts w:asciiTheme="minorHAnsi" w:hAnsiTheme="minorHAnsi" w:cstheme="minorHAnsi"/>
              </w:rPr>
              <w:t>.</w:t>
            </w:r>
          </w:p>
        </w:tc>
      </w:tr>
      <w:tr w:rsidR="003A2369" w:rsidRPr="00054DBB" w14:paraId="1CD62707" w14:textId="77777777" w:rsidTr="00892671">
        <w:tc>
          <w:tcPr>
            <w:tcW w:w="2067" w:type="dxa"/>
          </w:tcPr>
          <w:p w14:paraId="011EEB3F" w14:textId="77777777" w:rsidR="003A2369" w:rsidRPr="00054DBB" w:rsidRDefault="003A2369" w:rsidP="00892671">
            <w:pPr>
              <w:rPr>
                <w:rFonts w:asciiTheme="minorHAnsi" w:hAnsiTheme="minorHAnsi" w:cstheme="minorHAnsi"/>
                <w:lang w:val="et-EE"/>
              </w:rPr>
            </w:pPr>
            <w:r w:rsidRPr="00054DBB">
              <w:rPr>
                <w:rFonts w:asciiTheme="minorHAnsi" w:hAnsiTheme="minorHAnsi" w:cstheme="minorHAnsi"/>
                <w:lang w:val="sv-FI"/>
              </w:rPr>
              <w:t>To</w:t>
            </w:r>
            <w:r w:rsidRPr="00054DBB">
              <w:rPr>
                <w:rFonts w:asciiTheme="minorHAnsi" w:hAnsiTheme="minorHAnsi" w:cstheme="minorHAnsi"/>
                <w:spacing w:val="-1"/>
                <w:lang w:val="sv-FI"/>
              </w:rPr>
              <w:t>e</w:t>
            </w:r>
            <w:r w:rsidRPr="00054DBB">
              <w:rPr>
                <w:rFonts w:asciiTheme="minorHAnsi" w:hAnsiTheme="minorHAnsi" w:cstheme="minorHAnsi"/>
                <w:lang w:val="sv-FI"/>
              </w:rPr>
              <w:t>tuse suurus</w:t>
            </w:r>
          </w:p>
        </w:tc>
        <w:tc>
          <w:tcPr>
            <w:tcW w:w="6463" w:type="dxa"/>
          </w:tcPr>
          <w:p w14:paraId="0F4F1518" w14:textId="484B52B4" w:rsidR="00F94683" w:rsidRPr="00054DBB" w:rsidRDefault="00AB78F0" w:rsidP="00405378">
            <w:pPr>
              <w:pStyle w:val="ListParagraph"/>
              <w:numPr>
                <w:ilvl w:val="0"/>
                <w:numId w:val="25"/>
              </w:numPr>
              <w:ind w:left="513" w:hanging="284"/>
              <w:rPr>
                <w:rFonts w:asciiTheme="minorHAnsi" w:hAnsiTheme="minorHAnsi" w:cstheme="minorHAnsi"/>
              </w:rPr>
            </w:pPr>
            <w:r w:rsidRPr="00054DBB">
              <w:rPr>
                <w:rFonts w:asciiTheme="minorHAnsi" w:hAnsiTheme="minorHAnsi" w:cstheme="minorHAnsi"/>
              </w:rPr>
              <w:t>M</w:t>
            </w:r>
            <w:r w:rsidR="00F94683" w:rsidRPr="00054DBB">
              <w:rPr>
                <w:rFonts w:asciiTheme="minorHAnsi" w:hAnsiTheme="minorHAnsi" w:cstheme="minorHAnsi"/>
              </w:rPr>
              <w:t>inimaalne 5</w:t>
            </w:r>
            <w:r w:rsidR="00A67E6F" w:rsidRPr="00054DBB">
              <w:rPr>
                <w:rFonts w:asciiTheme="minorHAnsi" w:hAnsiTheme="minorHAnsi" w:cstheme="minorHAnsi"/>
              </w:rPr>
              <w:t xml:space="preserve"> </w:t>
            </w:r>
            <w:r w:rsidR="00F94683" w:rsidRPr="00054DBB">
              <w:rPr>
                <w:rFonts w:asciiTheme="minorHAnsi" w:hAnsiTheme="minorHAnsi" w:cstheme="minorHAnsi"/>
              </w:rPr>
              <w:t>000€</w:t>
            </w:r>
          </w:p>
          <w:p w14:paraId="02374170" w14:textId="0C3903E1" w:rsidR="003A2369" w:rsidRPr="00054DBB" w:rsidRDefault="00AB78F0" w:rsidP="00405378">
            <w:pPr>
              <w:pStyle w:val="ListParagraph"/>
              <w:numPr>
                <w:ilvl w:val="0"/>
                <w:numId w:val="25"/>
              </w:numPr>
              <w:ind w:left="513" w:hanging="284"/>
              <w:rPr>
                <w:rFonts w:asciiTheme="minorHAnsi" w:hAnsiTheme="minorHAnsi" w:cstheme="minorHAnsi"/>
              </w:rPr>
            </w:pPr>
            <w:r w:rsidRPr="00054DBB">
              <w:rPr>
                <w:rFonts w:asciiTheme="minorHAnsi" w:hAnsiTheme="minorHAnsi" w:cstheme="minorHAnsi"/>
                <w:spacing w:val="-1"/>
              </w:rPr>
              <w:t>M</w:t>
            </w:r>
            <w:r w:rsidR="003A2369" w:rsidRPr="00054DBB">
              <w:rPr>
                <w:rFonts w:asciiTheme="minorHAnsi" w:hAnsiTheme="minorHAnsi" w:cstheme="minorHAnsi"/>
                <w:spacing w:val="-1"/>
              </w:rPr>
              <w:t>a</w:t>
            </w:r>
            <w:r w:rsidR="003A2369" w:rsidRPr="00054DBB">
              <w:rPr>
                <w:rFonts w:asciiTheme="minorHAnsi" w:hAnsiTheme="minorHAnsi" w:cstheme="minorHAnsi"/>
              </w:rPr>
              <w:t>ksi</w:t>
            </w:r>
            <w:r w:rsidR="003A2369" w:rsidRPr="00054DBB">
              <w:rPr>
                <w:rFonts w:asciiTheme="minorHAnsi" w:hAnsiTheme="minorHAnsi" w:cstheme="minorHAnsi"/>
                <w:spacing w:val="1"/>
              </w:rPr>
              <w:t>m</w:t>
            </w:r>
            <w:r w:rsidR="003A2369" w:rsidRPr="00054DBB">
              <w:rPr>
                <w:rFonts w:asciiTheme="minorHAnsi" w:hAnsiTheme="minorHAnsi" w:cstheme="minorHAnsi"/>
                <w:spacing w:val="-1"/>
              </w:rPr>
              <w:t>aa</w:t>
            </w:r>
            <w:r w:rsidR="003A2369" w:rsidRPr="00054DBB">
              <w:rPr>
                <w:rFonts w:asciiTheme="minorHAnsi" w:hAnsiTheme="minorHAnsi" w:cstheme="minorHAnsi"/>
              </w:rPr>
              <w:t xml:space="preserve">lne </w:t>
            </w:r>
            <w:r w:rsidR="00D11505" w:rsidRPr="00054DBB">
              <w:rPr>
                <w:rFonts w:asciiTheme="minorHAnsi" w:hAnsiTheme="minorHAnsi" w:cstheme="minorHAnsi"/>
              </w:rPr>
              <w:t>80 000€</w:t>
            </w:r>
          </w:p>
        </w:tc>
      </w:tr>
      <w:tr w:rsidR="003A2369" w:rsidRPr="00054DBB" w14:paraId="022B5FB0" w14:textId="77777777" w:rsidTr="00892671">
        <w:tc>
          <w:tcPr>
            <w:tcW w:w="2067" w:type="dxa"/>
          </w:tcPr>
          <w:p w14:paraId="5EA3FA01" w14:textId="77777777" w:rsidR="003A2369" w:rsidRPr="00054DBB" w:rsidRDefault="003A2369" w:rsidP="00892671">
            <w:pPr>
              <w:rPr>
                <w:rFonts w:asciiTheme="minorHAnsi" w:hAnsiTheme="minorHAnsi" w:cstheme="minorHAnsi"/>
                <w:lang w:val="et-EE"/>
              </w:rPr>
            </w:pPr>
            <w:r w:rsidRPr="00054DBB">
              <w:rPr>
                <w:rFonts w:asciiTheme="minorHAnsi" w:hAnsiTheme="minorHAnsi" w:cstheme="minorHAnsi"/>
                <w:lang w:val="sv-FI"/>
              </w:rPr>
              <w:t>Toetuse määr</w:t>
            </w:r>
          </w:p>
        </w:tc>
        <w:tc>
          <w:tcPr>
            <w:tcW w:w="6463" w:type="dxa"/>
          </w:tcPr>
          <w:p w14:paraId="53BAEDA0" w14:textId="4EC52782" w:rsidR="003A2369" w:rsidRPr="00054DBB" w:rsidRDefault="00AB78F0" w:rsidP="00405378">
            <w:pPr>
              <w:pStyle w:val="ListParagraph"/>
              <w:numPr>
                <w:ilvl w:val="0"/>
                <w:numId w:val="45"/>
              </w:numPr>
              <w:ind w:left="520" w:hanging="284"/>
              <w:rPr>
                <w:rFonts w:asciiTheme="minorHAnsi" w:hAnsiTheme="minorHAnsi" w:cstheme="minorHAnsi"/>
              </w:rPr>
            </w:pPr>
            <w:r w:rsidRPr="00054DBB">
              <w:rPr>
                <w:rFonts w:asciiTheme="minorHAnsi" w:hAnsiTheme="minorHAnsi" w:cstheme="minorHAnsi"/>
                <w:position w:val="-1"/>
              </w:rPr>
              <w:t>T</w:t>
            </w:r>
            <w:r w:rsidR="003A2369" w:rsidRPr="00054DBB">
              <w:rPr>
                <w:rFonts w:asciiTheme="minorHAnsi" w:hAnsiTheme="minorHAnsi" w:cstheme="minorHAnsi"/>
                <w:position w:val="-1"/>
              </w:rPr>
              <w:t>o</w:t>
            </w:r>
            <w:r w:rsidR="003A2369" w:rsidRPr="00054DBB">
              <w:rPr>
                <w:rFonts w:asciiTheme="minorHAnsi" w:hAnsiTheme="minorHAnsi" w:cstheme="minorHAnsi"/>
                <w:spacing w:val="-1"/>
                <w:position w:val="-1"/>
              </w:rPr>
              <w:t>e</w:t>
            </w:r>
            <w:r w:rsidR="003A2369" w:rsidRPr="00054DBB">
              <w:rPr>
                <w:rFonts w:asciiTheme="minorHAnsi" w:hAnsiTheme="minorHAnsi" w:cstheme="minorHAnsi"/>
                <w:position w:val="-1"/>
              </w:rPr>
              <w:t>tuse m</w:t>
            </w:r>
            <w:r w:rsidR="003A2369" w:rsidRPr="00054DBB">
              <w:rPr>
                <w:rFonts w:asciiTheme="minorHAnsi" w:hAnsiTheme="minorHAnsi" w:cstheme="minorHAnsi"/>
                <w:spacing w:val="-1"/>
                <w:position w:val="-1"/>
              </w:rPr>
              <w:t>ää</w:t>
            </w:r>
            <w:r w:rsidR="003A2369" w:rsidRPr="00054DBB">
              <w:rPr>
                <w:rFonts w:asciiTheme="minorHAnsi" w:hAnsiTheme="minorHAnsi" w:cstheme="minorHAnsi"/>
                <w:position w:val="-1"/>
              </w:rPr>
              <w:t>r ku</w:t>
            </w:r>
            <w:r w:rsidR="003A2369" w:rsidRPr="00054DBB">
              <w:rPr>
                <w:rFonts w:asciiTheme="minorHAnsi" w:hAnsiTheme="minorHAnsi" w:cstheme="minorHAnsi"/>
                <w:spacing w:val="-1"/>
                <w:position w:val="-1"/>
              </w:rPr>
              <w:t>n</w:t>
            </w:r>
            <w:r w:rsidR="003A2369" w:rsidRPr="00054DBB">
              <w:rPr>
                <w:rFonts w:asciiTheme="minorHAnsi" w:hAnsiTheme="minorHAnsi" w:cstheme="minorHAnsi"/>
                <w:position w:val="-1"/>
              </w:rPr>
              <w:t>i 9</w:t>
            </w:r>
            <w:r w:rsidR="003A2369" w:rsidRPr="00054DBB">
              <w:rPr>
                <w:rFonts w:asciiTheme="minorHAnsi" w:hAnsiTheme="minorHAnsi" w:cstheme="minorHAnsi"/>
                <w:spacing w:val="3"/>
                <w:position w:val="-1"/>
              </w:rPr>
              <w:t>0</w:t>
            </w:r>
            <w:r w:rsidR="003A2369" w:rsidRPr="00054DBB">
              <w:rPr>
                <w:rFonts w:asciiTheme="minorHAnsi" w:hAnsiTheme="minorHAnsi" w:cstheme="minorHAnsi"/>
                <w:spacing w:val="-1"/>
                <w:position w:val="-1"/>
              </w:rPr>
              <w:t>%</w:t>
            </w:r>
            <w:r w:rsidR="003A2369" w:rsidRPr="00054DBB">
              <w:rPr>
                <w:rFonts w:asciiTheme="minorHAnsi" w:hAnsiTheme="minorHAnsi" w:cstheme="minorHAnsi"/>
                <w:position w:val="-1"/>
              </w:rPr>
              <w:t>,</w:t>
            </w:r>
            <w:r w:rsidR="003A2369" w:rsidRPr="00054DBB">
              <w:rPr>
                <w:rFonts w:asciiTheme="minorHAnsi" w:hAnsiTheme="minorHAnsi" w:cstheme="minorHAnsi"/>
                <w:spacing w:val="3"/>
                <w:position w:val="-1"/>
              </w:rPr>
              <w:t xml:space="preserve"> </w:t>
            </w:r>
          </w:p>
          <w:p w14:paraId="453AF73B" w14:textId="1E045351" w:rsidR="003A2369" w:rsidRPr="00054DBB" w:rsidRDefault="00AB78F0" w:rsidP="00405378">
            <w:pPr>
              <w:pStyle w:val="ListParagraph"/>
              <w:numPr>
                <w:ilvl w:val="0"/>
                <w:numId w:val="45"/>
              </w:numPr>
              <w:ind w:left="520" w:hanging="284"/>
              <w:rPr>
                <w:rFonts w:asciiTheme="minorHAnsi" w:hAnsiTheme="minorHAnsi" w:cstheme="minorHAnsi"/>
              </w:rPr>
            </w:pPr>
            <w:r w:rsidRPr="00054DBB">
              <w:rPr>
                <w:rFonts w:asciiTheme="minorHAnsi" w:hAnsiTheme="minorHAnsi" w:cstheme="minorHAnsi"/>
                <w:color w:val="000000" w:themeColor="text1"/>
                <w:spacing w:val="-2"/>
                <w:position w:val="-1"/>
                <w:lang w:val="et-EE"/>
              </w:rPr>
              <w:t>Piiriülese koostöö</w:t>
            </w:r>
            <w:r w:rsidR="003A2369" w:rsidRPr="00054DBB">
              <w:rPr>
                <w:rFonts w:asciiTheme="minorHAnsi" w:hAnsiTheme="minorHAnsi" w:cstheme="minorHAnsi"/>
                <w:color w:val="000000" w:themeColor="text1"/>
              </w:rPr>
              <w:t xml:space="preserve"> </w:t>
            </w:r>
            <w:r w:rsidR="003A2369" w:rsidRPr="00054DBB">
              <w:rPr>
                <w:rFonts w:asciiTheme="minorHAnsi" w:hAnsiTheme="minorHAnsi" w:cstheme="minorHAnsi"/>
                <w:color w:val="000000" w:themeColor="text1"/>
                <w:spacing w:val="-1"/>
              </w:rPr>
              <w:t>e</w:t>
            </w:r>
            <w:r w:rsidR="003A2369" w:rsidRPr="00054DBB">
              <w:rPr>
                <w:rFonts w:asciiTheme="minorHAnsi" w:hAnsiTheme="minorHAnsi" w:cstheme="minorHAnsi"/>
                <w:color w:val="000000" w:themeColor="text1"/>
              </w:rPr>
              <w:t>t</w:t>
            </w:r>
            <w:r w:rsidR="003A2369" w:rsidRPr="00054DBB">
              <w:rPr>
                <w:rFonts w:asciiTheme="minorHAnsi" w:hAnsiTheme="minorHAnsi" w:cstheme="minorHAnsi"/>
                <w:color w:val="000000" w:themeColor="text1"/>
                <w:spacing w:val="1"/>
              </w:rPr>
              <w:t>t</w:t>
            </w:r>
            <w:r w:rsidR="003A2369" w:rsidRPr="00054DBB">
              <w:rPr>
                <w:rFonts w:asciiTheme="minorHAnsi" w:hAnsiTheme="minorHAnsi" w:cstheme="minorHAnsi"/>
                <w:color w:val="000000" w:themeColor="text1"/>
                <w:spacing w:val="-1"/>
              </w:rPr>
              <w:t>e</w:t>
            </w:r>
            <w:r w:rsidR="003A2369" w:rsidRPr="00054DBB">
              <w:rPr>
                <w:rFonts w:asciiTheme="minorHAnsi" w:hAnsiTheme="minorHAnsi" w:cstheme="minorHAnsi"/>
                <w:color w:val="000000" w:themeColor="text1"/>
              </w:rPr>
              <w:t>v</w:t>
            </w:r>
            <w:r w:rsidR="003A2369" w:rsidRPr="00054DBB">
              <w:rPr>
                <w:rFonts w:asciiTheme="minorHAnsi" w:hAnsiTheme="minorHAnsi" w:cstheme="minorHAnsi"/>
                <w:color w:val="000000" w:themeColor="text1"/>
                <w:spacing w:val="-1"/>
              </w:rPr>
              <w:t>a</w:t>
            </w:r>
            <w:r w:rsidR="003A2369" w:rsidRPr="00054DBB">
              <w:rPr>
                <w:rFonts w:asciiTheme="minorHAnsi" w:hAnsiTheme="minorHAnsi" w:cstheme="minorHAnsi"/>
                <w:color w:val="000000" w:themeColor="text1"/>
                <w:spacing w:val="3"/>
              </w:rPr>
              <w:t>l</w:t>
            </w:r>
            <w:r w:rsidR="003A2369" w:rsidRPr="00054DBB">
              <w:rPr>
                <w:rFonts w:asciiTheme="minorHAnsi" w:hAnsiTheme="minorHAnsi" w:cstheme="minorHAnsi"/>
                <w:color w:val="000000" w:themeColor="text1"/>
              </w:rPr>
              <w:t>m</w:t>
            </w:r>
            <w:r w:rsidR="003A2369" w:rsidRPr="00054DBB">
              <w:rPr>
                <w:rFonts w:asciiTheme="minorHAnsi" w:hAnsiTheme="minorHAnsi" w:cstheme="minorHAnsi"/>
                <w:color w:val="000000" w:themeColor="text1"/>
                <w:spacing w:val="1"/>
              </w:rPr>
              <w:t>i</w:t>
            </w:r>
            <w:r w:rsidR="003A2369" w:rsidRPr="00054DBB">
              <w:rPr>
                <w:rFonts w:asciiTheme="minorHAnsi" w:hAnsiTheme="minorHAnsi" w:cstheme="minorHAnsi"/>
                <w:color w:val="000000" w:themeColor="text1"/>
              </w:rPr>
              <w:t>stamine</w:t>
            </w:r>
            <w:r w:rsidR="003A2369" w:rsidRPr="00054DBB">
              <w:rPr>
                <w:rFonts w:asciiTheme="minorHAnsi" w:hAnsiTheme="minorHAnsi" w:cstheme="minorHAnsi"/>
                <w:color w:val="000000" w:themeColor="text1"/>
                <w:spacing w:val="1"/>
              </w:rPr>
              <w:t xml:space="preserve"> </w:t>
            </w:r>
            <w:r w:rsidR="003A2369" w:rsidRPr="00054DBB">
              <w:rPr>
                <w:rFonts w:asciiTheme="minorHAnsi" w:hAnsiTheme="minorHAnsi" w:cstheme="minorHAnsi"/>
                <w:color w:val="000000" w:themeColor="text1"/>
              </w:rPr>
              <w:t>100%</w:t>
            </w:r>
          </w:p>
        </w:tc>
      </w:tr>
      <w:tr w:rsidR="003A2369" w:rsidRPr="00054DBB" w14:paraId="293A7DE8" w14:textId="77777777" w:rsidTr="00892671">
        <w:tc>
          <w:tcPr>
            <w:tcW w:w="2067" w:type="dxa"/>
          </w:tcPr>
          <w:p w14:paraId="5502A0D4" w14:textId="77777777" w:rsidR="003A2369" w:rsidRPr="00054DBB" w:rsidRDefault="003A2369" w:rsidP="00892671">
            <w:pPr>
              <w:rPr>
                <w:rFonts w:asciiTheme="minorHAnsi" w:hAnsiTheme="minorHAnsi" w:cstheme="minorHAnsi"/>
                <w:lang w:val="et-EE"/>
              </w:rPr>
            </w:pPr>
            <w:r w:rsidRPr="00054DBB">
              <w:rPr>
                <w:rFonts w:asciiTheme="minorHAnsi" w:hAnsiTheme="minorHAnsi" w:cstheme="minorHAnsi"/>
                <w:lang w:val="sv-FI"/>
              </w:rPr>
              <w:t>Väljundnäitajad</w:t>
            </w:r>
          </w:p>
        </w:tc>
        <w:tc>
          <w:tcPr>
            <w:tcW w:w="6463" w:type="dxa"/>
          </w:tcPr>
          <w:p w14:paraId="4FD036BB" w14:textId="7042A1E5" w:rsidR="003A2369" w:rsidRPr="00054DBB" w:rsidRDefault="004E375D" w:rsidP="00405378">
            <w:pPr>
              <w:pStyle w:val="ListParagraph"/>
              <w:numPr>
                <w:ilvl w:val="0"/>
                <w:numId w:val="32"/>
              </w:numPr>
              <w:ind w:left="520" w:hanging="284"/>
              <w:rPr>
                <w:rFonts w:asciiTheme="minorHAnsi" w:hAnsiTheme="minorHAnsi" w:cstheme="minorHAnsi"/>
                <w:color w:val="000000" w:themeColor="text1"/>
                <w:position w:val="-1"/>
                <w:lang w:val="sv-FI"/>
              </w:rPr>
            </w:pPr>
            <w:ins w:id="108" w:author="Liis Moor" w:date="2025-05-27T13:42:00Z">
              <w:r>
                <w:rPr>
                  <w:rFonts w:asciiTheme="minorHAnsi" w:hAnsiTheme="minorHAnsi" w:cstheme="minorHAnsi"/>
                  <w:color w:val="000000" w:themeColor="text1"/>
                  <w:position w:val="-1"/>
                  <w:lang w:val="sv-FI"/>
                </w:rPr>
                <w:t>Ühis- ja k</w:t>
              </w:r>
            </w:ins>
            <w:del w:id="109" w:author="Liis Moor" w:date="2025-05-27T13:42:00Z">
              <w:r w:rsidR="00D11505" w:rsidRPr="00054DBB" w:rsidDel="004E375D">
                <w:rPr>
                  <w:rFonts w:asciiTheme="minorHAnsi" w:hAnsiTheme="minorHAnsi" w:cstheme="minorHAnsi"/>
                  <w:color w:val="000000" w:themeColor="text1"/>
                  <w:position w:val="-1"/>
                  <w:lang w:val="sv-FI"/>
                </w:rPr>
                <w:delText>K</w:delText>
              </w:r>
            </w:del>
            <w:r w:rsidR="00D11505" w:rsidRPr="00054DBB">
              <w:rPr>
                <w:rFonts w:asciiTheme="minorHAnsi" w:hAnsiTheme="minorHAnsi" w:cstheme="minorHAnsi"/>
                <w:color w:val="000000" w:themeColor="text1"/>
                <w:position w:val="-1"/>
                <w:lang w:val="sv-FI"/>
              </w:rPr>
              <w:t>oostöö</w:t>
            </w:r>
            <w:ins w:id="110" w:author="Liis Moor" w:date="2025-05-27T13:42:00Z">
              <w:r>
                <w:rPr>
                  <w:rFonts w:asciiTheme="minorHAnsi" w:hAnsiTheme="minorHAnsi" w:cstheme="minorHAnsi"/>
                  <w:color w:val="000000" w:themeColor="text1"/>
                  <w:position w:val="-1"/>
                  <w:lang w:val="sv-FI"/>
                </w:rPr>
                <w:t>tegevus</w:t>
              </w:r>
            </w:ins>
            <w:ins w:id="111" w:author="Liis Moor" w:date="2025-05-27T13:43:00Z">
              <w:r>
                <w:rPr>
                  <w:rFonts w:asciiTheme="minorHAnsi" w:hAnsiTheme="minorHAnsi" w:cstheme="minorHAnsi"/>
                  <w:color w:val="000000" w:themeColor="text1"/>
                  <w:position w:val="-1"/>
                  <w:lang w:val="sv-FI"/>
                </w:rPr>
                <w:t>t</w:t>
              </w:r>
            </w:ins>
            <w:ins w:id="112" w:author="Liis Moor" w:date="2025-05-27T13:42:00Z">
              <w:r>
                <w:rPr>
                  <w:rFonts w:asciiTheme="minorHAnsi" w:hAnsiTheme="minorHAnsi" w:cstheme="minorHAnsi"/>
                  <w:color w:val="000000" w:themeColor="text1"/>
                  <w:position w:val="-1"/>
                  <w:lang w:val="sv-FI"/>
                </w:rPr>
                <w:t>es</w:t>
              </w:r>
            </w:ins>
            <w:del w:id="113" w:author="Liis Moor" w:date="2025-05-27T13:42:00Z">
              <w:r w:rsidR="00D11505" w:rsidRPr="00054DBB" w:rsidDel="004E375D">
                <w:rPr>
                  <w:rFonts w:asciiTheme="minorHAnsi" w:hAnsiTheme="minorHAnsi" w:cstheme="minorHAnsi"/>
                  <w:color w:val="000000" w:themeColor="text1"/>
                  <w:position w:val="-1"/>
                  <w:lang w:val="sv-FI"/>
                </w:rPr>
                <w:delText>projektis</w:delText>
              </w:r>
            </w:del>
            <w:r w:rsidR="00D11505" w:rsidRPr="00054DBB">
              <w:rPr>
                <w:rFonts w:asciiTheme="minorHAnsi" w:hAnsiTheme="minorHAnsi" w:cstheme="minorHAnsi"/>
                <w:color w:val="000000" w:themeColor="text1"/>
                <w:position w:val="-1"/>
                <w:lang w:val="sv-FI"/>
              </w:rPr>
              <w:t xml:space="preserve"> osalenud partnerite arv</w:t>
            </w:r>
          </w:p>
          <w:p w14:paraId="60E0C034" w14:textId="01D22974" w:rsidR="00D11505" w:rsidRPr="00054DBB" w:rsidRDefault="004E375D" w:rsidP="00405378">
            <w:pPr>
              <w:pStyle w:val="ListParagraph"/>
              <w:numPr>
                <w:ilvl w:val="0"/>
                <w:numId w:val="32"/>
              </w:numPr>
              <w:ind w:left="520" w:hanging="284"/>
              <w:rPr>
                <w:rFonts w:asciiTheme="minorHAnsi" w:hAnsiTheme="minorHAnsi" w:cstheme="minorHAnsi"/>
                <w:color w:val="000000" w:themeColor="text1"/>
                <w:position w:val="-1"/>
                <w:lang w:val="sv-FI"/>
              </w:rPr>
            </w:pPr>
            <w:ins w:id="114" w:author="Liis Moor" w:date="2025-05-27T13:42:00Z">
              <w:r>
                <w:rPr>
                  <w:rFonts w:asciiTheme="minorHAnsi" w:hAnsiTheme="minorHAnsi" w:cstheme="minorHAnsi"/>
                  <w:color w:val="000000" w:themeColor="text1"/>
                  <w:position w:val="-1"/>
                  <w:lang w:val="sv-FI"/>
                </w:rPr>
                <w:t>Ühis-ja k</w:t>
              </w:r>
            </w:ins>
            <w:del w:id="115" w:author="Liis Moor" w:date="2025-05-27T13:42:00Z">
              <w:r w:rsidR="00D11505" w:rsidRPr="00054DBB" w:rsidDel="004E375D">
                <w:rPr>
                  <w:rFonts w:asciiTheme="minorHAnsi" w:hAnsiTheme="minorHAnsi" w:cstheme="minorHAnsi"/>
                  <w:color w:val="000000" w:themeColor="text1"/>
                  <w:position w:val="-1"/>
                  <w:lang w:val="sv-FI"/>
                </w:rPr>
                <w:delText>K</w:delText>
              </w:r>
            </w:del>
            <w:r w:rsidR="00D11505" w:rsidRPr="00054DBB">
              <w:rPr>
                <w:rFonts w:asciiTheme="minorHAnsi" w:hAnsiTheme="minorHAnsi" w:cstheme="minorHAnsi"/>
                <w:color w:val="000000" w:themeColor="text1"/>
                <w:position w:val="-1"/>
                <w:lang w:val="sv-FI"/>
              </w:rPr>
              <w:t>oostöö</w:t>
            </w:r>
            <w:del w:id="116" w:author="Liis Moor" w:date="2025-05-27T13:42:00Z">
              <w:r w:rsidR="00D11505" w:rsidRPr="00054DBB" w:rsidDel="004E375D">
                <w:rPr>
                  <w:rFonts w:asciiTheme="minorHAnsi" w:hAnsiTheme="minorHAnsi" w:cstheme="minorHAnsi"/>
                  <w:color w:val="000000" w:themeColor="text1"/>
                  <w:position w:val="-1"/>
                  <w:lang w:val="sv-FI"/>
                </w:rPr>
                <w:delText xml:space="preserve">projekti </w:delText>
              </w:r>
            </w:del>
            <w:r w:rsidR="00D11505" w:rsidRPr="00054DBB">
              <w:rPr>
                <w:rFonts w:asciiTheme="minorHAnsi" w:hAnsiTheme="minorHAnsi" w:cstheme="minorHAnsi"/>
                <w:color w:val="000000" w:themeColor="text1"/>
                <w:position w:val="-1"/>
                <w:lang w:val="sv-FI"/>
              </w:rPr>
              <w:t>tegevustes osalenute arv</w:t>
            </w:r>
          </w:p>
        </w:tc>
      </w:tr>
    </w:tbl>
    <w:p w14:paraId="7023ED0D" w14:textId="77777777" w:rsidR="00395520" w:rsidRPr="00054DBB" w:rsidRDefault="00395520" w:rsidP="009547E9">
      <w:pPr>
        <w:rPr>
          <w:rFonts w:asciiTheme="minorHAnsi" w:hAnsiTheme="minorHAnsi" w:cstheme="minorHAnsi"/>
          <w:lang w:val="et-EE"/>
        </w:rPr>
      </w:pPr>
    </w:p>
    <w:p w14:paraId="632EA46C" w14:textId="75CD2C9C" w:rsidR="003A2369" w:rsidRPr="00054DBB" w:rsidRDefault="005F5C05" w:rsidP="009547E9">
      <w:pPr>
        <w:rPr>
          <w:rFonts w:asciiTheme="minorHAnsi" w:hAnsiTheme="minorHAnsi" w:cstheme="minorHAnsi"/>
          <w:lang w:val="et-EE"/>
        </w:rPr>
      </w:pPr>
      <w:r w:rsidRPr="00054DBB">
        <w:rPr>
          <w:rFonts w:asciiTheme="minorHAnsi" w:hAnsiTheme="minorHAnsi" w:cstheme="minorHAnsi"/>
          <w:lang w:val="et-EE"/>
        </w:rPr>
        <w:t xml:space="preserve">NB! Tegemist on tegevusrühma meetmega </w:t>
      </w:r>
      <w:ins w:id="117" w:author="Liis Moor" w:date="2025-05-27T13:43:00Z">
        <w:r w:rsidR="004E375D">
          <w:rPr>
            <w:rFonts w:asciiTheme="minorHAnsi" w:hAnsiTheme="minorHAnsi" w:cstheme="minorHAnsi"/>
            <w:lang w:val="et-EE"/>
          </w:rPr>
          <w:t xml:space="preserve">ühis- ja </w:t>
        </w:r>
      </w:ins>
      <w:r w:rsidRPr="00054DBB">
        <w:rPr>
          <w:rFonts w:asciiTheme="minorHAnsi" w:hAnsiTheme="minorHAnsi" w:cstheme="minorHAnsi"/>
          <w:lang w:val="et-EE"/>
        </w:rPr>
        <w:t>koostöö</w:t>
      </w:r>
      <w:ins w:id="118" w:author="Liis Moor" w:date="2025-05-27T13:43:00Z">
        <w:r w:rsidR="004E375D">
          <w:rPr>
            <w:rFonts w:asciiTheme="minorHAnsi" w:hAnsiTheme="minorHAnsi" w:cstheme="minorHAnsi"/>
            <w:lang w:val="et-EE"/>
          </w:rPr>
          <w:t>tegevuste</w:t>
        </w:r>
      </w:ins>
      <w:del w:id="119" w:author="Liis Moor" w:date="2025-05-27T13:43:00Z">
        <w:r w:rsidRPr="00054DBB" w:rsidDel="004E375D">
          <w:rPr>
            <w:rFonts w:asciiTheme="minorHAnsi" w:hAnsiTheme="minorHAnsi" w:cstheme="minorHAnsi"/>
            <w:lang w:val="et-EE"/>
          </w:rPr>
          <w:delText>projektide</w:delText>
        </w:r>
      </w:del>
      <w:r w:rsidRPr="00054DBB">
        <w:rPr>
          <w:rFonts w:asciiTheme="minorHAnsi" w:hAnsiTheme="minorHAnsi" w:cstheme="minorHAnsi"/>
          <w:lang w:val="et-EE"/>
        </w:rPr>
        <w:t xml:space="preserve"> elluviimiseks! Need projektid ei läbi hindamisprotsessi, vaid kuuluvad kinnitamisele üldkoosoleku poolt.</w:t>
      </w:r>
    </w:p>
    <w:p w14:paraId="78E775CB" w14:textId="77777777" w:rsidR="00EF1C99" w:rsidRPr="00054DBB" w:rsidRDefault="00EF1C99" w:rsidP="009547E9">
      <w:pPr>
        <w:rPr>
          <w:rFonts w:asciiTheme="minorHAnsi" w:hAnsiTheme="minorHAnsi" w:cstheme="minorHAnsi"/>
          <w:lang w:val="et-EE"/>
        </w:rPr>
      </w:pPr>
    </w:p>
    <w:p w14:paraId="7906D518" w14:textId="5EF2748C" w:rsidR="003278B3" w:rsidRPr="00054DBB" w:rsidRDefault="003278B3" w:rsidP="00405378">
      <w:pPr>
        <w:pStyle w:val="Heading3"/>
        <w:numPr>
          <w:ilvl w:val="2"/>
          <w:numId w:val="21"/>
        </w:numPr>
        <w:ind w:left="680"/>
        <w:rPr>
          <w:rFonts w:asciiTheme="minorHAnsi" w:hAnsiTheme="minorHAnsi" w:cstheme="minorHAnsi"/>
          <w:color w:val="C0504D" w:themeColor="accent2"/>
          <w:lang w:val="et-EE"/>
        </w:rPr>
      </w:pPr>
      <w:bookmarkStart w:id="120" w:name="_Toc136438870"/>
      <w:r w:rsidRPr="00054DBB">
        <w:rPr>
          <w:rFonts w:asciiTheme="minorHAnsi" w:hAnsiTheme="minorHAnsi" w:cstheme="minorHAnsi"/>
          <w:color w:val="C0504D" w:themeColor="accent2"/>
          <w:lang w:val="et-EE"/>
        </w:rPr>
        <w:lastRenderedPageBreak/>
        <w:t>Sotsiaalteenuste arendamine</w:t>
      </w:r>
      <w:bookmarkEnd w:id="120"/>
    </w:p>
    <w:p w14:paraId="3E372F4F" w14:textId="3A3FC202" w:rsidR="009E64CC" w:rsidRPr="00054DBB" w:rsidRDefault="009E64CC" w:rsidP="004A5CFE">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vajaduse kirjeldus</w:t>
      </w:r>
    </w:p>
    <w:p w14:paraId="5C5B1FA5" w14:textId="77777777" w:rsidR="00935D9B" w:rsidRPr="00054DB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r w:rsidRPr="00054DBB">
        <w:rPr>
          <w:rFonts w:asciiTheme="minorHAnsi" w:hAnsiTheme="minorHAnsi" w:cstheme="minorHAnsi"/>
          <w:color w:val="000000"/>
        </w:rPr>
        <w:t>Tegevuspiirkonnas on mitmeid sihtrühmi, kes kannatavad isoleerituse, üksinduse või eba</w:t>
      </w:r>
      <w:r w:rsidRPr="00054DBB">
        <w:rPr>
          <w:rFonts w:asciiTheme="minorHAnsi" w:hAnsiTheme="minorHAnsi" w:cstheme="minorHAnsi"/>
        </w:rPr>
        <w:t>proportsionaalselt</w:t>
      </w:r>
      <w:r w:rsidRPr="00054DBB">
        <w:rPr>
          <w:rFonts w:asciiTheme="minorHAnsi" w:hAnsiTheme="minorHAnsi" w:cstheme="minorHAnsi"/>
          <w:color w:val="000000"/>
        </w:rPr>
        <w:t xml:space="preserve"> suure hoolduskoormuse all</w:t>
      </w:r>
      <w:r w:rsidRPr="00054DBB">
        <w:rPr>
          <w:rFonts w:asciiTheme="minorHAnsi" w:hAnsiTheme="minorHAnsi" w:cstheme="minorHAnsi"/>
        </w:rPr>
        <w:t>, sh</w:t>
      </w:r>
      <w:r w:rsidRPr="00054DBB">
        <w:rPr>
          <w:rFonts w:asciiTheme="minorHAnsi" w:hAnsiTheme="minorHAnsi" w:cstheme="minorHAnsi"/>
          <w:b/>
        </w:rPr>
        <w:t xml:space="preserve"> vanemaealised</w:t>
      </w:r>
      <w:r w:rsidRPr="00054DBB">
        <w:rPr>
          <w:rFonts w:asciiTheme="minorHAnsi" w:hAnsiTheme="minorHAnsi" w:cstheme="minorHAnsi"/>
        </w:rPr>
        <w:t xml:space="preserve"> ja </w:t>
      </w:r>
      <w:r w:rsidRPr="00054DBB">
        <w:rPr>
          <w:rFonts w:asciiTheme="minorHAnsi" w:hAnsiTheme="minorHAnsi" w:cstheme="minorHAnsi"/>
          <w:b/>
        </w:rPr>
        <w:t>erivajadustega inimesed</w:t>
      </w:r>
      <w:r w:rsidRPr="00054DBB">
        <w:rPr>
          <w:rFonts w:asciiTheme="minorHAnsi" w:hAnsiTheme="minorHAnsi" w:cstheme="minorHAnsi"/>
        </w:rPr>
        <w:t xml:space="preserve"> ning </w:t>
      </w:r>
      <w:r w:rsidRPr="00054DBB">
        <w:rPr>
          <w:rFonts w:asciiTheme="minorHAnsi" w:hAnsiTheme="minorHAnsi" w:cstheme="minorHAnsi"/>
          <w:b/>
        </w:rPr>
        <w:t>omastehooldajad</w:t>
      </w:r>
      <w:r w:rsidRPr="00054DBB">
        <w:rPr>
          <w:rFonts w:asciiTheme="minorHAnsi" w:hAnsiTheme="minorHAnsi" w:cstheme="minorHAnsi"/>
        </w:rPr>
        <w:t xml:space="preserve">. </w:t>
      </w:r>
    </w:p>
    <w:p w14:paraId="78CB4BD5" w14:textId="371FDC81" w:rsidR="00935D9B" w:rsidRPr="00054DB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r w:rsidRPr="00054DBB">
        <w:rPr>
          <w:rFonts w:asciiTheme="minorHAnsi" w:hAnsiTheme="minorHAnsi" w:cstheme="minorHAnsi"/>
          <w:color w:val="000000"/>
        </w:rPr>
        <w:t xml:space="preserve">Tegevuspiirkonna elanikkond on vananev, probleemiks on </w:t>
      </w:r>
      <w:r w:rsidRPr="00054DBB">
        <w:rPr>
          <w:rFonts w:asciiTheme="minorHAnsi" w:hAnsiTheme="minorHAnsi" w:cstheme="minorHAnsi"/>
          <w:b/>
        </w:rPr>
        <w:t>vanemaealise</w:t>
      </w:r>
      <w:r w:rsidRPr="00054DBB">
        <w:rPr>
          <w:rFonts w:asciiTheme="minorHAnsi" w:hAnsiTheme="minorHAnsi" w:cstheme="minorHAnsi"/>
          <w:color w:val="000000"/>
        </w:rPr>
        <w:t xml:space="preserve"> elanikkonna sotsiaalne isolatsioon. Hajaasustusest tingitult on </w:t>
      </w:r>
      <w:r w:rsidRPr="00054DBB">
        <w:rPr>
          <w:rFonts w:asciiTheme="minorHAnsi" w:hAnsiTheme="minorHAnsi" w:cstheme="minorHAnsi"/>
        </w:rPr>
        <w:t>vanemaealiste inimeste</w:t>
      </w:r>
      <w:r w:rsidRPr="00054DBB">
        <w:rPr>
          <w:rFonts w:asciiTheme="minorHAnsi" w:hAnsiTheme="minorHAnsi" w:cstheme="minorHAnsi"/>
          <w:color w:val="FF0000"/>
        </w:rPr>
        <w:t xml:space="preserve"> </w:t>
      </w:r>
      <w:r w:rsidRPr="00054DBB">
        <w:rPr>
          <w:rFonts w:asciiTheme="minorHAnsi" w:hAnsiTheme="minorHAnsi" w:cstheme="minorHAnsi"/>
          <w:color w:val="000000"/>
        </w:rPr>
        <w:t>ligipääs teenustele ja aktiveeri</w:t>
      </w:r>
      <w:r w:rsidRPr="00054DBB">
        <w:rPr>
          <w:rFonts w:asciiTheme="minorHAnsi" w:hAnsiTheme="minorHAnsi" w:cstheme="minorHAnsi"/>
        </w:rPr>
        <w:t>vatele tegevustele</w:t>
      </w:r>
      <w:r w:rsidRPr="00054DBB">
        <w:rPr>
          <w:rFonts w:asciiTheme="minorHAnsi" w:hAnsiTheme="minorHAnsi" w:cstheme="minorHAnsi"/>
          <w:color w:val="000000"/>
        </w:rPr>
        <w:t xml:space="preserve">, sh huvitegevusele, piiratud. </w:t>
      </w:r>
      <w:r w:rsidRPr="00054DBB">
        <w:rPr>
          <w:rFonts w:asciiTheme="minorHAnsi" w:hAnsiTheme="minorHAnsi" w:cstheme="minorHAnsi"/>
        </w:rPr>
        <w:t xml:space="preserve">Vanemaealiste </w:t>
      </w:r>
      <w:r w:rsidRPr="00054DBB">
        <w:rPr>
          <w:rFonts w:asciiTheme="minorHAnsi" w:hAnsiTheme="minorHAnsi" w:cstheme="minorHAnsi"/>
          <w:color w:val="000000"/>
        </w:rPr>
        <w:t xml:space="preserve">kaasatus vabatahtlikku tegevusse ja (sotsiaalsesse) ettevõtlusesse on vähene, </w:t>
      </w:r>
      <w:r w:rsidRPr="00054DBB">
        <w:rPr>
          <w:rFonts w:asciiTheme="minorHAnsi" w:hAnsiTheme="minorHAnsi" w:cstheme="minorHAnsi"/>
        </w:rPr>
        <w:t>arendamist vajab</w:t>
      </w:r>
      <w:r w:rsidRPr="00054DBB">
        <w:rPr>
          <w:rFonts w:asciiTheme="minorHAnsi" w:hAnsiTheme="minorHAnsi" w:cstheme="minorHAnsi"/>
          <w:color w:val="000000"/>
        </w:rPr>
        <w:t xml:space="preserve"> põlvkondadevah</w:t>
      </w:r>
      <w:r w:rsidRPr="00054DBB">
        <w:rPr>
          <w:rFonts w:asciiTheme="minorHAnsi" w:hAnsiTheme="minorHAnsi" w:cstheme="minorHAnsi"/>
        </w:rPr>
        <w:t>eline koostöö.</w:t>
      </w:r>
    </w:p>
    <w:p w14:paraId="2A291215" w14:textId="4C130C60" w:rsidR="00935D9B" w:rsidRPr="00054DB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r w:rsidRPr="00054DBB">
        <w:rPr>
          <w:rFonts w:asciiTheme="minorHAnsi" w:hAnsiTheme="minorHAnsi" w:cstheme="minorHAnsi"/>
        </w:rPr>
        <w:t>Erivajadusega</w:t>
      </w:r>
      <w:r w:rsidRPr="00054DBB">
        <w:rPr>
          <w:rFonts w:asciiTheme="minorHAnsi" w:hAnsiTheme="minorHAnsi" w:cstheme="minorHAnsi"/>
          <w:color w:val="000000"/>
        </w:rPr>
        <w:t xml:space="preserve"> inimeste arv Eestis kasvab, mis on tingitud nii elanikkonna vananemisest kui ka </w:t>
      </w:r>
      <w:r w:rsidRPr="00054DBB">
        <w:rPr>
          <w:rFonts w:asciiTheme="minorHAnsi" w:hAnsiTheme="minorHAnsi" w:cstheme="minorHAnsi"/>
          <w:b/>
        </w:rPr>
        <w:t>erivajaduste</w:t>
      </w:r>
      <w:r w:rsidRPr="00054DBB">
        <w:rPr>
          <w:rFonts w:asciiTheme="minorHAnsi" w:hAnsiTheme="minorHAnsi" w:cstheme="minorHAnsi"/>
          <w:color w:val="000000"/>
        </w:rPr>
        <w:t xml:space="preserve"> sagenemisest noorte ja keskealiste seas. 2022. aasta </w:t>
      </w:r>
      <w:r w:rsidRPr="00054DBB">
        <w:rPr>
          <w:rFonts w:asciiTheme="minorHAnsi" w:hAnsiTheme="minorHAnsi" w:cstheme="minorHAnsi"/>
        </w:rPr>
        <w:t>“Elanikkonna hoolduskoormuse uuringu”</w:t>
      </w:r>
      <w:r w:rsidRPr="00054DBB">
        <w:rPr>
          <w:rFonts w:asciiTheme="minorHAnsi" w:hAnsiTheme="minorHAnsi" w:cstheme="minorHAnsi"/>
          <w:color w:val="000000"/>
        </w:rPr>
        <w:t xml:space="preserve"> põhjal tegeleb hooldamisega 15% vähemalt 16-aastastest Eesti elanikest (Läänemaal 12% ja Pärnumaal 13%). Suur osa hoolduskoormusest lasub hooldatava lähedastel. 11% hooldajatest hooldab lapsi (alla 16-aastased), 28% tööealisi (16-64 aastased) ja 75% pensioniealisi (65-aastased ja vanemad), sh võib hooldajal olla mitmes vanuserühmas hooldatavaid.</w:t>
      </w:r>
    </w:p>
    <w:p w14:paraId="04A77218" w14:textId="77777777" w:rsidR="00935D9B" w:rsidRPr="00054DBB" w:rsidRDefault="00935D9B" w:rsidP="00935D9B">
      <w:pPr>
        <w:pBdr>
          <w:top w:val="nil"/>
          <w:left w:val="nil"/>
          <w:bottom w:val="nil"/>
          <w:right w:val="nil"/>
          <w:between w:val="nil"/>
        </w:pBdr>
        <w:spacing w:before="120" w:after="240"/>
        <w:ind w:right="141"/>
        <w:jc w:val="both"/>
        <w:rPr>
          <w:rFonts w:asciiTheme="minorHAnsi" w:hAnsiTheme="minorHAnsi" w:cstheme="minorHAnsi"/>
          <w:color w:val="000000"/>
        </w:rPr>
      </w:pPr>
      <w:r w:rsidRPr="00054DBB">
        <w:rPr>
          <w:rFonts w:asciiTheme="minorHAnsi" w:hAnsiTheme="minorHAnsi" w:cstheme="minorHAnsi"/>
          <w:color w:val="000000"/>
        </w:rPr>
        <w:t xml:space="preserve">Suurenenud on vajadus kvaliteetsete pikaajalise hoolduse teenuste järele. Nende kättesaadavus on aga ebapiisav, mistõttu jäävad </w:t>
      </w:r>
      <w:r w:rsidRPr="00054DBB">
        <w:rPr>
          <w:rFonts w:asciiTheme="minorHAnsi" w:hAnsiTheme="minorHAnsi" w:cstheme="minorHAnsi"/>
          <w:b/>
          <w:color w:val="000000"/>
        </w:rPr>
        <w:t xml:space="preserve">omastehooldajad </w:t>
      </w:r>
      <w:r w:rsidRPr="00054DBB">
        <w:rPr>
          <w:rFonts w:asciiTheme="minorHAnsi" w:hAnsiTheme="minorHAnsi" w:cstheme="minorHAnsi"/>
          <w:color w:val="000000"/>
        </w:rPr>
        <w:t>sageli tööturult eemale. Hoolduskoormuse tõttu kannatab sageli omastehooldajate majanduslik toimetulek, eneseteostus, lähisuhted, füüsiline ja vaimne tervis.</w:t>
      </w:r>
    </w:p>
    <w:p w14:paraId="69F66A02" w14:textId="7BE51452" w:rsidR="00E33E34" w:rsidRPr="00054DBB" w:rsidRDefault="00935D9B" w:rsidP="00EF1C99">
      <w:pPr>
        <w:spacing w:before="120" w:after="240"/>
        <w:ind w:right="141"/>
        <w:jc w:val="both"/>
        <w:rPr>
          <w:rFonts w:asciiTheme="minorHAnsi" w:hAnsiTheme="minorHAnsi" w:cstheme="minorHAnsi"/>
        </w:rPr>
      </w:pPr>
      <w:r w:rsidRPr="00054DBB">
        <w:rPr>
          <w:rFonts w:asciiTheme="minorHAnsi" w:hAnsiTheme="minorHAnsi" w:cstheme="minorHAnsi"/>
          <w:b/>
          <w:bCs/>
        </w:rPr>
        <w:t>Ühiskondliku teadlikkuse tõstmine</w:t>
      </w:r>
      <w:r w:rsidRPr="00054DBB">
        <w:rPr>
          <w:rFonts w:asciiTheme="minorHAnsi" w:hAnsiTheme="minorHAnsi" w:cstheme="minorHAnsi"/>
        </w:rPr>
        <w:t xml:space="preserve"> on oluline osa sotsiaalprobleemide ennetamisel ja abivajajate tõhusamal toetamisel. Võtmeküsimuseks on valdkondade- ja sektoritevahelise koostöö arendamine, sh koostöö kogukondade, vabaühenduste ja huvigruppidega.</w:t>
      </w:r>
    </w:p>
    <w:p w14:paraId="6C5AE643" w14:textId="0CCF5277" w:rsidR="00E33E34" w:rsidRPr="00054DBB" w:rsidRDefault="00E33E34" w:rsidP="00CE68AB">
      <w:pPr>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Nende probleemide </w:t>
      </w:r>
      <w:r w:rsidR="00A67E6F" w:rsidRPr="00054DBB">
        <w:rPr>
          <w:rFonts w:asciiTheme="minorHAnsi" w:hAnsiTheme="minorHAnsi" w:cstheme="minorHAnsi"/>
          <w:color w:val="000000" w:themeColor="text1"/>
          <w:lang w:val="et-EE"/>
        </w:rPr>
        <w:t>leevendamiseks</w:t>
      </w:r>
      <w:r w:rsidRPr="00054DBB">
        <w:rPr>
          <w:rFonts w:asciiTheme="minorHAnsi" w:hAnsiTheme="minorHAnsi" w:cstheme="minorHAnsi"/>
          <w:color w:val="000000" w:themeColor="text1"/>
          <w:lang w:val="et-EE"/>
        </w:rPr>
        <w:t xml:space="preserve"> rakendatakse perioodil 2023–2027 lisaks LEADER-meetme vahenditele ka Euroopa Sotsiaalfondi omi. Meetmega adresseeritakse mõlemat sekkumise eesmärki:</w:t>
      </w:r>
    </w:p>
    <w:p w14:paraId="76408210" w14:textId="11CE9678" w:rsidR="00E33E34" w:rsidRPr="00054DBB" w:rsidRDefault="00DB79BF" w:rsidP="00405378">
      <w:pPr>
        <w:pStyle w:val="ListParagraph"/>
        <w:numPr>
          <w:ilvl w:val="0"/>
          <w:numId w:val="42"/>
        </w:num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p</w:t>
      </w:r>
      <w:r w:rsidR="00E33E34" w:rsidRPr="00054DBB">
        <w:rPr>
          <w:rFonts w:asciiTheme="minorHAnsi" w:hAnsiTheme="minorHAnsi" w:cstheme="minorHAnsi"/>
          <w:color w:val="000000" w:themeColor="text1"/>
          <w:lang w:val="et-EE"/>
        </w:rPr>
        <w:t>ikaajalise hoolduse teenuste kättesaadavuse ja kvaliteedi parandamine ning hoolduskoormuse leevendamine</w:t>
      </w:r>
      <w:r w:rsidRPr="00054DBB">
        <w:rPr>
          <w:rFonts w:asciiTheme="minorHAnsi" w:hAnsiTheme="minorHAnsi" w:cstheme="minorHAnsi"/>
          <w:color w:val="000000" w:themeColor="text1"/>
          <w:lang w:val="et-EE"/>
        </w:rPr>
        <w:t>;</w:t>
      </w:r>
    </w:p>
    <w:p w14:paraId="205D2DDE" w14:textId="3D6F3A08" w:rsidR="004A5CFE" w:rsidRPr="00054DBB" w:rsidRDefault="00DB79BF" w:rsidP="00405378">
      <w:pPr>
        <w:pStyle w:val="ListParagraph"/>
        <w:numPr>
          <w:ilvl w:val="0"/>
          <w:numId w:val="42"/>
        </w:num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i</w:t>
      </w:r>
      <w:r w:rsidR="00E33E34" w:rsidRPr="00054DBB">
        <w:rPr>
          <w:rFonts w:asciiTheme="minorHAnsi" w:hAnsiTheme="minorHAnsi" w:cstheme="minorHAnsi"/>
          <w:color w:val="000000" w:themeColor="text1"/>
          <w:lang w:val="et-EE"/>
        </w:rPr>
        <w:t>nimväärikuse tagamine ning sotsiaalse kaasatuse suurendamine</w:t>
      </w:r>
      <w:r w:rsidRPr="00054DBB">
        <w:rPr>
          <w:rFonts w:asciiTheme="minorHAnsi" w:hAnsiTheme="minorHAnsi" w:cstheme="minorHAnsi"/>
          <w:color w:val="000000" w:themeColor="text1"/>
          <w:lang w:val="et-EE"/>
        </w:rPr>
        <w:t>.</w:t>
      </w:r>
    </w:p>
    <w:p w14:paraId="58E017F9" w14:textId="77777777" w:rsidR="00613FF8" w:rsidRPr="00054DBB" w:rsidRDefault="00613FF8" w:rsidP="009E64CC">
      <w:pPr>
        <w:rPr>
          <w:rFonts w:asciiTheme="minorHAnsi" w:hAnsiTheme="minorHAnsi" w:cstheme="minorHAnsi"/>
          <w:b/>
          <w:bCs/>
          <w:color w:val="000000" w:themeColor="text1"/>
          <w:lang w:val="et-EE"/>
        </w:rPr>
      </w:pPr>
    </w:p>
    <w:p w14:paraId="661EB73F" w14:textId="7B0A6560" w:rsidR="009E64CC" w:rsidRPr="00054DBB" w:rsidRDefault="009E64CC" w:rsidP="009E64CC">
      <w:pPr>
        <w:rPr>
          <w:rFonts w:asciiTheme="minorHAnsi" w:hAnsiTheme="minorHAnsi" w:cstheme="minorHAnsi"/>
          <w:b/>
          <w:bCs/>
          <w:color w:val="000000" w:themeColor="text1"/>
          <w:lang w:val="et-EE"/>
        </w:rPr>
      </w:pPr>
      <w:r w:rsidRPr="00054DBB">
        <w:rPr>
          <w:rFonts w:asciiTheme="minorHAnsi" w:hAnsiTheme="minorHAnsi" w:cstheme="minorHAnsi"/>
          <w:b/>
          <w:bCs/>
          <w:color w:val="000000" w:themeColor="text1"/>
          <w:lang w:val="et-EE"/>
        </w:rPr>
        <w:t>Meetme rakendamise eesmär</w:t>
      </w:r>
      <w:r w:rsidR="00396D38" w:rsidRPr="00054DBB">
        <w:rPr>
          <w:rFonts w:asciiTheme="minorHAnsi" w:hAnsiTheme="minorHAnsi" w:cstheme="minorHAnsi"/>
          <w:b/>
          <w:bCs/>
          <w:color w:val="000000" w:themeColor="text1"/>
          <w:lang w:val="et-EE"/>
        </w:rPr>
        <w:t>gid</w:t>
      </w:r>
    </w:p>
    <w:p w14:paraId="317A9B6E" w14:textId="7A3A71EC" w:rsidR="00DC6E6D" w:rsidRPr="00054DBB" w:rsidRDefault="00DC6E6D" w:rsidP="00B672C4">
      <w:pPr>
        <w:rPr>
          <w:rFonts w:asciiTheme="minorHAnsi" w:hAnsiTheme="minorHAnsi" w:cstheme="minorHAnsi"/>
          <w:color w:val="000000" w:themeColor="text1"/>
        </w:rPr>
      </w:pPr>
      <w:r w:rsidRPr="00054DBB">
        <w:rPr>
          <w:rFonts w:asciiTheme="minorHAnsi" w:hAnsiTheme="minorHAnsi" w:cstheme="minorHAnsi"/>
          <w:b/>
          <w:bCs/>
          <w:color w:val="000000" w:themeColor="text1"/>
          <w:lang w:val="et-EE"/>
        </w:rPr>
        <w:t>Eesmärk 4.1</w:t>
      </w:r>
      <w:r w:rsidRPr="00054DBB">
        <w:rPr>
          <w:rFonts w:asciiTheme="minorHAnsi" w:hAnsiTheme="minorHAnsi" w:cstheme="minorHAnsi"/>
          <w:color w:val="000000" w:themeColor="text1"/>
          <w:lang w:val="et-EE"/>
        </w:rPr>
        <w:t xml:space="preserve">: </w:t>
      </w:r>
      <w:r w:rsidR="00B672C4" w:rsidRPr="00054DBB">
        <w:rPr>
          <w:rFonts w:asciiTheme="minorHAnsi" w:hAnsiTheme="minorHAnsi" w:cstheme="minorHAnsi"/>
          <w:color w:val="000000"/>
        </w:rPr>
        <w:t xml:space="preserve">Tagatud on teenused ja </w:t>
      </w:r>
      <w:del w:id="121" w:author="Liis Moor" w:date="2025-05-27T13:19:00Z">
        <w:r w:rsidR="00B672C4" w:rsidRPr="00054DBB" w:rsidDel="00B50D17">
          <w:rPr>
            <w:rFonts w:asciiTheme="minorHAnsi" w:hAnsiTheme="minorHAnsi" w:cstheme="minorHAnsi"/>
            <w:color w:val="000000"/>
          </w:rPr>
          <w:delText>tugi</w:delText>
        </w:r>
      </w:del>
      <w:r w:rsidR="00B672C4" w:rsidRPr="00054DBB">
        <w:rPr>
          <w:rFonts w:asciiTheme="minorHAnsi" w:hAnsiTheme="minorHAnsi" w:cstheme="minorHAnsi"/>
          <w:color w:val="000000"/>
        </w:rPr>
        <w:t>tegevused väärikaks ning aktiivseks vananemiseks.</w:t>
      </w:r>
    </w:p>
    <w:p w14:paraId="51860542" w14:textId="00813932" w:rsidR="00DC6E6D" w:rsidRPr="00054DBB" w:rsidRDefault="00DC6E6D" w:rsidP="00DC6E6D">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Eesmärk 4.2</w:t>
      </w:r>
      <w:r w:rsidRPr="00054DBB">
        <w:rPr>
          <w:rFonts w:asciiTheme="minorHAnsi" w:hAnsiTheme="minorHAnsi" w:cstheme="minorHAnsi"/>
          <w:color w:val="000000" w:themeColor="text1"/>
          <w:lang w:val="et-EE"/>
        </w:rPr>
        <w:t xml:space="preserve">: </w:t>
      </w:r>
      <w:r w:rsidR="00B672C4" w:rsidRPr="00054DBB">
        <w:rPr>
          <w:rFonts w:asciiTheme="minorHAnsi" w:hAnsiTheme="minorHAnsi" w:cstheme="minorHAnsi"/>
          <w:color w:val="000000" w:themeColor="text1"/>
          <w:lang w:val="et-EE"/>
        </w:rPr>
        <w:t>Erivajadusega inimeste ja omastehooldajate toimetulek ning sotsiaalne kaasatus on paranenud.</w:t>
      </w:r>
    </w:p>
    <w:p w14:paraId="75A3398E" w14:textId="787BEE94" w:rsidR="00157BDC" w:rsidRPr="00054DBB" w:rsidRDefault="00E90A70" w:rsidP="00157BDC">
      <w:pPr>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 xml:space="preserve">Eesmärk 4.3: </w:t>
      </w:r>
      <w:r w:rsidR="00B672C4" w:rsidRPr="00054DBB">
        <w:rPr>
          <w:rFonts w:asciiTheme="minorHAnsi" w:hAnsiTheme="minorHAnsi" w:cstheme="minorHAnsi"/>
          <w:color w:val="000000" w:themeColor="text1"/>
          <w:lang w:val="et-EE"/>
        </w:rPr>
        <w:t>Kogukondade teadlikkus ja valmisolek abivajavate inimestega tegelemiseks on tõusnud.</w:t>
      </w:r>
    </w:p>
    <w:p w14:paraId="2B332029" w14:textId="77777777" w:rsidR="009E64CC" w:rsidRPr="00054DBB" w:rsidRDefault="009E64CC" w:rsidP="009E64CC">
      <w:pPr>
        <w:rPr>
          <w:rFonts w:asciiTheme="minorHAnsi" w:hAnsiTheme="minorHAnsi" w:cstheme="minorHAnsi"/>
          <w:color w:val="FF0000"/>
          <w:lang w:val="et-EE"/>
        </w:rPr>
      </w:pPr>
    </w:p>
    <w:p w14:paraId="07F3F4FD" w14:textId="77777777" w:rsidR="004341B3" w:rsidRPr="00054DBB" w:rsidRDefault="004341B3" w:rsidP="001D389B">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Eelistatakse projekte, mis lisaks meetme peamistele eesmärkidele vastavad ka strateegia horisontaalsetele eesmärkidele: </w:t>
      </w:r>
    </w:p>
    <w:p w14:paraId="350A4F79" w14:textId="77777777" w:rsidR="004341B3" w:rsidRPr="00054DBB" w:rsidRDefault="004341B3" w:rsidP="00405378">
      <w:pPr>
        <w:pStyle w:val="NormalWeb"/>
        <w:numPr>
          <w:ilvl w:val="0"/>
          <w:numId w:val="29"/>
        </w:numPr>
        <w:spacing w:before="0" w:beforeAutospacing="0" w:after="0" w:afterAutospacing="0"/>
        <w:jc w:val="both"/>
        <w:rPr>
          <w:rFonts w:asciiTheme="minorHAnsi" w:hAnsiTheme="minorHAnsi" w:cstheme="minorHAnsi"/>
        </w:rPr>
      </w:pPr>
      <w:r w:rsidRPr="00054DBB">
        <w:rPr>
          <w:rFonts w:asciiTheme="minorHAnsi" w:hAnsiTheme="minorHAnsi" w:cstheme="minorHAnsi"/>
          <w:lang w:eastAsia="et-EE"/>
        </w:rPr>
        <w:t>keskkonna- ja kliimasõbralike lahenduste rakendamine;</w:t>
      </w:r>
    </w:p>
    <w:p w14:paraId="6797AC52" w14:textId="250DA8DD" w:rsidR="004341B3" w:rsidRPr="00054DBB" w:rsidRDefault="004341B3" w:rsidP="00405378">
      <w:pPr>
        <w:pStyle w:val="NormalWeb"/>
        <w:numPr>
          <w:ilvl w:val="0"/>
          <w:numId w:val="29"/>
        </w:numPr>
        <w:spacing w:before="0" w:beforeAutospacing="0" w:after="0" w:afterAutospacing="0"/>
        <w:jc w:val="both"/>
        <w:rPr>
          <w:rFonts w:asciiTheme="minorHAnsi" w:hAnsiTheme="minorHAnsi" w:cstheme="minorHAnsi"/>
        </w:rPr>
      </w:pPr>
      <w:r w:rsidRPr="00054DBB">
        <w:rPr>
          <w:rFonts w:asciiTheme="minorHAnsi" w:hAnsiTheme="minorHAnsi" w:cstheme="minorHAnsi"/>
        </w:rPr>
        <w:lastRenderedPageBreak/>
        <w:t>innovaatiliste lahenduste</w:t>
      </w:r>
      <w:r w:rsidR="00DB79BF" w:rsidRPr="00054DBB">
        <w:rPr>
          <w:rFonts w:asciiTheme="minorHAnsi" w:hAnsiTheme="minorHAnsi" w:cstheme="minorHAnsi"/>
          <w:vertAlign w:val="superscript"/>
        </w:rPr>
        <w:fldChar w:fldCharType="begin"/>
      </w:r>
      <w:r w:rsidR="00DB79BF" w:rsidRPr="00054DBB">
        <w:rPr>
          <w:rFonts w:asciiTheme="minorHAnsi" w:hAnsiTheme="minorHAnsi" w:cstheme="minorHAnsi"/>
          <w:vertAlign w:val="superscript"/>
        </w:rPr>
        <w:instrText xml:space="preserve"> NOTEREF _Ref179468525 \h  \* MERGEFORMAT </w:instrText>
      </w:r>
      <w:r w:rsidR="00DB79BF" w:rsidRPr="00054DBB">
        <w:rPr>
          <w:rFonts w:asciiTheme="minorHAnsi" w:hAnsiTheme="minorHAnsi" w:cstheme="minorHAnsi"/>
          <w:vertAlign w:val="superscript"/>
        </w:rPr>
      </w:r>
      <w:r w:rsidR="00DB79BF" w:rsidRPr="00054DBB">
        <w:rPr>
          <w:rFonts w:asciiTheme="minorHAnsi" w:hAnsiTheme="minorHAnsi" w:cstheme="minorHAnsi"/>
          <w:vertAlign w:val="superscript"/>
        </w:rPr>
        <w:fldChar w:fldCharType="separate"/>
      </w:r>
      <w:r w:rsidR="0086089D">
        <w:rPr>
          <w:rFonts w:asciiTheme="minorHAnsi" w:hAnsiTheme="minorHAnsi" w:cstheme="minorHAnsi"/>
          <w:vertAlign w:val="superscript"/>
        </w:rPr>
        <w:t>2</w:t>
      </w:r>
      <w:r w:rsidR="00DB79BF" w:rsidRPr="00054DBB">
        <w:rPr>
          <w:rFonts w:asciiTheme="minorHAnsi" w:hAnsiTheme="minorHAnsi" w:cstheme="minorHAnsi"/>
          <w:vertAlign w:val="superscript"/>
        </w:rPr>
        <w:fldChar w:fldCharType="end"/>
      </w:r>
      <w:r w:rsidRPr="00054DBB">
        <w:rPr>
          <w:rFonts w:asciiTheme="minorHAnsi" w:hAnsiTheme="minorHAnsi" w:cstheme="minorHAnsi"/>
        </w:rPr>
        <w:t xml:space="preserve"> rakendamine;</w:t>
      </w:r>
    </w:p>
    <w:p w14:paraId="40BABE0D" w14:textId="64DA036C" w:rsidR="004341B3" w:rsidRPr="00054DBB" w:rsidRDefault="004341B3" w:rsidP="00405378">
      <w:pPr>
        <w:pStyle w:val="NormalWeb"/>
        <w:numPr>
          <w:ilvl w:val="0"/>
          <w:numId w:val="29"/>
        </w:numPr>
        <w:spacing w:before="0" w:beforeAutospacing="0" w:after="0" w:afterAutospacing="0"/>
        <w:jc w:val="both"/>
        <w:rPr>
          <w:rFonts w:asciiTheme="minorHAnsi" w:hAnsiTheme="minorHAnsi" w:cstheme="minorHAnsi"/>
        </w:rPr>
      </w:pPr>
      <w:r w:rsidRPr="0061058B">
        <w:rPr>
          <w:rFonts w:asciiTheme="minorHAnsi" w:hAnsiTheme="minorHAnsi" w:cstheme="minorHAnsi"/>
        </w:rPr>
        <w:t>k</w:t>
      </w:r>
      <w:r w:rsidRPr="0061058B">
        <w:rPr>
          <w:rFonts w:asciiTheme="minorHAnsi" w:hAnsiTheme="minorHAnsi" w:cstheme="minorHAnsi"/>
          <w:color w:val="000000" w:themeColor="text1"/>
          <w:lang w:eastAsia="et-EE"/>
        </w:rPr>
        <w:t>oostöövõrgustike</w:t>
      </w:r>
      <w:r w:rsidR="00CC53AE" w:rsidRPr="0061058B">
        <w:rPr>
          <w:rFonts w:asciiTheme="minorHAnsi" w:hAnsiTheme="minorHAnsi" w:cstheme="minorHAnsi"/>
          <w:color w:val="000000" w:themeColor="text1"/>
          <w:lang w:eastAsia="et-EE"/>
        </w:rPr>
        <w:fldChar w:fldCharType="begin"/>
      </w:r>
      <w:r w:rsidR="00CC53AE" w:rsidRPr="0061058B">
        <w:rPr>
          <w:rFonts w:asciiTheme="minorHAnsi" w:hAnsiTheme="minorHAnsi" w:cstheme="minorHAnsi"/>
          <w:color w:val="000000" w:themeColor="text1"/>
          <w:lang w:eastAsia="et-EE"/>
        </w:rPr>
        <w:instrText xml:space="preserve"> NOTEREF _Ref199324869 \f \h </w:instrText>
      </w:r>
      <w:r w:rsidR="0061058B">
        <w:rPr>
          <w:rFonts w:asciiTheme="minorHAnsi" w:hAnsiTheme="minorHAnsi" w:cstheme="minorHAnsi"/>
          <w:color w:val="000000" w:themeColor="text1"/>
          <w:lang w:eastAsia="et-EE"/>
        </w:rPr>
        <w:instrText xml:space="preserve"> \* MERGEFORMAT </w:instrText>
      </w:r>
      <w:r w:rsidR="00CC53AE" w:rsidRPr="0061058B">
        <w:rPr>
          <w:rFonts w:asciiTheme="minorHAnsi" w:hAnsiTheme="minorHAnsi" w:cstheme="minorHAnsi"/>
          <w:color w:val="000000" w:themeColor="text1"/>
          <w:lang w:eastAsia="et-EE"/>
        </w:rPr>
      </w:r>
      <w:r w:rsidR="00CC53AE" w:rsidRPr="0061058B">
        <w:rPr>
          <w:rFonts w:asciiTheme="minorHAnsi" w:hAnsiTheme="minorHAnsi" w:cstheme="minorHAnsi"/>
          <w:color w:val="000000" w:themeColor="text1"/>
          <w:lang w:eastAsia="et-EE"/>
        </w:rPr>
        <w:fldChar w:fldCharType="separate"/>
      </w:r>
      <w:r w:rsidR="00CC53AE" w:rsidRPr="0061058B">
        <w:rPr>
          <w:rStyle w:val="FootnoteReference"/>
        </w:rPr>
        <w:t>3</w:t>
      </w:r>
      <w:r w:rsidR="00CC53AE" w:rsidRPr="0061058B">
        <w:rPr>
          <w:rFonts w:asciiTheme="minorHAnsi" w:hAnsiTheme="minorHAnsi" w:cstheme="minorHAnsi"/>
          <w:color w:val="000000" w:themeColor="text1"/>
          <w:lang w:eastAsia="et-EE"/>
        </w:rPr>
        <w:fldChar w:fldCharType="end"/>
      </w:r>
      <w:r w:rsidRPr="00054DBB">
        <w:rPr>
          <w:rFonts w:asciiTheme="minorHAnsi" w:hAnsiTheme="minorHAnsi" w:cstheme="minorHAnsi"/>
          <w:color w:val="000000" w:themeColor="text1"/>
          <w:lang w:eastAsia="et-EE"/>
        </w:rPr>
        <w:t xml:space="preserve"> loomine ja arendamine;</w:t>
      </w:r>
    </w:p>
    <w:p w14:paraId="5719C0A7" w14:textId="67A9285E" w:rsidR="004341B3" w:rsidRPr="00054DBB" w:rsidRDefault="004341B3" w:rsidP="00405378">
      <w:pPr>
        <w:pStyle w:val="NormalWeb"/>
        <w:numPr>
          <w:ilvl w:val="0"/>
          <w:numId w:val="29"/>
        </w:numPr>
        <w:spacing w:before="0" w:beforeAutospacing="0" w:after="0" w:afterAutospacing="0"/>
        <w:jc w:val="both"/>
        <w:rPr>
          <w:rFonts w:asciiTheme="minorHAnsi" w:hAnsiTheme="minorHAnsi" w:cstheme="minorHAnsi"/>
        </w:rPr>
      </w:pPr>
      <w:r w:rsidRPr="00054DBB">
        <w:rPr>
          <w:rFonts w:asciiTheme="minorHAnsi" w:hAnsiTheme="minorHAnsi" w:cstheme="minorHAnsi"/>
        </w:rPr>
        <w:t>n</w:t>
      </w:r>
      <w:r w:rsidRPr="00054DBB">
        <w:rPr>
          <w:rFonts w:asciiTheme="minorHAnsi" w:hAnsiTheme="minorHAnsi" w:cstheme="minorHAnsi"/>
          <w:color w:val="000000" w:themeColor="text1"/>
          <w:lang w:eastAsia="et-EE"/>
        </w:rPr>
        <w:t>oorte aktiivsuse</w:t>
      </w:r>
      <w:r w:rsidR="006D774C">
        <w:rPr>
          <w:rFonts w:asciiTheme="minorHAnsi" w:hAnsiTheme="minorHAnsi" w:cstheme="minorHAnsi"/>
          <w:color w:val="000000" w:themeColor="text1"/>
          <w:lang w:eastAsia="et-EE"/>
        </w:rPr>
        <w:fldChar w:fldCharType="begin"/>
      </w:r>
      <w:r w:rsidR="006D774C">
        <w:rPr>
          <w:rFonts w:asciiTheme="minorHAnsi" w:hAnsiTheme="minorHAnsi" w:cstheme="minorHAnsi"/>
          <w:color w:val="000000" w:themeColor="text1"/>
          <w:lang w:eastAsia="et-EE"/>
        </w:rPr>
        <w:instrText xml:space="preserve"> NOTEREF _Ref179469409 \f \h </w:instrText>
      </w:r>
      <w:r w:rsidR="006D774C">
        <w:rPr>
          <w:rFonts w:asciiTheme="minorHAnsi" w:hAnsiTheme="minorHAnsi" w:cstheme="minorHAnsi"/>
          <w:color w:val="000000" w:themeColor="text1"/>
          <w:lang w:eastAsia="et-EE"/>
        </w:rPr>
      </w:r>
      <w:r w:rsidR="006D774C">
        <w:rPr>
          <w:rFonts w:asciiTheme="minorHAnsi" w:hAnsiTheme="minorHAnsi" w:cstheme="minorHAnsi"/>
          <w:color w:val="000000" w:themeColor="text1"/>
          <w:lang w:eastAsia="et-EE"/>
        </w:rPr>
        <w:fldChar w:fldCharType="separate"/>
      </w:r>
      <w:r w:rsidR="006D774C" w:rsidRPr="006D774C">
        <w:rPr>
          <w:rStyle w:val="FootnoteReference"/>
        </w:rPr>
        <w:t>4</w:t>
      </w:r>
      <w:r w:rsidR="006D774C">
        <w:rPr>
          <w:rFonts w:asciiTheme="minorHAnsi" w:hAnsiTheme="minorHAnsi" w:cstheme="minorHAnsi"/>
          <w:color w:val="000000" w:themeColor="text1"/>
          <w:lang w:eastAsia="et-EE"/>
        </w:rPr>
        <w:fldChar w:fldCharType="end"/>
      </w:r>
      <w:r w:rsidRPr="00054DBB">
        <w:rPr>
          <w:rFonts w:asciiTheme="minorHAnsi" w:hAnsiTheme="minorHAnsi" w:cstheme="minorHAnsi"/>
          <w:color w:val="000000" w:themeColor="text1"/>
          <w:lang w:eastAsia="et-EE"/>
        </w:rPr>
        <w:t xml:space="preserve"> tõstmine.</w:t>
      </w:r>
    </w:p>
    <w:p w14:paraId="61C970A9" w14:textId="77777777" w:rsidR="004341B3" w:rsidRPr="00054DBB" w:rsidRDefault="004341B3" w:rsidP="009E64CC">
      <w:pPr>
        <w:rPr>
          <w:rFonts w:asciiTheme="minorHAnsi" w:hAnsiTheme="minorHAnsi" w:cstheme="minorHAnsi"/>
          <w:color w:val="000000" w:themeColor="text1"/>
          <w:lang w:val="et-EE"/>
        </w:rPr>
      </w:pPr>
    </w:p>
    <w:p w14:paraId="0CACD1CA" w14:textId="77777777" w:rsidR="00B672C4" w:rsidRPr="00054DBB" w:rsidRDefault="00B672C4" w:rsidP="00B672C4">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Meetme sihtrühmaks (lõppkasusaajaks) on MTÜ Kodukant Läänemaa tegevuspiirkonna:</w:t>
      </w:r>
    </w:p>
    <w:p w14:paraId="5CF8DC44" w14:textId="06D0AA84" w:rsidR="00B672C4" w:rsidRPr="00054DBB" w:rsidRDefault="00B672C4" w:rsidP="00405378">
      <w:pPr>
        <w:pStyle w:val="ListParagraph"/>
        <w:numPr>
          <w:ilvl w:val="0"/>
          <w:numId w:val="58"/>
        </w:num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vanemaealised elanikud 55+;</w:t>
      </w:r>
    </w:p>
    <w:p w14:paraId="74737713" w14:textId="77777777" w:rsidR="009E5896" w:rsidRPr="00054DBB" w:rsidRDefault="00B672C4" w:rsidP="00405378">
      <w:pPr>
        <w:pStyle w:val="ListParagraph"/>
        <w:numPr>
          <w:ilvl w:val="0"/>
          <w:numId w:val="58"/>
        </w:num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erivajadusega elanikud 16+;</w:t>
      </w:r>
    </w:p>
    <w:p w14:paraId="00A07DD4" w14:textId="13AF63DA" w:rsidR="003C25C3" w:rsidRPr="00054DBB" w:rsidRDefault="00B672C4" w:rsidP="00405378">
      <w:pPr>
        <w:pStyle w:val="ListParagraph"/>
        <w:numPr>
          <w:ilvl w:val="0"/>
          <w:numId w:val="58"/>
        </w:num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omastehooldajad 16+;</w:t>
      </w:r>
    </w:p>
    <w:p w14:paraId="47AEA877" w14:textId="72BC76DD" w:rsidR="00B672C4" w:rsidRPr="00054DBB" w:rsidRDefault="00B672C4" w:rsidP="00405378">
      <w:pPr>
        <w:pStyle w:val="ListParagraph"/>
        <w:numPr>
          <w:ilvl w:val="0"/>
          <w:numId w:val="58"/>
        </w:numPr>
        <w:rPr>
          <w:rFonts w:asciiTheme="minorHAnsi" w:hAnsiTheme="minorHAnsi" w:cstheme="minorHAnsi"/>
          <w:lang w:val="et-EE"/>
        </w:rPr>
      </w:pPr>
      <w:r w:rsidRPr="00054DBB">
        <w:rPr>
          <w:rFonts w:asciiTheme="minorHAnsi" w:hAnsiTheme="minorHAnsi" w:cstheme="minorHAnsi"/>
          <w:color w:val="000000" w:themeColor="text1"/>
          <w:lang w:val="et-EE"/>
        </w:rPr>
        <w:t>elanikud 16+ ühiskondlikku teadlikkust ja kogukondade valmisolekut tõstvate projektide puhul.</w:t>
      </w:r>
    </w:p>
    <w:p w14:paraId="00AA1371" w14:textId="77777777" w:rsidR="00CE68AB" w:rsidRPr="00054DBB" w:rsidRDefault="00CE68AB" w:rsidP="00054DBB">
      <w:pPr>
        <w:rPr>
          <w:rFonts w:asciiTheme="minorHAnsi" w:hAnsiTheme="minorHAnsi" w:cstheme="minorHAnsi"/>
          <w:color w:val="FF0000"/>
          <w:lang w:val="et-EE"/>
        </w:rPr>
      </w:pPr>
    </w:p>
    <w:p w14:paraId="0BAAB3AE" w14:textId="66EBE529" w:rsidR="00DC6E6D" w:rsidRPr="00054DBB" w:rsidRDefault="00DC6E6D" w:rsidP="00DC6E6D">
      <w:pPr>
        <w:pStyle w:val="Caption"/>
        <w:rPr>
          <w:rFonts w:asciiTheme="minorHAnsi" w:hAnsiTheme="minorHAnsi" w:cstheme="minorHAnsi"/>
        </w:rPr>
      </w:pPr>
      <w:r w:rsidRPr="00054DBB">
        <w:rPr>
          <w:rFonts w:asciiTheme="minorHAnsi" w:hAnsiTheme="minorHAnsi" w:cstheme="minorHAnsi"/>
        </w:rPr>
        <w:t xml:space="preserve">Tabel </w:t>
      </w:r>
      <w:r w:rsidR="008B425A" w:rsidRPr="00054DBB">
        <w:rPr>
          <w:rFonts w:asciiTheme="minorHAnsi" w:hAnsiTheme="minorHAnsi" w:cstheme="minorHAnsi"/>
        </w:rPr>
        <w:t>7</w:t>
      </w:r>
      <w:r w:rsidRPr="00054DBB">
        <w:rPr>
          <w:rFonts w:asciiTheme="minorHAnsi" w:hAnsiTheme="minorHAnsi" w:cstheme="minorHAnsi"/>
        </w:rPr>
        <w:t>. Eesmär</w:t>
      </w:r>
      <w:r w:rsidR="009F0115" w:rsidRPr="00054DBB">
        <w:rPr>
          <w:rFonts w:asciiTheme="minorHAnsi" w:hAnsiTheme="minorHAnsi" w:cstheme="minorHAnsi"/>
        </w:rPr>
        <w:t>kide</w:t>
      </w:r>
      <w:r w:rsidRPr="00054DBB">
        <w:rPr>
          <w:rFonts w:asciiTheme="minorHAnsi" w:hAnsiTheme="minorHAnsi" w:cstheme="minorHAnsi"/>
        </w:rPr>
        <w:t xml:space="preserve"> tulemusnäitajad</w:t>
      </w:r>
    </w:p>
    <w:tbl>
      <w:tblPr>
        <w:tblStyle w:val="TableGrid"/>
        <w:tblW w:w="0" w:type="auto"/>
        <w:tblLook w:val="04A0" w:firstRow="1" w:lastRow="0" w:firstColumn="1" w:lastColumn="0" w:noHBand="0" w:noVBand="1"/>
      </w:tblPr>
      <w:tblGrid>
        <w:gridCol w:w="3474"/>
        <w:gridCol w:w="1981"/>
        <w:gridCol w:w="1403"/>
        <w:gridCol w:w="1672"/>
      </w:tblGrid>
      <w:tr w:rsidR="00DC6E6D" w:rsidRPr="00054DBB" w14:paraId="6DD2D02D" w14:textId="77777777" w:rsidTr="00EF1C99">
        <w:tc>
          <w:tcPr>
            <w:tcW w:w="3474" w:type="dxa"/>
            <w:vAlign w:val="center"/>
          </w:tcPr>
          <w:p w14:paraId="2EBBDF25"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Mõõdik</w:t>
            </w:r>
          </w:p>
        </w:tc>
        <w:tc>
          <w:tcPr>
            <w:tcW w:w="1981" w:type="dxa"/>
            <w:vAlign w:val="center"/>
          </w:tcPr>
          <w:p w14:paraId="786C6C79"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Algtase 2024</w:t>
            </w:r>
          </w:p>
        </w:tc>
        <w:tc>
          <w:tcPr>
            <w:tcW w:w="1403" w:type="dxa"/>
            <w:vAlign w:val="center"/>
          </w:tcPr>
          <w:p w14:paraId="728A5C95"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Sihttase 2029</w:t>
            </w:r>
          </w:p>
        </w:tc>
        <w:tc>
          <w:tcPr>
            <w:tcW w:w="1672" w:type="dxa"/>
            <w:vAlign w:val="center"/>
          </w:tcPr>
          <w:p w14:paraId="410EBF6F" w14:textId="77777777" w:rsidR="00DC6E6D" w:rsidRPr="00054DBB" w:rsidRDefault="00DC6E6D" w:rsidP="00462301">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Allikas</w:t>
            </w:r>
          </w:p>
        </w:tc>
      </w:tr>
      <w:tr w:rsidR="00DC6E6D" w:rsidRPr="00054DBB" w14:paraId="34B7C201" w14:textId="77777777" w:rsidTr="00EF1C99">
        <w:trPr>
          <w:trHeight w:val="218"/>
        </w:trPr>
        <w:tc>
          <w:tcPr>
            <w:tcW w:w="3474" w:type="dxa"/>
            <w:vAlign w:val="center"/>
          </w:tcPr>
          <w:p w14:paraId="4B8939CB" w14:textId="76F99E1C" w:rsidR="00DC6E6D" w:rsidRPr="00054DBB" w:rsidRDefault="00930DFA"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Minip</w:t>
            </w:r>
            <w:r w:rsidR="00E61DDC" w:rsidRPr="00054DBB">
              <w:rPr>
                <w:rFonts w:asciiTheme="minorHAnsi" w:hAnsiTheme="minorHAnsi" w:cstheme="minorHAnsi"/>
                <w:color w:val="000000" w:themeColor="text1"/>
              </w:rPr>
              <w:t>rojektide arv</w:t>
            </w:r>
          </w:p>
        </w:tc>
        <w:tc>
          <w:tcPr>
            <w:tcW w:w="1981" w:type="dxa"/>
            <w:vAlign w:val="center"/>
          </w:tcPr>
          <w:p w14:paraId="6A7B0CDE" w14:textId="53B73659" w:rsidR="00DC6E6D" w:rsidRPr="00054DBB" w:rsidRDefault="00E61DDC"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0</w:t>
            </w:r>
          </w:p>
        </w:tc>
        <w:tc>
          <w:tcPr>
            <w:tcW w:w="1403" w:type="dxa"/>
            <w:vAlign w:val="center"/>
          </w:tcPr>
          <w:p w14:paraId="0DA97E9D" w14:textId="265C1F02" w:rsidR="00DC6E6D" w:rsidRPr="00054DBB" w:rsidRDefault="00E61DDC"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38</w:t>
            </w:r>
          </w:p>
        </w:tc>
        <w:tc>
          <w:tcPr>
            <w:tcW w:w="1672" w:type="dxa"/>
            <w:vAlign w:val="center"/>
          </w:tcPr>
          <w:p w14:paraId="3A6AF7F8" w14:textId="17AA4358" w:rsidR="00DC6E6D" w:rsidRPr="00054DBB" w:rsidRDefault="00E61DDC"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T</w:t>
            </w:r>
            <w:r w:rsidR="00E727B4" w:rsidRPr="00054DBB">
              <w:rPr>
                <w:rFonts w:asciiTheme="minorHAnsi" w:hAnsiTheme="minorHAnsi" w:cstheme="minorHAnsi"/>
                <w:color w:val="000000" w:themeColor="text1"/>
              </w:rPr>
              <w:t>aotlused</w:t>
            </w:r>
          </w:p>
        </w:tc>
      </w:tr>
    </w:tbl>
    <w:p w14:paraId="7D2DCACC" w14:textId="77777777" w:rsidR="00DC6E6D" w:rsidRPr="00054DBB" w:rsidRDefault="00DC6E6D" w:rsidP="00054DBB">
      <w:pPr>
        <w:spacing w:after="200"/>
        <w:rPr>
          <w:rFonts w:asciiTheme="minorHAnsi" w:hAnsiTheme="minorHAnsi" w:cstheme="minorHAnsi"/>
          <w:color w:val="FF0000"/>
          <w:lang w:val="et-EE"/>
        </w:rPr>
      </w:pPr>
    </w:p>
    <w:p w14:paraId="59BDB50B" w14:textId="176C758E" w:rsidR="00B96B44" w:rsidRPr="00054DBB" w:rsidRDefault="00B96B44" w:rsidP="00B96B44">
      <w:pPr>
        <w:pStyle w:val="Caption"/>
        <w:keepNext/>
        <w:rPr>
          <w:rFonts w:asciiTheme="minorHAnsi" w:hAnsiTheme="minorHAnsi" w:cstheme="minorHAnsi"/>
          <w:lang w:val="et-EE"/>
        </w:rPr>
      </w:pPr>
      <w:r w:rsidRPr="00054DBB">
        <w:rPr>
          <w:rFonts w:asciiTheme="minorHAnsi" w:hAnsiTheme="minorHAnsi" w:cstheme="minorHAnsi"/>
        </w:rPr>
        <w:t>Ta</w:t>
      </w:r>
      <w:r w:rsidRPr="00054DBB">
        <w:rPr>
          <w:rFonts w:asciiTheme="minorHAnsi" w:hAnsiTheme="minorHAnsi" w:cstheme="minorHAnsi"/>
          <w:lang w:val="et-EE"/>
        </w:rPr>
        <w:t>bel</w:t>
      </w:r>
      <w:r w:rsidRPr="00054DBB">
        <w:rPr>
          <w:rFonts w:asciiTheme="minorHAnsi" w:hAnsiTheme="minorHAnsi" w:cstheme="minorHAnsi"/>
        </w:rPr>
        <w:t xml:space="preserve"> </w:t>
      </w:r>
      <w:r w:rsidR="008B425A" w:rsidRPr="00054DBB">
        <w:rPr>
          <w:rFonts w:asciiTheme="minorHAnsi" w:hAnsiTheme="minorHAnsi" w:cstheme="minorHAnsi"/>
          <w:lang w:val="et-EE"/>
        </w:rPr>
        <w:t>8</w:t>
      </w:r>
      <w:r w:rsidRPr="00054DBB">
        <w:rPr>
          <w:rFonts w:asciiTheme="minorHAnsi" w:hAnsiTheme="minorHAnsi" w:cstheme="minorHAnsi"/>
          <w:lang w:val="et-EE"/>
        </w:rPr>
        <w:t xml:space="preserve">. Meede </w:t>
      </w:r>
      <w:r w:rsidR="003A2369" w:rsidRPr="00054DBB">
        <w:rPr>
          <w:rFonts w:asciiTheme="minorHAnsi" w:hAnsiTheme="minorHAnsi" w:cstheme="minorHAnsi"/>
          <w:lang w:val="et-EE"/>
        </w:rPr>
        <w:t>4</w:t>
      </w:r>
      <w:r w:rsidRPr="00054DBB">
        <w:rPr>
          <w:rFonts w:asciiTheme="minorHAnsi" w:hAnsiTheme="minorHAnsi" w:cstheme="minorHAnsi"/>
          <w:lang w:val="et-EE"/>
        </w:rPr>
        <w:t>: Sotsiaalteenuste arendamine</w:t>
      </w:r>
    </w:p>
    <w:tbl>
      <w:tblPr>
        <w:tblStyle w:val="TableGrid"/>
        <w:tblW w:w="0" w:type="auto"/>
        <w:tblLook w:val="04A0" w:firstRow="1" w:lastRow="0" w:firstColumn="1" w:lastColumn="0" w:noHBand="0" w:noVBand="1"/>
      </w:tblPr>
      <w:tblGrid>
        <w:gridCol w:w="2110"/>
        <w:gridCol w:w="6420"/>
      </w:tblGrid>
      <w:tr w:rsidR="00871CA0" w:rsidRPr="00054DBB" w14:paraId="4DF86152" w14:textId="77777777" w:rsidTr="00396D38">
        <w:tc>
          <w:tcPr>
            <w:tcW w:w="2110" w:type="dxa"/>
          </w:tcPr>
          <w:p w14:paraId="5F06B5EE" w14:textId="625BB319" w:rsidR="00871CA0" w:rsidRPr="00054DBB" w:rsidRDefault="00871CA0" w:rsidP="00446294">
            <w:pPr>
              <w:rPr>
                <w:rFonts w:asciiTheme="minorHAnsi" w:hAnsiTheme="minorHAnsi" w:cstheme="minorHAnsi"/>
                <w:lang w:val="sv-FI"/>
              </w:rPr>
            </w:pPr>
            <w:r w:rsidRPr="00054DBB">
              <w:rPr>
                <w:rFonts w:asciiTheme="minorHAnsi" w:hAnsiTheme="minorHAnsi" w:cstheme="minorHAnsi"/>
                <w:lang w:val="sv-FI"/>
              </w:rPr>
              <w:t>Meetme osakaal rahastusest</w:t>
            </w:r>
          </w:p>
        </w:tc>
        <w:tc>
          <w:tcPr>
            <w:tcW w:w="6420" w:type="dxa"/>
          </w:tcPr>
          <w:p w14:paraId="1F7E5E67" w14:textId="54C7B951" w:rsidR="00871CA0" w:rsidRPr="00054DBB" w:rsidRDefault="00871CA0" w:rsidP="00446294">
            <w:pPr>
              <w:rPr>
                <w:rFonts w:asciiTheme="minorHAnsi" w:hAnsiTheme="minorHAnsi" w:cstheme="minorHAnsi"/>
                <w:lang w:val="et-EE"/>
              </w:rPr>
            </w:pPr>
            <w:r w:rsidRPr="00054DBB">
              <w:rPr>
                <w:rFonts w:asciiTheme="minorHAnsi" w:hAnsiTheme="minorHAnsi" w:cstheme="minorHAnsi"/>
                <w:lang w:val="et-EE"/>
              </w:rPr>
              <w:t>Rahastamine toimub eraldiseisvast allikast: Euroopa Sotsiaalfond+</w:t>
            </w:r>
          </w:p>
        </w:tc>
      </w:tr>
      <w:tr w:rsidR="00F127A6" w:rsidRPr="00054DBB" w14:paraId="7257E851" w14:textId="77777777" w:rsidTr="00396D38">
        <w:tc>
          <w:tcPr>
            <w:tcW w:w="2110" w:type="dxa"/>
          </w:tcPr>
          <w:p w14:paraId="3D13BC94" w14:textId="4AFCED33" w:rsidR="00F127A6" w:rsidRPr="00054DBB" w:rsidRDefault="00F127A6" w:rsidP="00446294">
            <w:pPr>
              <w:rPr>
                <w:rFonts w:asciiTheme="minorHAnsi" w:hAnsiTheme="minorHAnsi" w:cstheme="minorHAnsi"/>
                <w:lang w:val="sv-FI"/>
              </w:rPr>
            </w:pPr>
            <w:r w:rsidRPr="00054DBB">
              <w:rPr>
                <w:rFonts w:asciiTheme="minorHAnsi" w:hAnsiTheme="minorHAnsi" w:cstheme="minorHAnsi"/>
                <w:lang w:val="sv-FI"/>
              </w:rPr>
              <w:t>Toe</w:t>
            </w:r>
            <w:r w:rsidR="00A67E6F" w:rsidRPr="00054DBB">
              <w:rPr>
                <w:rFonts w:asciiTheme="minorHAnsi" w:hAnsiTheme="minorHAnsi" w:cstheme="minorHAnsi"/>
                <w:lang w:val="sv-FI"/>
              </w:rPr>
              <w:t>ta</w:t>
            </w:r>
            <w:r w:rsidRPr="00054DBB">
              <w:rPr>
                <w:rFonts w:asciiTheme="minorHAnsi" w:hAnsiTheme="minorHAnsi" w:cstheme="minorHAnsi"/>
                <w:lang w:val="sv-FI"/>
              </w:rPr>
              <w:t>tavad tegevusvaldkonnad</w:t>
            </w:r>
          </w:p>
        </w:tc>
        <w:tc>
          <w:tcPr>
            <w:tcW w:w="6420" w:type="dxa"/>
          </w:tcPr>
          <w:p w14:paraId="59B70985" w14:textId="6C2FA8A3" w:rsidR="00B672C4"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rPr>
            </w:pPr>
            <w:r w:rsidRPr="00054DBB">
              <w:rPr>
                <w:rFonts w:asciiTheme="minorHAnsi" w:hAnsiTheme="minorHAnsi" w:cstheme="minorHAnsi"/>
              </w:rPr>
              <w:t>V</w:t>
            </w:r>
            <w:r w:rsidR="00B672C4" w:rsidRPr="00054DBB">
              <w:rPr>
                <w:rFonts w:asciiTheme="minorHAnsi" w:hAnsiTheme="minorHAnsi" w:cstheme="minorHAnsi"/>
              </w:rPr>
              <w:t>anemaealistele inimestele</w:t>
            </w:r>
            <w:r w:rsidR="00CC53AE">
              <w:rPr>
                <w:rStyle w:val="FootnoteReference"/>
                <w:rFonts w:asciiTheme="minorHAnsi" w:hAnsiTheme="minorHAnsi" w:cstheme="minorHAnsi"/>
              </w:rPr>
              <w:footnoteReference w:id="17"/>
            </w:r>
            <w:r w:rsidR="00B672C4" w:rsidRPr="00054DBB">
              <w:rPr>
                <w:rFonts w:asciiTheme="minorHAnsi" w:hAnsiTheme="minorHAnsi" w:cstheme="minorHAnsi"/>
              </w:rPr>
              <w:t xml:space="preserve"> parema ligipääsu tagamine teenustele ja aktiveerivatele tegevustele</w:t>
            </w:r>
            <w:r w:rsidRPr="00054DBB">
              <w:rPr>
                <w:rFonts w:asciiTheme="minorHAnsi" w:hAnsiTheme="minorHAnsi" w:cstheme="minorHAnsi"/>
              </w:rPr>
              <w:t>.</w:t>
            </w:r>
          </w:p>
          <w:p w14:paraId="5DF5091C" w14:textId="6FACE9B9" w:rsidR="00B672C4"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rPr>
            </w:pPr>
            <w:r w:rsidRPr="00054DBB">
              <w:rPr>
                <w:rFonts w:asciiTheme="minorHAnsi" w:hAnsiTheme="minorHAnsi" w:cstheme="minorHAnsi"/>
              </w:rPr>
              <w:t>V</w:t>
            </w:r>
            <w:r w:rsidR="00B672C4" w:rsidRPr="00054DBB">
              <w:rPr>
                <w:rFonts w:asciiTheme="minorHAnsi" w:hAnsiTheme="minorHAnsi" w:cstheme="minorHAnsi"/>
              </w:rPr>
              <w:t>abatahtlikkuse ja sotsiaalse ettevõtluse soodustamine vanemaealiste inimeste seas</w:t>
            </w:r>
            <w:r w:rsidRPr="00054DBB">
              <w:rPr>
                <w:rFonts w:asciiTheme="minorHAnsi" w:hAnsiTheme="minorHAnsi" w:cstheme="minorHAnsi"/>
              </w:rPr>
              <w:t>.</w:t>
            </w:r>
          </w:p>
          <w:p w14:paraId="1C6B5030" w14:textId="2F0697D8" w:rsidR="00B672C4"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color w:val="000000"/>
              </w:rPr>
            </w:pPr>
            <w:r w:rsidRPr="00054DBB">
              <w:rPr>
                <w:rFonts w:asciiTheme="minorHAnsi" w:hAnsiTheme="minorHAnsi" w:cstheme="minorHAnsi"/>
                <w:color w:val="000000"/>
              </w:rPr>
              <w:t>P</w:t>
            </w:r>
            <w:r w:rsidR="00B672C4" w:rsidRPr="00054DBB">
              <w:rPr>
                <w:rFonts w:asciiTheme="minorHAnsi" w:hAnsiTheme="minorHAnsi" w:cstheme="minorHAnsi"/>
                <w:color w:val="000000"/>
              </w:rPr>
              <w:t>uudega ja erivajadusega</w:t>
            </w:r>
            <w:r w:rsidR="00B672C4" w:rsidRPr="00054DBB">
              <w:rPr>
                <w:rFonts w:asciiTheme="minorHAnsi" w:hAnsiTheme="minorHAnsi" w:cstheme="minorHAnsi"/>
                <w:vertAlign w:val="superscript"/>
              </w:rPr>
              <w:footnoteReference w:id="18"/>
            </w:r>
            <w:r w:rsidR="00B672C4" w:rsidRPr="00054DBB">
              <w:rPr>
                <w:rFonts w:asciiTheme="minorHAnsi" w:hAnsiTheme="minorHAnsi" w:cstheme="minorHAnsi"/>
                <w:color w:val="000000"/>
              </w:rPr>
              <w:t xml:space="preserve"> inimeste iseseisva toimetuleku toetamine ja võrdsete võimaluste tagamine</w:t>
            </w:r>
            <w:r w:rsidRPr="00054DBB">
              <w:rPr>
                <w:rFonts w:asciiTheme="minorHAnsi" w:hAnsiTheme="minorHAnsi" w:cstheme="minorHAnsi"/>
                <w:color w:val="000000"/>
              </w:rPr>
              <w:t>.</w:t>
            </w:r>
            <w:r w:rsidR="00B672C4" w:rsidRPr="00054DBB">
              <w:rPr>
                <w:rFonts w:asciiTheme="minorHAnsi" w:hAnsiTheme="minorHAnsi" w:cstheme="minorHAnsi"/>
                <w:color w:val="000000"/>
              </w:rPr>
              <w:t xml:space="preserve"> </w:t>
            </w:r>
          </w:p>
          <w:p w14:paraId="5DF592E3" w14:textId="23AE6D2D" w:rsidR="00F56EEB"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color w:val="000000"/>
              </w:rPr>
            </w:pPr>
            <w:r w:rsidRPr="00054DBB">
              <w:rPr>
                <w:rFonts w:asciiTheme="minorHAnsi" w:hAnsiTheme="minorHAnsi" w:cstheme="minorHAnsi"/>
                <w:color w:val="000000"/>
              </w:rPr>
              <w:t>O</w:t>
            </w:r>
            <w:r w:rsidR="00B672C4" w:rsidRPr="00054DBB">
              <w:rPr>
                <w:rFonts w:asciiTheme="minorHAnsi" w:hAnsiTheme="minorHAnsi" w:cstheme="minorHAnsi"/>
                <w:color w:val="000000"/>
              </w:rPr>
              <w:t>mastehooldajate, puudega ja erivajadusega inimeste lähedaste toetamine</w:t>
            </w:r>
            <w:r w:rsidRPr="00054DBB">
              <w:rPr>
                <w:rFonts w:asciiTheme="minorHAnsi" w:hAnsiTheme="minorHAnsi" w:cstheme="minorHAnsi"/>
                <w:color w:val="000000"/>
              </w:rPr>
              <w:t>.</w:t>
            </w:r>
            <w:r w:rsidR="00B672C4" w:rsidRPr="00054DBB">
              <w:rPr>
                <w:rFonts w:asciiTheme="minorHAnsi" w:hAnsiTheme="minorHAnsi" w:cstheme="minorHAnsi"/>
                <w:color w:val="000000"/>
              </w:rPr>
              <w:t xml:space="preserve"> </w:t>
            </w:r>
          </w:p>
          <w:p w14:paraId="63AF3E67" w14:textId="725DA796" w:rsidR="00ED04CC"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color w:val="000000"/>
              </w:rPr>
            </w:pPr>
            <w:r w:rsidRPr="00054DBB">
              <w:rPr>
                <w:rFonts w:asciiTheme="minorHAnsi" w:hAnsiTheme="minorHAnsi" w:cstheme="minorHAnsi"/>
                <w:color w:val="000000"/>
              </w:rPr>
              <w:t>T</w:t>
            </w:r>
            <w:r w:rsidR="00B672C4" w:rsidRPr="00054DBB">
              <w:rPr>
                <w:rFonts w:asciiTheme="minorHAnsi" w:hAnsiTheme="minorHAnsi" w:cstheme="minorHAnsi"/>
                <w:color w:val="000000"/>
              </w:rPr>
              <w:t>uge vajavate sihtrühmade olemasolu teadvustamine ühiskonnas ja kogukondade valmisoleku kasvatamine nendega teadlikult tegelemiseks</w:t>
            </w:r>
            <w:r w:rsidRPr="00054DBB">
              <w:rPr>
                <w:rFonts w:asciiTheme="minorHAnsi" w:hAnsiTheme="minorHAnsi" w:cstheme="minorHAnsi"/>
                <w:color w:val="000000"/>
              </w:rPr>
              <w:t>.</w:t>
            </w:r>
          </w:p>
          <w:p w14:paraId="3936473E" w14:textId="0DF3288C" w:rsidR="00930DFA" w:rsidRPr="00054DBB" w:rsidRDefault="007C5443" w:rsidP="00405378">
            <w:pPr>
              <w:pStyle w:val="ListParagraph"/>
              <w:numPr>
                <w:ilvl w:val="0"/>
                <w:numId w:val="59"/>
              </w:numPr>
              <w:pBdr>
                <w:top w:val="nil"/>
                <w:left w:val="nil"/>
                <w:bottom w:val="nil"/>
                <w:right w:val="nil"/>
                <w:between w:val="nil"/>
              </w:pBdr>
              <w:ind w:left="470" w:right="141" w:hanging="284"/>
              <w:jc w:val="both"/>
              <w:rPr>
                <w:rFonts w:asciiTheme="minorHAnsi" w:hAnsiTheme="minorHAnsi" w:cstheme="minorHAnsi"/>
                <w:lang w:val="et-EE"/>
              </w:rPr>
            </w:pPr>
            <w:r w:rsidRPr="00054DBB">
              <w:rPr>
                <w:rFonts w:asciiTheme="minorHAnsi" w:hAnsiTheme="minorHAnsi" w:cstheme="minorHAnsi"/>
                <w:color w:val="000000"/>
              </w:rPr>
              <w:t>T</w:t>
            </w:r>
            <w:r w:rsidR="00B672C4" w:rsidRPr="00054DBB">
              <w:rPr>
                <w:rFonts w:asciiTheme="minorHAnsi" w:hAnsiTheme="minorHAnsi" w:cstheme="minorHAnsi"/>
                <w:color w:val="000000"/>
              </w:rPr>
              <w:t>ugigruppide ning katusorganisatsioonide tegevuse arendamine.</w:t>
            </w:r>
          </w:p>
        </w:tc>
      </w:tr>
      <w:tr w:rsidR="00DC6E6D" w:rsidRPr="00054DBB" w14:paraId="2868381E" w14:textId="77777777" w:rsidTr="00396D38">
        <w:tc>
          <w:tcPr>
            <w:tcW w:w="2110" w:type="dxa"/>
          </w:tcPr>
          <w:p w14:paraId="0DD927CA" w14:textId="7841597B" w:rsidR="00DC6E6D" w:rsidRPr="00054DBB" w:rsidRDefault="00DC6E6D" w:rsidP="00446294">
            <w:pPr>
              <w:rPr>
                <w:rFonts w:asciiTheme="minorHAnsi" w:hAnsiTheme="minorHAnsi" w:cstheme="minorHAnsi"/>
                <w:lang w:val="sv-FI"/>
              </w:rPr>
            </w:pPr>
            <w:r w:rsidRPr="00054DBB">
              <w:rPr>
                <w:rFonts w:asciiTheme="minorHAnsi" w:hAnsiTheme="minorHAnsi" w:cstheme="minorHAnsi"/>
                <w:lang w:val="sv-FI"/>
              </w:rPr>
              <w:t>Mitteabikõlblikud tegevusvaldkonnad</w:t>
            </w:r>
          </w:p>
        </w:tc>
        <w:tc>
          <w:tcPr>
            <w:tcW w:w="6420" w:type="dxa"/>
          </w:tcPr>
          <w:p w14:paraId="5ED83B4F" w14:textId="4E8B5B46" w:rsidR="00A11229" w:rsidRPr="00054DBB" w:rsidRDefault="00F56EEB" w:rsidP="00B672C4">
            <w:pPr>
              <w:rPr>
                <w:rFonts w:asciiTheme="minorHAnsi" w:hAnsiTheme="minorHAnsi" w:cstheme="minorHAnsi"/>
                <w:color w:val="000000" w:themeColor="text1"/>
                <w:lang w:val="et-EE"/>
              </w:rPr>
            </w:pPr>
            <w:r w:rsidRPr="00054DBB">
              <w:rPr>
                <w:rFonts w:asciiTheme="minorHAnsi" w:hAnsiTheme="minorHAnsi" w:cstheme="minorHAnsi"/>
                <w:color w:val="000000"/>
              </w:rPr>
              <w:t>R</w:t>
            </w:r>
            <w:r w:rsidR="00B672C4" w:rsidRPr="00054DBB">
              <w:rPr>
                <w:rFonts w:asciiTheme="minorHAnsi" w:hAnsiTheme="minorHAnsi" w:cstheme="minorHAnsi"/>
                <w:color w:val="000000"/>
              </w:rPr>
              <w:t>iigi või KOV-i poolt pakutavad sotsiaal- ja tervishoiuteenused ning tööturumeetmed, välja arvatud juhul, kui tegevused loovad juba olemasolevatele teenustele lisandväärtust.</w:t>
            </w:r>
          </w:p>
        </w:tc>
      </w:tr>
      <w:tr w:rsidR="00B96B44" w:rsidRPr="00054DBB" w14:paraId="3D26EFEF" w14:textId="77777777" w:rsidTr="00396D38">
        <w:tc>
          <w:tcPr>
            <w:tcW w:w="2110" w:type="dxa"/>
          </w:tcPr>
          <w:p w14:paraId="0D1019FA" w14:textId="6500774E" w:rsidR="00B96B44" w:rsidRPr="00054DBB" w:rsidRDefault="00F127A6" w:rsidP="00446294">
            <w:pPr>
              <w:rPr>
                <w:rFonts w:asciiTheme="minorHAnsi" w:hAnsiTheme="minorHAnsi" w:cstheme="minorHAnsi"/>
                <w:lang w:val="sv-FI"/>
              </w:rPr>
            </w:pPr>
            <w:r w:rsidRPr="00054DBB">
              <w:rPr>
                <w:rFonts w:asciiTheme="minorHAnsi" w:hAnsiTheme="minorHAnsi" w:cstheme="minorHAnsi"/>
                <w:lang w:val="sv-FI"/>
              </w:rPr>
              <w:t>Abikõlblikud</w:t>
            </w:r>
            <w:r w:rsidR="00B672C4" w:rsidRPr="00054DBB">
              <w:rPr>
                <w:rFonts w:asciiTheme="minorHAnsi" w:hAnsiTheme="minorHAnsi" w:cstheme="minorHAnsi"/>
                <w:lang w:val="sv-FI"/>
              </w:rPr>
              <w:t xml:space="preserve"> kulud</w:t>
            </w:r>
          </w:p>
        </w:tc>
        <w:tc>
          <w:tcPr>
            <w:tcW w:w="6420" w:type="dxa"/>
          </w:tcPr>
          <w:p w14:paraId="755F8184" w14:textId="77777777" w:rsidR="00B672C4" w:rsidRPr="00054DBB" w:rsidRDefault="00B672C4" w:rsidP="00EF1C99">
            <w:pPr>
              <w:ind w:right="142"/>
              <w:jc w:val="both"/>
              <w:rPr>
                <w:rFonts w:asciiTheme="minorHAnsi" w:hAnsiTheme="minorHAnsi" w:cstheme="minorHAnsi"/>
              </w:rPr>
            </w:pPr>
            <w:r w:rsidRPr="00054DBB">
              <w:rPr>
                <w:rFonts w:asciiTheme="minorHAnsi" w:hAnsiTheme="minorHAnsi" w:cstheme="minorHAnsi"/>
              </w:rPr>
              <w:t>Abikõlblikud on vältimatult vajalikud kulud miniprojekti eesmärgi saavutamiseks, sh:</w:t>
            </w:r>
          </w:p>
          <w:p w14:paraId="6BF8920C" w14:textId="77777777" w:rsidR="00B672C4"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koolituse, seminari, teabepäeva, õppereisi ja muu samalaadse ürituse korraldamise kulud;</w:t>
            </w:r>
          </w:p>
          <w:p w14:paraId="3A07C22F" w14:textId="77777777" w:rsidR="00B672C4"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uuringu ja eksperthinnangu tellimise kulud;</w:t>
            </w:r>
          </w:p>
          <w:p w14:paraId="56B1473C" w14:textId="77777777" w:rsidR="00B672C4"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lastRenderedPageBreak/>
              <w:t>tugitegevuste ja uuenduslike lahenduste väljatöötamise ning piloteerimise kulud;</w:t>
            </w:r>
          </w:p>
          <w:p w14:paraId="6A06B18B" w14:textId="77777777" w:rsidR="00B672C4"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valdkonna spetsialistide kaasamise ja nõustamistegevusega seotud kulud;</w:t>
            </w:r>
          </w:p>
          <w:p w14:paraId="6C74D623" w14:textId="29714853" w:rsidR="00ED04CC"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 xml:space="preserve">teabematerjali koostamise ja väljaandmise kulud; </w:t>
            </w:r>
          </w:p>
          <w:p w14:paraId="40374CA4" w14:textId="44672A7F" w:rsidR="00EF1C99"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riigisisesel ja välisriigis toimuval seminaril, konverentsil, messil või õppereisil osalemise kulud, s</w:t>
            </w:r>
            <w:r w:rsidR="007C5443" w:rsidRPr="00054DBB">
              <w:rPr>
                <w:rFonts w:asciiTheme="minorHAnsi" w:hAnsiTheme="minorHAnsi" w:cstheme="minorHAnsi"/>
                <w:color w:val="000000"/>
              </w:rPr>
              <w:t>h</w:t>
            </w:r>
            <w:r w:rsidRPr="00054DBB">
              <w:rPr>
                <w:rFonts w:asciiTheme="minorHAnsi" w:hAnsiTheme="minorHAnsi" w:cstheme="minorHAnsi"/>
                <w:color w:val="000000"/>
              </w:rPr>
              <w:t xml:space="preserve"> osavõtutasu ning lähetuskulud;</w:t>
            </w:r>
          </w:p>
          <w:p w14:paraId="0ADD3452" w14:textId="6C1B42BF" w:rsidR="00EF1C99" w:rsidRPr="00054DBB" w:rsidRDefault="007C5443"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k</w:t>
            </w:r>
            <w:r w:rsidR="00B672C4" w:rsidRPr="00054DBB">
              <w:rPr>
                <w:rFonts w:asciiTheme="minorHAnsi" w:hAnsiTheme="minorHAnsi" w:cstheme="minorHAnsi"/>
                <w:color w:val="000000"/>
              </w:rPr>
              <w:t>oostöötegevuste elluviimise ja kavandamise kulud</w:t>
            </w:r>
            <w:r w:rsidRPr="00054DBB">
              <w:rPr>
                <w:rFonts w:asciiTheme="minorHAnsi" w:hAnsiTheme="minorHAnsi" w:cstheme="minorHAnsi"/>
                <w:color w:val="000000"/>
              </w:rPr>
              <w:t>;</w:t>
            </w:r>
          </w:p>
          <w:p w14:paraId="662DA865" w14:textId="77777777" w:rsidR="00EF1C99"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ligipääsetavuse parandamise kulud, sh viipekeele tõlge või kirjutustõlge kuulmispuudega inimestele;</w:t>
            </w:r>
          </w:p>
          <w:p w14:paraId="0FF50842" w14:textId="7E732797" w:rsidR="00EF1C99"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projektijuhi töötasu, v</w:t>
            </w:r>
            <w:r w:rsidR="007C5443" w:rsidRPr="00054DBB">
              <w:rPr>
                <w:rFonts w:asciiTheme="minorHAnsi" w:hAnsiTheme="minorHAnsi" w:cstheme="minorHAnsi"/>
                <w:color w:val="000000"/>
              </w:rPr>
              <w:t>.</w:t>
            </w:r>
            <w:r w:rsidRPr="00054DBB">
              <w:rPr>
                <w:rFonts w:asciiTheme="minorHAnsi" w:hAnsiTheme="minorHAnsi" w:cstheme="minorHAnsi"/>
                <w:color w:val="000000"/>
              </w:rPr>
              <w:t>a kui projektijuht on ametnik või avalikus teenistuses töötav töötaja, kelle tööülesanded on sarnased toetatava tegevusega;</w:t>
            </w:r>
          </w:p>
          <w:p w14:paraId="4982434B" w14:textId="77777777" w:rsidR="00EF1C99"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asjakohased sõidukulud;</w:t>
            </w:r>
          </w:p>
          <w:p w14:paraId="750D59D2" w14:textId="77777777" w:rsidR="00EF1C99"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 xml:space="preserve">projektiga otseselt seotud tegevuskulud </w:t>
            </w:r>
            <w:r w:rsidR="00ED04CC" w:rsidRPr="00054DBB">
              <w:rPr>
                <w:rFonts w:asciiTheme="minorHAnsi" w:hAnsiTheme="minorHAnsi" w:cstheme="minorHAnsi"/>
                <w:color w:val="000000"/>
              </w:rPr>
              <w:t xml:space="preserve">(sh väikevahendid) </w:t>
            </w:r>
            <w:r w:rsidRPr="00054DBB">
              <w:rPr>
                <w:rFonts w:asciiTheme="minorHAnsi" w:hAnsiTheme="minorHAnsi" w:cstheme="minorHAnsi"/>
                <w:color w:val="000000"/>
              </w:rPr>
              <w:t>kuni 20% projekti kogueelarvest</w:t>
            </w:r>
            <w:r w:rsidRPr="00054DBB">
              <w:rPr>
                <w:rFonts w:asciiTheme="minorHAnsi" w:hAnsiTheme="minorHAnsi" w:cstheme="minorHAnsi"/>
              </w:rPr>
              <w:t>;</w:t>
            </w:r>
          </w:p>
          <w:p w14:paraId="3DC156AD" w14:textId="2E91C3C6" w:rsidR="00BA670D" w:rsidRPr="00054DBB" w:rsidRDefault="00B672C4" w:rsidP="00405378">
            <w:pPr>
              <w:pStyle w:val="ListParagraph"/>
              <w:numPr>
                <w:ilvl w:val="0"/>
                <w:numId w:val="44"/>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rPr>
              <w:t>ESF+ sümboolika kulud</w:t>
            </w:r>
            <w:r w:rsidR="007C5443" w:rsidRPr="00054DBB">
              <w:rPr>
                <w:rFonts w:asciiTheme="minorHAnsi" w:hAnsiTheme="minorHAnsi" w:cstheme="minorHAnsi"/>
              </w:rPr>
              <w:t>.</w:t>
            </w:r>
          </w:p>
        </w:tc>
      </w:tr>
      <w:tr w:rsidR="00B96B44" w:rsidRPr="00054DBB" w14:paraId="5A6D92A6" w14:textId="77777777" w:rsidTr="00396D38">
        <w:trPr>
          <w:trHeight w:val="670"/>
        </w:trPr>
        <w:tc>
          <w:tcPr>
            <w:tcW w:w="2110" w:type="dxa"/>
          </w:tcPr>
          <w:p w14:paraId="21C91F2B" w14:textId="3F240517" w:rsidR="00B96B44" w:rsidRPr="00054DBB" w:rsidRDefault="00B96B44" w:rsidP="00446294">
            <w:pPr>
              <w:rPr>
                <w:rFonts w:asciiTheme="minorHAnsi" w:hAnsiTheme="minorHAnsi" w:cstheme="minorHAnsi"/>
                <w:lang w:val="sv-FI"/>
              </w:rPr>
            </w:pPr>
            <w:r w:rsidRPr="00054DBB">
              <w:rPr>
                <w:rFonts w:asciiTheme="minorHAnsi" w:hAnsiTheme="minorHAnsi" w:cstheme="minorHAnsi"/>
                <w:lang w:val="sv-FI"/>
              </w:rPr>
              <w:lastRenderedPageBreak/>
              <w:t>Mitte</w:t>
            </w:r>
            <w:r w:rsidR="00F127A6" w:rsidRPr="00054DBB">
              <w:rPr>
                <w:rFonts w:asciiTheme="minorHAnsi" w:hAnsiTheme="minorHAnsi" w:cstheme="minorHAnsi"/>
                <w:lang w:val="sv-FI"/>
              </w:rPr>
              <w:t>abikõlblikud</w:t>
            </w:r>
          </w:p>
          <w:p w14:paraId="19CF696F" w14:textId="3EB99FCC" w:rsidR="00F127A6" w:rsidRPr="00054DBB" w:rsidRDefault="00F56EEB" w:rsidP="00446294">
            <w:pPr>
              <w:rPr>
                <w:rFonts w:asciiTheme="minorHAnsi" w:hAnsiTheme="minorHAnsi" w:cstheme="minorHAnsi"/>
                <w:lang w:val="et-EE"/>
              </w:rPr>
            </w:pPr>
            <w:r w:rsidRPr="00054DBB">
              <w:rPr>
                <w:rFonts w:asciiTheme="minorHAnsi" w:hAnsiTheme="minorHAnsi" w:cstheme="minorHAnsi"/>
                <w:lang w:val="sv-FI"/>
              </w:rPr>
              <w:t>kulud</w:t>
            </w:r>
          </w:p>
        </w:tc>
        <w:tc>
          <w:tcPr>
            <w:tcW w:w="6420" w:type="dxa"/>
          </w:tcPr>
          <w:p w14:paraId="6D491543" w14:textId="6DEF589B" w:rsidR="00B672C4" w:rsidRPr="00054DBB" w:rsidRDefault="007C5443" w:rsidP="00405378">
            <w:pPr>
              <w:pStyle w:val="ListParagraph"/>
              <w:numPr>
                <w:ilvl w:val="0"/>
                <w:numId w:val="43"/>
              </w:numPr>
              <w:pBdr>
                <w:top w:val="nil"/>
                <w:left w:val="nil"/>
                <w:bottom w:val="nil"/>
                <w:right w:val="nil"/>
                <w:between w:val="nil"/>
              </w:pBdr>
              <w:ind w:left="476" w:right="141" w:hanging="284"/>
              <w:jc w:val="both"/>
              <w:rPr>
                <w:rFonts w:asciiTheme="minorHAnsi" w:hAnsiTheme="minorHAnsi" w:cstheme="minorHAnsi"/>
                <w:color w:val="000000"/>
              </w:rPr>
            </w:pPr>
            <w:r w:rsidRPr="00054DBB">
              <w:rPr>
                <w:rFonts w:asciiTheme="minorHAnsi" w:hAnsiTheme="minorHAnsi" w:cstheme="minorHAnsi"/>
                <w:color w:val="000000"/>
              </w:rPr>
              <w:t>I</w:t>
            </w:r>
            <w:r w:rsidR="00B672C4" w:rsidRPr="00054DBB">
              <w:rPr>
                <w:rFonts w:asciiTheme="minorHAnsi" w:hAnsiTheme="minorHAnsi" w:cstheme="minorHAnsi"/>
                <w:color w:val="000000"/>
              </w:rPr>
              <w:t>nvesteeringud materiaalsesse ja immateriaalsesse varasse, sh maa, kinnisvara ja taristu ostmise kulud</w:t>
            </w:r>
            <w:r w:rsidRPr="00054DBB">
              <w:rPr>
                <w:rFonts w:asciiTheme="minorHAnsi" w:hAnsiTheme="minorHAnsi" w:cstheme="minorHAnsi"/>
                <w:color w:val="000000"/>
              </w:rPr>
              <w:t>.</w:t>
            </w:r>
            <w:r w:rsidR="00B672C4" w:rsidRPr="00054DBB">
              <w:rPr>
                <w:rFonts w:asciiTheme="minorHAnsi" w:hAnsiTheme="minorHAnsi" w:cstheme="minorHAnsi"/>
                <w:color w:val="000000"/>
              </w:rPr>
              <w:t xml:space="preserve"> </w:t>
            </w:r>
          </w:p>
          <w:p w14:paraId="2AE626DC" w14:textId="12271F68" w:rsidR="00BA670D" w:rsidRPr="00054DBB" w:rsidRDefault="007C5443" w:rsidP="00405378">
            <w:pPr>
              <w:pStyle w:val="NormalWeb"/>
              <w:numPr>
                <w:ilvl w:val="0"/>
                <w:numId w:val="43"/>
              </w:numPr>
              <w:spacing w:before="0" w:beforeAutospacing="0" w:after="0" w:afterAutospacing="0"/>
              <w:ind w:left="476" w:hanging="284"/>
              <w:rPr>
                <w:rFonts w:asciiTheme="minorHAnsi" w:hAnsiTheme="minorHAnsi" w:cstheme="minorHAnsi"/>
              </w:rPr>
            </w:pPr>
            <w:r w:rsidRPr="00054DBB">
              <w:rPr>
                <w:rFonts w:asciiTheme="minorHAnsi" w:hAnsiTheme="minorHAnsi" w:cstheme="minorHAnsi"/>
                <w:color w:val="000000"/>
              </w:rPr>
              <w:t>P</w:t>
            </w:r>
            <w:r w:rsidR="00B672C4" w:rsidRPr="00054DBB">
              <w:rPr>
                <w:rFonts w:asciiTheme="minorHAnsi" w:hAnsiTheme="minorHAnsi" w:cstheme="minorHAnsi"/>
                <w:color w:val="000000"/>
              </w:rPr>
              <w:t>üsikulu tüüpi kulud.</w:t>
            </w:r>
          </w:p>
        </w:tc>
      </w:tr>
      <w:tr w:rsidR="00B96B44" w:rsidRPr="00054DBB" w14:paraId="1D8C2693" w14:textId="77777777" w:rsidTr="00396D38">
        <w:tc>
          <w:tcPr>
            <w:tcW w:w="2110" w:type="dxa"/>
          </w:tcPr>
          <w:p w14:paraId="389FDB26" w14:textId="77777777" w:rsidR="00B96B44" w:rsidRPr="00054DBB" w:rsidRDefault="00B96B44" w:rsidP="00446294">
            <w:pPr>
              <w:rPr>
                <w:rFonts w:asciiTheme="minorHAnsi" w:hAnsiTheme="minorHAnsi" w:cstheme="minorHAnsi"/>
                <w:lang w:val="et-EE"/>
              </w:rPr>
            </w:pPr>
            <w:r w:rsidRPr="00054DBB">
              <w:rPr>
                <w:rFonts w:asciiTheme="minorHAnsi" w:hAnsiTheme="minorHAnsi" w:cstheme="minorHAnsi"/>
              </w:rPr>
              <w:t>To</w:t>
            </w:r>
            <w:r w:rsidRPr="00054DBB">
              <w:rPr>
                <w:rFonts w:asciiTheme="minorHAnsi" w:hAnsiTheme="minorHAnsi" w:cstheme="minorHAnsi"/>
                <w:spacing w:val="-1"/>
              </w:rPr>
              <w:t>e</w:t>
            </w:r>
            <w:r w:rsidRPr="00054DBB">
              <w:rPr>
                <w:rFonts w:asciiTheme="minorHAnsi" w:hAnsiTheme="minorHAnsi" w:cstheme="minorHAnsi"/>
              </w:rPr>
              <w:t>tuse s</w:t>
            </w:r>
            <w:r w:rsidRPr="00054DBB">
              <w:rPr>
                <w:rFonts w:asciiTheme="minorHAnsi" w:hAnsiTheme="minorHAnsi" w:cstheme="minorHAnsi"/>
                <w:spacing w:val="-1"/>
              </w:rPr>
              <w:t>aa</w:t>
            </w:r>
            <w:r w:rsidRPr="00054DBB">
              <w:rPr>
                <w:rFonts w:asciiTheme="minorHAnsi" w:hAnsiTheme="minorHAnsi" w:cstheme="minorHAnsi"/>
              </w:rPr>
              <w:t>jad</w:t>
            </w:r>
          </w:p>
        </w:tc>
        <w:tc>
          <w:tcPr>
            <w:tcW w:w="6420" w:type="dxa"/>
          </w:tcPr>
          <w:p w14:paraId="0E20DB5D" w14:textId="11C5EE05" w:rsidR="00BA670D" w:rsidRPr="00054DBB" w:rsidRDefault="00BA670D" w:rsidP="00026A5A">
            <w:pPr>
              <w:spacing w:line="276" w:lineRule="auto"/>
              <w:rPr>
                <w:rFonts w:asciiTheme="minorHAnsi" w:hAnsiTheme="minorHAnsi" w:cstheme="minorHAnsi"/>
                <w:color w:val="000000" w:themeColor="text1"/>
              </w:rPr>
            </w:pPr>
            <w:r w:rsidRPr="00054DBB">
              <w:rPr>
                <w:rFonts w:asciiTheme="minorHAnsi" w:hAnsiTheme="minorHAnsi" w:cstheme="minorHAnsi"/>
                <w:color w:val="000000" w:themeColor="text1"/>
              </w:rPr>
              <w:t>Toetuse saaja on kohalik tegevu</w:t>
            </w:r>
            <w:r w:rsidRPr="00054DBB">
              <w:rPr>
                <w:rFonts w:asciiTheme="minorHAnsi" w:hAnsiTheme="minorHAnsi" w:cstheme="minorHAnsi"/>
                <w:color w:val="000000" w:themeColor="text1"/>
                <w:lang w:val="et-EE"/>
              </w:rPr>
              <w:t xml:space="preserve">srühm </w:t>
            </w:r>
            <w:r w:rsidRPr="00054DBB">
              <w:rPr>
                <w:rFonts w:asciiTheme="minorHAnsi" w:hAnsiTheme="minorHAnsi" w:cstheme="minorHAnsi"/>
                <w:color w:val="000000" w:themeColor="text1"/>
              </w:rPr>
              <w:t xml:space="preserve">MTÜ </w:t>
            </w:r>
            <w:r w:rsidRPr="00054DBB">
              <w:rPr>
                <w:rFonts w:asciiTheme="minorHAnsi" w:hAnsiTheme="minorHAnsi" w:cstheme="minorHAnsi"/>
                <w:color w:val="000000" w:themeColor="text1"/>
                <w:lang w:val="et-EE"/>
              </w:rPr>
              <w:t>Kodukant</w:t>
            </w:r>
            <w:r w:rsidR="00026A5A"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lang w:val="et-EE"/>
              </w:rPr>
              <w:t>Läänemaa</w:t>
            </w:r>
            <w:r w:rsidR="00B672C4" w:rsidRPr="00054DBB">
              <w:rPr>
                <w:rFonts w:asciiTheme="minorHAnsi" w:hAnsiTheme="minorHAnsi" w:cstheme="minorHAnsi"/>
                <w:color w:val="000000" w:themeColor="text1"/>
                <w:lang w:val="et-EE"/>
              </w:rPr>
              <w:t>, kes korraldab tegevuste elluviimiseks miniprojektide taotlusvoore.</w:t>
            </w:r>
          </w:p>
        </w:tc>
      </w:tr>
      <w:tr w:rsidR="00DC6E6D" w:rsidRPr="00054DBB" w14:paraId="3087A860" w14:textId="77777777" w:rsidTr="00396D38">
        <w:tc>
          <w:tcPr>
            <w:tcW w:w="2110" w:type="dxa"/>
          </w:tcPr>
          <w:p w14:paraId="70B8EAC4" w14:textId="77777777" w:rsidR="00DC6E6D" w:rsidRPr="00054DBB" w:rsidRDefault="00DC6E6D" w:rsidP="00DC6E6D">
            <w:pPr>
              <w:rPr>
                <w:rFonts w:asciiTheme="minorHAnsi" w:hAnsiTheme="minorHAnsi" w:cstheme="minorHAnsi"/>
              </w:rPr>
            </w:pPr>
            <w:r w:rsidRPr="00054DBB">
              <w:rPr>
                <w:rFonts w:asciiTheme="minorHAnsi" w:hAnsiTheme="minorHAnsi" w:cstheme="minorHAnsi"/>
              </w:rPr>
              <w:t>Nõud</w:t>
            </w:r>
            <w:r w:rsidRPr="00054DBB">
              <w:rPr>
                <w:rFonts w:asciiTheme="minorHAnsi" w:hAnsiTheme="minorHAnsi" w:cstheme="minorHAnsi"/>
                <w:spacing w:val="-1"/>
              </w:rPr>
              <w:t>e</w:t>
            </w:r>
            <w:r w:rsidRPr="00054DBB">
              <w:rPr>
                <w:rFonts w:asciiTheme="minorHAnsi" w:hAnsiTheme="minorHAnsi" w:cstheme="minorHAnsi"/>
              </w:rPr>
              <w:t xml:space="preserve">d </w:t>
            </w:r>
          </w:p>
          <w:p w14:paraId="5A818B2A" w14:textId="01135A5E" w:rsidR="00DC6E6D" w:rsidRPr="00054DBB" w:rsidRDefault="00DC6E6D" w:rsidP="00DC6E6D">
            <w:pPr>
              <w:rPr>
                <w:rFonts w:asciiTheme="minorHAnsi" w:hAnsiTheme="minorHAnsi" w:cstheme="minorHAnsi"/>
              </w:rPr>
            </w:pPr>
            <w:r w:rsidRPr="00054DBB">
              <w:rPr>
                <w:rFonts w:asciiTheme="minorHAnsi" w:hAnsiTheme="minorHAnsi" w:cstheme="minorHAnsi"/>
                <w:lang w:val="et-EE"/>
              </w:rPr>
              <w:t>minikonkursil osalejale</w:t>
            </w:r>
          </w:p>
        </w:tc>
        <w:tc>
          <w:tcPr>
            <w:tcW w:w="6420" w:type="dxa"/>
          </w:tcPr>
          <w:p w14:paraId="36C4A200" w14:textId="0D338FEE" w:rsidR="00DC6E6D" w:rsidRPr="00054DBB" w:rsidRDefault="00E727B4" w:rsidP="00405378">
            <w:pPr>
              <w:pStyle w:val="ListParagraph"/>
              <w:numPr>
                <w:ilvl w:val="0"/>
                <w:numId w:val="33"/>
              </w:numPr>
              <w:ind w:left="464" w:hanging="284"/>
              <w:rPr>
                <w:rFonts w:asciiTheme="minorHAnsi" w:hAnsiTheme="minorHAnsi" w:cstheme="minorHAnsi"/>
                <w:color w:val="000000" w:themeColor="text1"/>
              </w:rPr>
            </w:pPr>
            <w:r w:rsidRPr="00054DBB">
              <w:rPr>
                <w:rFonts w:asciiTheme="minorHAnsi" w:hAnsiTheme="minorHAnsi" w:cstheme="minorHAnsi"/>
              </w:rPr>
              <w:t xml:space="preserve">Ettevõtted, </w:t>
            </w:r>
            <w:r w:rsidR="00DC6E6D" w:rsidRPr="00054DBB">
              <w:rPr>
                <w:rFonts w:asciiTheme="minorHAnsi" w:hAnsiTheme="minorHAnsi" w:cstheme="minorHAnsi"/>
              </w:rPr>
              <w:t>MTÜ</w:t>
            </w:r>
            <w:r w:rsidR="00F56EEB" w:rsidRPr="00054DBB">
              <w:rPr>
                <w:rFonts w:asciiTheme="minorHAnsi" w:hAnsiTheme="minorHAnsi" w:cstheme="minorHAnsi"/>
              </w:rPr>
              <w:t>-</w:t>
            </w:r>
            <w:r w:rsidR="00DC6E6D" w:rsidRPr="00054DBB">
              <w:rPr>
                <w:rFonts w:asciiTheme="minorHAnsi" w:hAnsiTheme="minorHAnsi" w:cstheme="minorHAnsi"/>
              </w:rPr>
              <w:t xml:space="preserve">d </w:t>
            </w:r>
            <w:r w:rsidR="00DC6E6D" w:rsidRPr="00054DBB">
              <w:rPr>
                <w:rFonts w:asciiTheme="minorHAnsi" w:hAnsiTheme="minorHAnsi" w:cstheme="minorHAnsi"/>
                <w:spacing w:val="-1"/>
              </w:rPr>
              <w:t>(</w:t>
            </w:r>
            <w:r w:rsidR="00DC6E6D" w:rsidRPr="00054DBB">
              <w:rPr>
                <w:rFonts w:asciiTheme="minorHAnsi" w:hAnsiTheme="minorHAnsi" w:cstheme="minorHAnsi"/>
              </w:rPr>
              <w:t>sh K</w:t>
            </w:r>
            <w:r w:rsidR="00DC6E6D" w:rsidRPr="00054DBB">
              <w:rPr>
                <w:rFonts w:asciiTheme="minorHAnsi" w:hAnsiTheme="minorHAnsi" w:cstheme="minorHAnsi"/>
                <w:spacing w:val="1"/>
              </w:rPr>
              <w:t>K</w:t>
            </w:r>
            <w:r w:rsidR="00DC6E6D" w:rsidRPr="00054DBB">
              <w:rPr>
                <w:rFonts w:asciiTheme="minorHAnsi" w:hAnsiTheme="minorHAnsi" w:cstheme="minorHAnsi"/>
                <w:spacing w:val="-3"/>
              </w:rPr>
              <w:t>L</w:t>
            </w:r>
            <w:r w:rsidR="00DC6E6D" w:rsidRPr="00054DBB">
              <w:rPr>
                <w:rFonts w:asciiTheme="minorHAnsi" w:hAnsiTheme="minorHAnsi" w:cstheme="minorHAnsi"/>
              </w:rPr>
              <w:t xml:space="preserve">M), </w:t>
            </w:r>
            <w:r w:rsidR="00DC6E6D" w:rsidRPr="00054DBB">
              <w:rPr>
                <w:rFonts w:asciiTheme="minorHAnsi" w:hAnsiTheme="minorHAnsi" w:cstheme="minorHAnsi"/>
                <w:spacing w:val="1"/>
              </w:rPr>
              <w:t>S</w:t>
            </w:r>
            <w:r w:rsidR="00DC6E6D" w:rsidRPr="00054DBB">
              <w:rPr>
                <w:rFonts w:asciiTheme="minorHAnsi" w:hAnsiTheme="minorHAnsi" w:cstheme="minorHAnsi"/>
              </w:rPr>
              <w:t>A</w:t>
            </w:r>
            <w:r w:rsidR="00F56EEB" w:rsidRPr="00054DBB">
              <w:rPr>
                <w:rFonts w:asciiTheme="minorHAnsi" w:hAnsiTheme="minorHAnsi" w:cstheme="minorHAnsi"/>
              </w:rPr>
              <w:t>-</w:t>
            </w:r>
            <w:r w:rsidR="00DC6E6D" w:rsidRPr="00054DBB">
              <w:rPr>
                <w:rFonts w:asciiTheme="minorHAnsi" w:hAnsiTheme="minorHAnsi" w:cstheme="minorHAnsi"/>
                <w:spacing w:val="2"/>
              </w:rPr>
              <w:t>d</w:t>
            </w:r>
            <w:r w:rsidR="00DC6E6D" w:rsidRPr="00054DBB">
              <w:rPr>
                <w:rFonts w:asciiTheme="minorHAnsi" w:hAnsiTheme="minorHAnsi" w:cstheme="minorHAnsi"/>
              </w:rPr>
              <w:t>, kohal</w:t>
            </w:r>
            <w:r w:rsidR="00DC6E6D" w:rsidRPr="00054DBB">
              <w:rPr>
                <w:rFonts w:asciiTheme="minorHAnsi" w:hAnsiTheme="minorHAnsi" w:cstheme="minorHAnsi"/>
                <w:spacing w:val="1"/>
              </w:rPr>
              <w:t>i</w:t>
            </w:r>
            <w:r w:rsidR="00DC6E6D" w:rsidRPr="00054DBB">
              <w:rPr>
                <w:rFonts w:asciiTheme="minorHAnsi" w:hAnsiTheme="minorHAnsi" w:cstheme="minorHAnsi"/>
              </w:rPr>
              <w:t>kud omav</w:t>
            </w:r>
            <w:r w:rsidR="00DC6E6D" w:rsidRPr="00054DBB">
              <w:rPr>
                <w:rFonts w:asciiTheme="minorHAnsi" w:hAnsiTheme="minorHAnsi" w:cstheme="minorHAnsi"/>
                <w:spacing w:val="-1"/>
              </w:rPr>
              <w:t>a</w:t>
            </w:r>
            <w:r w:rsidR="00DC6E6D" w:rsidRPr="00054DBB">
              <w:rPr>
                <w:rFonts w:asciiTheme="minorHAnsi" w:hAnsiTheme="minorHAnsi" w:cstheme="minorHAnsi"/>
              </w:rPr>
              <w:t>l</w:t>
            </w:r>
            <w:r w:rsidR="00DC6E6D" w:rsidRPr="00054DBB">
              <w:rPr>
                <w:rFonts w:asciiTheme="minorHAnsi" w:hAnsiTheme="minorHAnsi" w:cstheme="minorHAnsi"/>
                <w:spacing w:val="1"/>
              </w:rPr>
              <w:t>i</w:t>
            </w:r>
            <w:r w:rsidR="00DC6E6D" w:rsidRPr="00054DBB">
              <w:rPr>
                <w:rFonts w:asciiTheme="minorHAnsi" w:hAnsiTheme="minorHAnsi" w:cstheme="minorHAnsi"/>
              </w:rPr>
              <w:t>tsu</w:t>
            </w:r>
            <w:r w:rsidR="00DC6E6D" w:rsidRPr="00054DBB">
              <w:rPr>
                <w:rFonts w:asciiTheme="minorHAnsi" w:hAnsiTheme="minorHAnsi" w:cstheme="minorHAnsi"/>
                <w:spacing w:val="1"/>
              </w:rPr>
              <w:t>s</w:t>
            </w:r>
            <w:r w:rsidR="00DC6E6D" w:rsidRPr="00054DBB">
              <w:rPr>
                <w:rFonts w:asciiTheme="minorHAnsi" w:hAnsiTheme="minorHAnsi" w:cstheme="minorHAnsi"/>
                <w:spacing w:val="-1"/>
              </w:rPr>
              <w:t>e</w:t>
            </w:r>
            <w:r w:rsidR="00DC6E6D" w:rsidRPr="00054DBB">
              <w:rPr>
                <w:rFonts w:asciiTheme="minorHAnsi" w:hAnsiTheme="minorHAnsi" w:cstheme="minorHAnsi"/>
              </w:rPr>
              <w:t>d</w:t>
            </w:r>
            <w:r w:rsidR="00B672C4" w:rsidRPr="00054DBB">
              <w:rPr>
                <w:rFonts w:asciiTheme="minorHAnsi" w:hAnsiTheme="minorHAnsi" w:cstheme="minorHAnsi"/>
              </w:rPr>
              <w:t>, kes tegutse</w:t>
            </w:r>
            <w:r w:rsidR="00F56EEB" w:rsidRPr="00054DBB">
              <w:rPr>
                <w:rFonts w:asciiTheme="minorHAnsi" w:hAnsiTheme="minorHAnsi" w:cstheme="minorHAnsi"/>
              </w:rPr>
              <w:t>vad</w:t>
            </w:r>
            <w:r w:rsidR="00B672C4" w:rsidRPr="00054DBB">
              <w:rPr>
                <w:rFonts w:asciiTheme="minorHAnsi" w:hAnsiTheme="minorHAnsi" w:cstheme="minorHAnsi"/>
              </w:rPr>
              <w:t xml:space="preserve"> KKLM tegevuspiirkonnas ja/või kelle planeeritav tegevus on suunatud meetme sihtrühmale.</w:t>
            </w:r>
          </w:p>
        </w:tc>
      </w:tr>
      <w:tr w:rsidR="00B96B44" w:rsidRPr="00054DBB" w14:paraId="4EA9E373" w14:textId="77777777" w:rsidTr="00396D38">
        <w:tc>
          <w:tcPr>
            <w:tcW w:w="2110" w:type="dxa"/>
          </w:tcPr>
          <w:p w14:paraId="4C3EC477" w14:textId="36BD4654" w:rsidR="00B96B44" w:rsidRPr="00054DBB" w:rsidRDefault="00B96B44" w:rsidP="00446294">
            <w:pPr>
              <w:rPr>
                <w:rFonts w:asciiTheme="minorHAnsi" w:hAnsiTheme="minorHAnsi" w:cstheme="minorHAnsi"/>
                <w:lang w:val="et-EE"/>
              </w:rPr>
            </w:pPr>
            <w:r w:rsidRPr="00054DBB">
              <w:rPr>
                <w:rFonts w:asciiTheme="minorHAnsi" w:hAnsiTheme="minorHAnsi" w:cstheme="minorHAnsi"/>
                <w:lang w:val="sv-FI"/>
              </w:rPr>
              <w:t>To</w:t>
            </w:r>
            <w:r w:rsidRPr="00054DBB">
              <w:rPr>
                <w:rFonts w:asciiTheme="minorHAnsi" w:hAnsiTheme="minorHAnsi" w:cstheme="minorHAnsi"/>
                <w:spacing w:val="-1"/>
                <w:lang w:val="sv-FI"/>
              </w:rPr>
              <w:t>e</w:t>
            </w:r>
            <w:r w:rsidRPr="00054DBB">
              <w:rPr>
                <w:rFonts w:asciiTheme="minorHAnsi" w:hAnsiTheme="minorHAnsi" w:cstheme="minorHAnsi"/>
                <w:lang w:val="sv-FI"/>
              </w:rPr>
              <w:t>tuse suurus</w:t>
            </w:r>
            <w:r w:rsidR="00CC53AE">
              <w:rPr>
                <w:rFonts w:asciiTheme="minorHAnsi" w:hAnsiTheme="minorHAnsi" w:cstheme="minorHAnsi"/>
                <w:lang w:val="sv-FI"/>
              </w:rPr>
              <w:fldChar w:fldCharType="begin"/>
            </w:r>
            <w:r w:rsidR="00CC53AE">
              <w:rPr>
                <w:rFonts w:asciiTheme="minorHAnsi" w:hAnsiTheme="minorHAnsi" w:cstheme="minorHAnsi"/>
                <w:lang w:val="sv-FI"/>
              </w:rPr>
              <w:instrText xml:space="preserve"> NOTEREF _Ref179534910 \f \h </w:instrText>
            </w:r>
            <w:r w:rsidR="00CC53AE">
              <w:rPr>
                <w:rFonts w:asciiTheme="minorHAnsi" w:hAnsiTheme="minorHAnsi" w:cstheme="minorHAnsi"/>
                <w:lang w:val="sv-FI"/>
              </w:rPr>
            </w:r>
            <w:r w:rsidR="00CC53AE">
              <w:rPr>
                <w:rFonts w:asciiTheme="minorHAnsi" w:hAnsiTheme="minorHAnsi" w:cstheme="minorHAnsi"/>
                <w:lang w:val="sv-FI"/>
              </w:rPr>
              <w:fldChar w:fldCharType="separate"/>
            </w:r>
            <w:r w:rsidR="00CC53AE" w:rsidRPr="00CE1A01">
              <w:rPr>
                <w:rStyle w:val="FootnoteReference"/>
              </w:rPr>
              <w:t>12</w:t>
            </w:r>
            <w:r w:rsidR="00CC53AE">
              <w:rPr>
                <w:rFonts w:asciiTheme="minorHAnsi" w:hAnsiTheme="minorHAnsi" w:cstheme="minorHAnsi"/>
                <w:lang w:val="sv-FI"/>
              </w:rPr>
              <w:fldChar w:fldCharType="end"/>
            </w:r>
          </w:p>
        </w:tc>
        <w:tc>
          <w:tcPr>
            <w:tcW w:w="6420" w:type="dxa"/>
          </w:tcPr>
          <w:p w14:paraId="73943E55" w14:textId="44DC6FC3" w:rsidR="00DC6E6D" w:rsidRPr="00054DBB" w:rsidRDefault="00DC6E6D" w:rsidP="00405378">
            <w:pPr>
              <w:pStyle w:val="ListParagraph"/>
              <w:numPr>
                <w:ilvl w:val="0"/>
                <w:numId w:val="34"/>
              </w:numPr>
              <w:tabs>
                <w:tab w:val="left" w:pos="0"/>
              </w:tabs>
              <w:ind w:left="464" w:right="215" w:hanging="284"/>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 xml:space="preserve">Minimaalne: </w:t>
            </w:r>
            <w:r w:rsidR="00B672C4" w:rsidRPr="00054DBB">
              <w:rPr>
                <w:rFonts w:asciiTheme="minorHAnsi" w:hAnsiTheme="minorHAnsi" w:cstheme="minorHAnsi"/>
                <w:color w:val="000000" w:themeColor="text1"/>
                <w:lang w:val="sv-FI"/>
              </w:rPr>
              <w:t>2</w:t>
            </w:r>
            <w:r w:rsidR="00A67E6F" w:rsidRPr="00054DBB">
              <w:rPr>
                <w:rFonts w:asciiTheme="minorHAnsi" w:hAnsiTheme="minorHAnsi" w:cstheme="minorHAnsi"/>
                <w:color w:val="000000" w:themeColor="text1"/>
                <w:lang w:val="sv-FI"/>
              </w:rPr>
              <w:t xml:space="preserve"> </w:t>
            </w:r>
            <w:r w:rsidRPr="00054DBB">
              <w:rPr>
                <w:rFonts w:asciiTheme="minorHAnsi" w:hAnsiTheme="minorHAnsi" w:cstheme="minorHAnsi"/>
                <w:color w:val="000000" w:themeColor="text1"/>
                <w:lang w:val="sv-FI"/>
              </w:rPr>
              <w:t>000</w:t>
            </w:r>
            <w:r w:rsidR="00A67E6F" w:rsidRPr="00054DBB">
              <w:rPr>
                <w:rFonts w:asciiTheme="minorHAnsi" w:hAnsiTheme="minorHAnsi" w:cstheme="minorHAnsi"/>
                <w:color w:val="000000" w:themeColor="text1"/>
                <w:lang w:val="sv-FI"/>
              </w:rPr>
              <w:t>€</w:t>
            </w:r>
          </w:p>
          <w:p w14:paraId="754762E5" w14:textId="666F58C7" w:rsidR="00B96B44" w:rsidRPr="00054DBB" w:rsidRDefault="00DC6E6D" w:rsidP="00405378">
            <w:pPr>
              <w:pStyle w:val="ListParagraph"/>
              <w:numPr>
                <w:ilvl w:val="0"/>
                <w:numId w:val="34"/>
              </w:numPr>
              <w:tabs>
                <w:tab w:val="left" w:pos="0"/>
              </w:tabs>
              <w:ind w:left="464" w:right="215" w:hanging="284"/>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 xml:space="preserve">Maksimaalne: </w:t>
            </w:r>
            <w:r w:rsidR="00E61DDC" w:rsidRPr="00054DBB">
              <w:rPr>
                <w:rFonts w:asciiTheme="minorHAnsi" w:hAnsiTheme="minorHAnsi" w:cstheme="minorHAnsi"/>
                <w:color w:val="000000" w:themeColor="text1"/>
                <w:lang w:val="sv-FI"/>
              </w:rPr>
              <w:t>6</w:t>
            </w:r>
            <w:r w:rsidR="00A67E6F" w:rsidRPr="00054DBB">
              <w:rPr>
                <w:rFonts w:asciiTheme="minorHAnsi" w:hAnsiTheme="minorHAnsi" w:cstheme="minorHAnsi"/>
                <w:color w:val="000000" w:themeColor="text1"/>
                <w:lang w:val="sv-FI"/>
              </w:rPr>
              <w:t> </w:t>
            </w:r>
            <w:r w:rsidR="00E61DDC" w:rsidRPr="00054DBB">
              <w:rPr>
                <w:rFonts w:asciiTheme="minorHAnsi" w:hAnsiTheme="minorHAnsi" w:cstheme="minorHAnsi"/>
                <w:color w:val="000000" w:themeColor="text1"/>
                <w:lang w:val="sv-FI"/>
              </w:rPr>
              <w:t>029</w:t>
            </w:r>
            <w:r w:rsidR="00A67E6F" w:rsidRPr="00054DBB">
              <w:rPr>
                <w:rFonts w:asciiTheme="minorHAnsi" w:hAnsiTheme="minorHAnsi" w:cstheme="minorHAnsi"/>
                <w:color w:val="000000" w:themeColor="text1"/>
                <w:lang w:val="sv-FI"/>
              </w:rPr>
              <w:t>€</w:t>
            </w:r>
            <w:r w:rsidR="00B672C4" w:rsidRPr="00054DBB">
              <w:rPr>
                <w:rFonts w:asciiTheme="minorHAnsi" w:hAnsiTheme="minorHAnsi" w:cstheme="minorHAnsi"/>
                <w:color w:val="000000" w:themeColor="text1"/>
                <w:lang w:val="sv-FI"/>
              </w:rPr>
              <w:t>, suurprojektidel</w:t>
            </w:r>
            <w:r w:rsidR="00CC53AE">
              <w:rPr>
                <w:rFonts w:asciiTheme="minorHAnsi" w:hAnsiTheme="minorHAnsi" w:cstheme="minorHAnsi"/>
                <w:color w:val="000000" w:themeColor="text1"/>
                <w:lang w:val="sv-FI"/>
              </w:rPr>
              <w:fldChar w:fldCharType="begin"/>
            </w:r>
            <w:r w:rsidR="00CC53AE">
              <w:rPr>
                <w:rFonts w:asciiTheme="minorHAnsi" w:hAnsiTheme="minorHAnsi" w:cstheme="minorHAnsi"/>
                <w:color w:val="000000" w:themeColor="text1"/>
                <w:lang w:val="sv-FI"/>
              </w:rPr>
              <w:instrText xml:space="preserve"> NOTEREF _Ref179469915 \f \h </w:instrText>
            </w:r>
            <w:r w:rsidR="00CC53AE">
              <w:rPr>
                <w:rFonts w:asciiTheme="minorHAnsi" w:hAnsiTheme="minorHAnsi" w:cstheme="minorHAnsi"/>
                <w:color w:val="000000" w:themeColor="text1"/>
                <w:lang w:val="sv-FI"/>
              </w:rPr>
            </w:r>
            <w:r w:rsidR="00CC53AE">
              <w:rPr>
                <w:rFonts w:asciiTheme="minorHAnsi" w:hAnsiTheme="minorHAnsi" w:cstheme="minorHAnsi"/>
                <w:color w:val="000000" w:themeColor="text1"/>
                <w:lang w:val="sv-FI"/>
              </w:rPr>
              <w:fldChar w:fldCharType="separate"/>
            </w:r>
            <w:r w:rsidR="00CC53AE" w:rsidRPr="00CE1A01">
              <w:rPr>
                <w:rStyle w:val="FootnoteReference"/>
              </w:rPr>
              <w:t>13</w:t>
            </w:r>
            <w:r w:rsidR="00CC53AE">
              <w:rPr>
                <w:rFonts w:asciiTheme="minorHAnsi" w:hAnsiTheme="minorHAnsi" w:cstheme="minorHAnsi"/>
                <w:color w:val="000000" w:themeColor="text1"/>
                <w:lang w:val="sv-FI"/>
              </w:rPr>
              <w:fldChar w:fldCharType="end"/>
            </w:r>
            <w:r w:rsidR="00B672C4" w:rsidRPr="00054DBB">
              <w:rPr>
                <w:rFonts w:asciiTheme="minorHAnsi" w:hAnsiTheme="minorHAnsi" w:cstheme="minorHAnsi"/>
                <w:color w:val="000000" w:themeColor="text1"/>
                <w:lang w:val="sv-FI"/>
              </w:rPr>
              <w:t xml:space="preserve"> 12</w:t>
            </w:r>
            <w:r w:rsidR="00756AF9">
              <w:rPr>
                <w:rFonts w:asciiTheme="minorHAnsi" w:hAnsiTheme="minorHAnsi" w:cstheme="minorHAnsi"/>
                <w:color w:val="000000" w:themeColor="text1"/>
                <w:lang w:val="sv-FI"/>
              </w:rPr>
              <w:t> </w:t>
            </w:r>
            <w:r w:rsidR="00B672C4" w:rsidRPr="00054DBB">
              <w:rPr>
                <w:rFonts w:asciiTheme="minorHAnsi" w:hAnsiTheme="minorHAnsi" w:cstheme="minorHAnsi"/>
                <w:color w:val="000000" w:themeColor="text1"/>
                <w:lang w:val="sv-FI"/>
              </w:rPr>
              <w:t>058</w:t>
            </w:r>
            <w:r w:rsidR="00756AF9" w:rsidRPr="00054DBB">
              <w:rPr>
                <w:rFonts w:asciiTheme="minorHAnsi" w:hAnsiTheme="minorHAnsi" w:cstheme="minorHAnsi"/>
                <w:color w:val="000000" w:themeColor="text1"/>
                <w:lang w:val="sv-FI"/>
              </w:rPr>
              <w:t>€</w:t>
            </w:r>
          </w:p>
        </w:tc>
      </w:tr>
      <w:tr w:rsidR="00B96B44" w:rsidRPr="00054DBB" w14:paraId="7051F0F8" w14:textId="77777777" w:rsidTr="00396D38">
        <w:tc>
          <w:tcPr>
            <w:tcW w:w="2110" w:type="dxa"/>
          </w:tcPr>
          <w:p w14:paraId="6687A125" w14:textId="77777777" w:rsidR="00B96B44" w:rsidRPr="00054DBB" w:rsidRDefault="00B96B44" w:rsidP="00446294">
            <w:pPr>
              <w:rPr>
                <w:rFonts w:asciiTheme="minorHAnsi" w:hAnsiTheme="minorHAnsi" w:cstheme="minorHAnsi"/>
                <w:lang w:val="et-EE"/>
              </w:rPr>
            </w:pPr>
            <w:r w:rsidRPr="00054DBB">
              <w:rPr>
                <w:rFonts w:asciiTheme="minorHAnsi" w:hAnsiTheme="minorHAnsi" w:cstheme="minorHAnsi"/>
                <w:lang w:val="sv-FI"/>
              </w:rPr>
              <w:t>Toetuse määr</w:t>
            </w:r>
          </w:p>
        </w:tc>
        <w:tc>
          <w:tcPr>
            <w:tcW w:w="6420" w:type="dxa"/>
          </w:tcPr>
          <w:p w14:paraId="7C3DF7A2" w14:textId="01B8653D" w:rsidR="00B96B44" w:rsidRPr="00054DBB" w:rsidRDefault="00C820B3" w:rsidP="00026A5A">
            <w:pPr>
              <w:ind w:left="464" w:hanging="284"/>
              <w:rPr>
                <w:rFonts w:asciiTheme="minorHAnsi" w:hAnsiTheme="minorHAnsi" w:cstheme="minorHAnsi"/>
                <w:color w:val="000000" w:themeColor="text1"/>
              </w:rPr>
            </w:pPr>
            <w:r w:rsidRPr="00054DBB">
              <w:rPr>
                <w:rFonts w:asciiTheme="minorHAnsi" w:hAnsiTheme="minorHAnsi" w:cstheme="minorHAnsi"/>
                <w:color w:val="000000" w:themeColor="text1"/>
                <w:lang w:val="et-EE"/>
              </w:rPr>
              <w:t>100%</w:t>
            </w:r>
          </w:p>
        </w:tc>
      </w:tr>
      <w:tr w:rsidR="00B96B44" w:rsidRPr="00054DBB" w14:paraId="713E1167" w14:textId="77777777" w:rsidTr="00396D38">
        <w:tc>
          <w:tcPr>
            <w:tcW w:w="2110" w:type="dxa"/>
          </w:tcPr>
          <w:p w14:paraId="12964252" w14:textId="40A82ED7" w:rsidR="00B96B44" w:rsidRPr="00054DBB" w:rsidRDefault="00B96B44" w:rsidP="00446294">
            <w:pPr>
              <w:rPr>
                <w:rFonts w:asciiTheme="minorHAnsi" w:hAnsiTheme="minorHAnsi" w:cstheme="minorHAnsi"/>
                <w:lang w:val="et-EE"/>
              </w:rPr>
            </w:pPr>
            <w:r w:rsidRPr="00054DBB">
              <w:rPr>
                <w:rFonts w:asciiTheme="minorHAnsi" w:hAnsiTheme="minorHAnsi" w:cstheme="minorHAnsi"/>
                <w:lang w:val="sv-FI"/>
              </w:rPr>
              <w:t>Väljundnäitajad</w:t>
            </w:r>
            <w:r w:rsidR="00756AF9">
              <w:rPr>
                <w:rFonts w:asciiTheme="minorHAnsi" w:hAnsiTheme="minorHAnsi" w:cstheme="minorHAnsi"/>
                <w:vertAlign w:val="superscript"/>
                <w:lang w:val="sv-FI"/>
              </w:rPr>
              <w:fldChar w:fldCharType="begin"/>
            </w:r>
            <w:r w:rsidR="00756AF9">
              <w:rPr>
                <w:rFonts w:asciiTheme="minorHAnsi" w:hAnsiTheme="minorHAnsi" w:cstheme="minorHAnsi"/>
                <w:lang w:val="sv-FI"/>
              </w:rPr>
              <w:instrText xml:space="preserve"> NOTEREF _Ref179534695 \f \h </w:instrText>
            </w:r>
            <w:r w:rsidR="00756AF9">
              <w:rPr>
                <w:rFonts w:asciiTheme="minorHAnsi" w:hAnsiTheme="minorHAnsi" w:cstheme="minorHAnsi"/>
                <w:vertAlign w:val="superscript"/>
                <w:lang w:val="sv-FI"/>
              </w:rPr>
            </w:r>
            <w:r w:rsidR="00756AF9">
              <w:rPr>
                <w:rFonts w:asciiTheme="minorHAnsi" w:hAnsiTheme="minorHAnsi" w:cstheme="minorHAnsi"/>
                <w:vertAlign w:val="superscript"/>
                <w:lang w:val="sv-FI"/>
              </w:rPr>
              <w:fldChar w:fldCharType="separate"/>
            </w:r>
            <w:r w:rsidR="00756AF9" w:rsidRPr="00CE1A01">
              <w:rPr>
                <w:rStyle w:val="FootnoteReference"/>
              </w:rPr>
              <w:t>14</w:t>
            </w:r>
            <w:r w:rsidR="00756AF9">
              <w:rPr>
                <w:rFonts w:asciiTheme="minorHAnsi" w:hAnsiTheme="minorHAnsi" w:cstheme="minorHAnsi"/>
                <w:vertAlign w:val="superscript"/>
                <w:lang w:val="sv-FI"/>
              </w:rPr>
              <w:fldChar w:fldCharType="end"/>
            </w:r>
          </w:p>
        </w:tc>
        <w:tc>
          <w:tcPr>
            <w:tcW w:w="6420" w:type="dxa"/>
          </w:tcPr>
          <w:p w14:paraId="2CBA415E" w14:textId="7EF41F7B" w:rsidR="000F52E8" w:rsidRPr="00054DBB" w:rsidRDefault="000F52E8" w:rsidP="00405378">
            <w:pPr>
              <w:pStyle w:val="ListParagraph"/>
              <w:numPr>
                <w:ilvl w:val="0"/>
                <w:numId w:val="35"/>
              </w:numPr>
              <w:ind w:left="464" w:hanging="284"/>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Projekti t</w:t>
            </w:r>
            <w:r w:rsidR="00DC6E6D" w:rsidRPr="00054DBB">
              <w:rPr>
                <w:rFonts w:asciiTheme="minorHAnsi" w:hAnsiTheme="minorHAnsi" w:cstheme="minorHAnsi"/>
                <w:color w:val="000000" w:themeColor="text1"/>
                <w:lang w:val="et-EE"/>
              </w:rPr>
              <w:t>egevustes osalejate arv</w:t>
            </w:r>
            <w:r w:rsidR="00F56EEB" w:rsidRPr="00054DBB">
              <w:rPr>
                <w:rFonts w:asciiTheme="minorHAnsi" w:hAnsiTheme="minorHAnsi" w:cstheme="minorHAnsi"/>
                <w:color w:val="000000" w:themeColor="text1"/>
                <w:lang w:val="et-EE"/>
              </w:rPr>
              <w:t>, sihttase 380</w:t>
            </w:r>
          </w:p>
          <w:p w14:paraId="297B10BE" w14:textId="5438EBD5" w:rsidR="000F52E8" w:rsidRPr="00054DBB" w:rsidRDefault="000F52E8" w:rsidP="00405378">
            <w:pPr>
              <w:pStyle w:val="ListParagraph"/>
              <w:numPr>
                <w:ilvl w:val="0"/>
                <w:numId w:val="35"/>
              </w:numPr>
              <w:ind w:left="464" w:hanging="284"/>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Ühiskondlikku teadlikkust ja kogukondade valmisolekut tõstvate projektide arv</w:t>
            </w:r>
            <w:r w:rsidR="00F56EEB" w:rsidRPr="00054DBB">
              <w:rPr>
                <w:rFonts w:asciiTheme="minorHAnsi" w:hAnsiTheme="minorHAnsi" w:cstheme="minorHAnsi"/>
                <w:color w:val="000000" w:themeColor="text1"/>
                <w:lang w:val="et-EE"/>
              </w:rPr>
              <w:t>, sihttase 5</w:t>
            </w:r>
          </w:p>
        </w:tc>
      </w:tr>
    </w:tbl>
    <w:p w14:paraId="10C8B15B" w14:textId="77777777" w:rsidR="003278B3" w:rsidRPr="00054DBB" w:rsidRDefault="003278B3" w:rsidP="003278B3">
      <w:pPr>
        <w:rPr>
          <w:rFonts w:asciiTheme="minorHAnsi" w:hAnsiTheme="minorHAnsi" w:cstheme="minorHAnsi"/>
          <w:lang w:val="et-EE"/>
        </w:rPr>
      </w:pPr>
    </w:p>
    <w:p w14:paraId="713D93B4" w14:textId="2FF47DDC" w:rsidR="008A48E1" w:rsidRPr="00054DBB" w:rsidRDefault="008A48E1" w:rsidP="008A48E1">
      <w:pPr>
        <w:pStyle w:val="Heading2"/>
        <w:rPr>
          <w:rFonts w:asciiTheme="minorHAnsi" w:hAnsiTheme="minorHAnsi" w:cstheme="minorHAnsi"/>
          <w:color w:val="C0504D" w:themeColor="accent2"/>
        </w:rPr>
      </w:pPr>
      <w:bookmarkStart w:id="122" w:name="_Toc136438871"/>
      <w:r w:rsidRPr="00054DBB">
        <w:rPr>
          <w:rFonts w:asciiTheme="minorHAnsi" w:hAnsiTheme="minorHAnsi" w:cstheme="minorHAnsi"/>
          <w:color w:val="C0504D" w:themeColor="accent2"/>
        </w:rPr>
        <w:t>Strateegia uuenduslikkus ja integreeritus</w:t>
      </w:r>
      <w:bookmarkEnd w:id="122"/>
      <w:r w:rsidRPr="00054DBB">
        <w:rPr>
          <w:rFonts w:asciiTheme="minorHAnsi" w:hAnsiTheme="minorHAnsi" w:cstheme="minorHAnsi"/>
          <w:color w:val="C0504D" w:themeColor="accent2"/>
        </w:rPr>
        <w:t xml:space="preserve"> </w:t>
      </w:r>
    </w:p>
    <w:p w14:paraId="307BEEE1" w14:textId="71F5CFED" w:rsidR="00264F04" w:rsidRPr="00054DBB" w:rsidRDefault="0010715F" w:rsidP="00264F04">
      <w:pPr>
        <w:jc w:val="both"/>
        <w:rPr>
          <w:rFonts w:asciiTheme="minorHAnsi" w:hAnsiTheme="minorHAnsi" w:cstheme="minorHAnsi"/>
        </w:rPr>
      </w:pPr>
      <w:r w:rsidRPr="00054DBB">
        <w:rPr>
          <w:rFonts w:asciiTheme="minorHAnsi" w:hAnsiTheme="minorHAnsi" w:cstheme="minorHAnsi"/>
        </w:rPr>
        <w:t xml:space="preserve">Kodukant Läänemaa strateegia 2024-2027 keskendub sarnaselt eelmisele perioodile kahele strateegilisele valdkonnale – </w:t>
      </w:r>
      <w:r w:rsidR="00264F04" w:rsidRPr="00054DBB">
        <w:rPr>
          <w:rFonts w:asciiTheme="minorHAnsi" w:hAnsiTheme="minorHAnsi" w:cstheme="minorHAnsi"/>
          <w:spacing w:val="-1"/>
        </w:rPr>
        <w:t>e</w:t>
      </w:r>
      <w:r w:rsidR="00264F04" w:rsidRPr="00054DBB">
        <w:rPr>
          <w:rFonts w:asciiTheme="minorHAnsi" w:hAnsiTheme="minorHAnsi" w:cstheme="minorHAnsi"/>
        </w:rPr>
        <w:t>t</w:t>
      </w:r>
      <w:r w:rsidR="00264F04" w:rsidRPr="00054DBB">
        <w:rPr>
          <w:rFonts w:asciiTheme="minorHAnsi" w:hAnsiTheme="minorHAnsi" w:cstheme="minorHAnsi"/>
          <w:spacing w:val="3"/>
        </w:rPr>
        <w:t>t</w:t>
      </w:r>
      <w:r w:rsidR="00264F04" w:rsidRPr="00054DBB">
        <w:rPr>
          <w:rFonts w:asciiTheme="minorHAnsi" w:hAnsiTheme="minorHAnsi" w:cstheme="minorHAnsi"/>
          <w:spacing w:val="-1"/>
        </w:rPr>
        <w:t>e</w:t>
      </w:r>
      <w:r w:rsidR="00264F04" w:rsidRPr="00054DBB">
        <w:rPr>
          <w:rFonts w:asciiTheme="minorHAnsi" w:hAnsiTheme="minorHAnsi" w:cstheme="minorHAnsi"/>
        </w:rPr>
        <w:t>võt</w:t>
      </w:r>
      <w:r w:rsidR="00264F04" w:rsidRPr="00054DBB">
        <w:rPr>
          <w:rFonts w:asciiTheme="minorHAnsi" w:hAnsiTheme="minorHAnsi" w:cstheme="minorHAnsi"/>
          <w:spacing w:val="1"/>
        </w:rPr>
        <w:t>l</w:t>
      </w:r>
      <w:r w:rsidR="00264F04" w:rsidRPr="00054DBB">
        <w:rPr>
          <w:rFonts w:asciiTheme="minorHAnsi" w:hAnsiTheme="minorHAnsi" w:cstheme="minorHAnsi"/>
        </w:rPr>
        <w:t>use</w:t>
      </w:r>
      <w:r w:rsidR="00264F04" w:rsidRPr="00054DBB">
        <w:rPr>
          <w:rFonts w:asciiTheme="minorHAnsi" w:hAnsiTheme="minorHAnsi" w:cstheme="minorHAnsi"/>
          <w:spacing w:val="-8"/>
        </w:rPr>
        <w:t xml:space="preserve"> </w:t>
      </w:r>
      <w:r w:rsidR="00264F04" w:rsidRPr="00054DBB">
        <w:rPr>
          <w:rFonts w:asciiTheme="minorHAnsi" w:hAnsiTheme="minorHAnsi" w:cstheme="minorHAnsi"/>
        </w:rPr>
        <w:t xml:space="preserve">ja </w:t>
      </w:r>
      <w:r w:rsidR="00264F04" w:rsidRPr="00054DBB">
        <w:rPr>
          <w:rFonts w:asciiTheme="minorHAnsi" w:hAnsiTheme="minorHAnsi" w:cstheme="minorHAnsi"/>
          <w:spacing w:val="-1"/>
        </w:rPr>
        <w:t>e</w:t>
      </w:r>
      <w:r w:rsidR="00264F04" w:rsidRPr="00054DBB">
        <w:rPr>
          <w:rFonts w:asciiTheme="minorHAnsi" w:hAnsiTheme="minorHAnsi" w:cstheme="minorHAnsi"/>
        </w:rPr>
        <w:t xml:space="preserve">lukeskkonna </w:t>
      </w:r>
      <w:r w:rsidR="00264F04" w:rsidRPr="00054DBB">
        <w:rPr>
          <w:rFonts w:asciiTheme="minorHAnsi" w:hAnsiTheme="minorHAnsi" w:cstheme="minorHAnsi"/>
          <w:spacing w:val="2"/>
          <w:lang w:val="et-EE"/>
        </w:rPr>
        <w:t>arendam</w:t>
      </w:r>
      <w:r w:rsidRPr="00054DBB">
        <w:rPr>
          <w:rFonts w:asciiTheme="minorHAnsi" w:hAnsiTheme="minorHAnsi" w:cstheme="minorHAnsi"/>
          <w:spacing w:val="2"/>
          <w:lang w:val="et-EE"/>
        </w:rPr>
        <w:t>isele</w:t>
      </w:r>
      <w:r w:rsidR="00264F04" w:rsidRPr="00054DBB">
        <w:rPr>
          <w:rFonts w:asciiTheme="minorHAnsi" w:hAnsiTheme="minorHAnsi" w:cstheme="minorHAnsi"/>
        </w:rPr>
        <w:t>.</w:t>
      </w:r>
      <w:r w:rsidR="00264F04" w:rsidRPr="00054DBB">
        <w:rPr>
          <w:rFonts w:asciiTheme="minorHAnsi" w:hAnsiTheme="minorHAnsi" w:cstheme="minorHAnsi"/>
          <w:spacing w:val="1"/>
        </w:rPr>
        <w:t xml:space="preserve"> </w:t>
      </w:r>
      <w:r w:rsidR="00264F04" w:rsidRPr="00054DBB">
        <w:rPr>
          <w:rFonts w:asciiTheme="minorHAnsi" w:hAnsiTheme="minorHAnsi" w:cstheme="minorHAnsi"/>
        </w:rPr>
        <w:t>Kummal</w:t>
      </w:r>
      <w:r w:rsidR="00264F04" w:rsidRPr="00054DBB">
        <w:rPr>
          <w:rFonts w:asciiTheme="minorHAnsi" w:hAnsiTheme="minorHAnsi" w:cstheme="minorHAnsi"/>
          <w:spacing w:val="1"/>
        </w:rPr>
        <w:t>e</w:t>
      </w:r>
      <w:r w:rsidR="00264F04" w:rsidRPr="00054DBB">
        <w:rPr>
          <w:rFonts w:asciiTheme="minorHAnsi" w:hAnsiTheme="minorHAnsi" w:cstheme="minorHAnsi"/>
          <w:spacing w:val="-2"/>
        </w:rPr>
        <w:t>g</w:t>
      </w:r>
      <w:r w:rsidR="00264F04" w:rsidRPr="00054DBB">
        <w:rPr>
          <w:rFonts w:asciiTheme="minorHAnsi" w:hAnsiTheme="minorHAnsi" w:cstheme="minorHAnsi"/>
        </w:rPr>
        <w:t>i</w:t>
      </w:r>
      <w:r w:rsidR="00264F04" w:rsidRPr="00054DBB">
        <w:rPr>
          <w:rFonts w:asciiTheme="minorHAnsi" w:hAnsiTheme="minorHAnsi" w:cstheme="minorHAnsi"/>
          <w:spacing w:val="2"/>
        </w:rPr>
        <w:t xml:space="preserve"> </w:t>
      </w:r>
      <w:r w:rsidR="00264F04" w:rsidRPr="00054DBB">
        <w:rPr>
          <w:rFonts w:asciiTheme="minorHAnsi" w:hAnsiTheme="minorHAnsi" w:cstheme="minorHAnsi"/>
        </w:rPr>
        <w:t>v</w:t>
      </w:r>
      <w:r w:rsidR="00264F04" w:rsidRPr="00054DBB">
        <w:rPr>
          <w:rFonts w:asciiTheme="minorHAnsi" w:hAnsiTheme="minorHAnsi" w:cstheme="minorHAnsi"/>
          <w:spacing w:val="-1"/>
        </w:rPr>
        <w:t>a</w:t>
      </w:r>
      <w:r w:rsidR="00264F04" w:rsidRPr="00054DBB">
        <w:rPr>
          <w:rFonts w:asciiTheme="minorHAnsi" w:hAnsiTheme="minorHAnsi" w:cstheme="minorHAnsi"/>
          <w:spacing w:val="3"/>
        </w:rPr>
        <w:t>l</w:t>
      </w:r>
      <w:r w:rsidR="00264F04" w:rsidRPr="00054DBB">
        <w:rPr>
          <w:rFonts w:asciiTheme="minorHAnsi" w:hAnsiTheme="minorHAnsi" w:cstheme="minorHAnsi"/>
        </w:rPr>
        <w:t>dkonn</w:t>
      </w:r>
      <w:r w:rsidR="00264F04" w:rsidRPr="00054DBB">
        <w:rPr>
          <w:rFonts w:asciiTheme="minorHAnsi" w:hAnsiTheme="minorHAnsi" w:cstheme="minorHAnsi"/>
          <w:spacing w:val="-1"/>
        </w:rPr>
        <w:t>a</w:t>
      </w:r>
      <w:r w:rsidR="00264F04" w:rsidRPr="00054DBB">
        <w:rPr>
          <w:rFonts w:asciiTheme="minorHAnsi" w:hAnsiTheme="minorHAnsi" w:cstheme="minorHAnsi"/>
        </w:rPr>
        <w:t>le</w:t>
      </w:r>
      <w:r w:rsidR="00264F04" w:rsidRPr="00054DBB">
        <w:rPr>
          <w:rFonts w:asciiTheme="minorHAnsi" w:hAnsiTheme="minorHAnsi" w:cstheme="minorHAnsi"/>
          <w:spacing w:val="1"/>
        </w:rPr>
        <w:t xml:space="preserve"> </w:t>
      </w:r>
      <w:r w:rsidR="00F0205B" w:rsidRPr="00054DBB">
        <w:rPr>
          <w:rFonts w:asciiTheme="minorHAnsi" w:hAnsiTheme="minorHAnsi" w:cstheme="minorHAnsi"/>
        </w:rPr>
        <w:t>on seatud strateegilised eesmärgid</w:t>
      </w:r>
      <w:r w:rsidR="00264F04" w:rsidRPr="00054DBB">
        <w:rPr>
          <w:rFonts w:asciiTheme="minorHAnsi" w:hAnsiTheme="minorHAnsi" w:cstheme="minorHAnsi"/>
          <w:spacing w:val="3"/>
        </w:rPr>
        <w:t xml:space="preserve">, </w:t>
      </w:r>
      <w:r w:rsidR="00264F04" w:rsidRPr="00054DBB">
        <w:rPr>
          <w:rFonts w:asciiTheme="minorHAnsi" w:hAnsiTheme="minorHAnsi" w:cstheme="minorHAnsi"/>
        </w:rPr>
        <w:t>mis on</w:t>
      </w:r>
      <w:r w:rsidR="00264F04" w:rsidRPr="00054DBB">
        <w:rPr>
          <w:rFonts w:asciiTheme="minorHAnsi" w:hAnsiTheme="minorHAnsi" w:cstheme="minorHAnsi"/>
          <w:spacing w:val="-10"/>
        </w:rPr>
        <w:t xml:space="preserve"> </w:t>
      </w:r>
      <w:r w:rsidR="00264F04" w:rsidRPr="00054DBB">
        <w:rPr>
          <w:rFonts w:asciiTheme="minorHAnsi" w:hAnsiTheme="minorHAnsi" w:cstheme="minorHAnsi"/>
          <w:spacing w:val="2"/>
        </w:rPr>
        <w:t>s</w:t>
      </w:r>
      <w:r w:rsidR="00264F04" w:rsidRPr="00054DBB">
        <w:rPr>
          <w:rFonts w:asciiTheme="minorHAnsi" w:hAnsiTheme="minorHAnsi" w:cstheme="minorHAnsi"/>
        </w:rPr>
        <w:t>uun</w:t>
      </w:r>
      <w:r w:rsidR="00264F04" w:rsidRPr="00054DBB">
        <w:rPr>
          <w:rFonts w:asciiTheme="minorHAnsi" w:hAnsiTheme="minorHAnsi" w:cstheme="minorHAnsi"/>
          <w:spacing w:val="-1"/>
        </w:rPr>
        <w:t>a</w:t>
      </w:r>
      <w:r w:rsidR="00264F04" w:rsidRPr="00054DBB">
        <w:rPr>
          <w:rFonts w:asciiTheme="minorHAnsi" w:hAnsiTheme="minorHAnsi" w:cstheme="minorHAnsi"/>
        </w:rPr>
        <w:t>tud</w:t>
      </w:r>
      <w:r w:rsidR="00264F04" w:rsidRPr="00054DBB">
        <w:rPr>
          <w:rFonts w:asciiTheme="minorHAnsi" w:hAnsiTheme="minorHAnsi" w:cstheme="minorHAnsi"/>
          <w:spacing w:val="-9"/>
        </w:rPr>
        <w:t xml:space="preserve"> </w:t>
      </w:r>
      <w:r w:rsidR="00264F04" w:rsidRPr="00054DBB">
        <w:rPr>
          <w:rFonts w:asciiTheme="minorHAnsi" w:hAnsiTheme="minorHAnsi" w:cstheme="minorHAnsi"/>
        </w:rPr>
        <w:t>pi</w:t>
      </w:r>
      <w:r w:rsidR="00264F04" w:rsidRPr="00054DBB">
        <w:rPr>
          <w:rFonts w:asciiTheme="minorHAnsi" w:hAnsiTheme="minorHAnsi" w:cstheme="minorHAnsi"/>
          <w:spacing w:val="1"/>
        </w:rPr>
        <w:t>i</w:t>
      </w:r>
      <w:r w:rsidR="00264F04" w:rsidRPr="00054DBB">
        <w:rPr>
          <w:rFonts w:asciiTheme="minorHAnsi" w:hAnsiTheme="minorHAnsi" w:cstheme="minorHAnsi"/>
        </w:rPr>
        <w:t>rkon</w:t>
      </w:r>
      <w:r w:rsidR="00264F04" w:rsidRPr="00054DBB">
        <w:rPr>
          <w:rFonts w:asciiTheme="minorHAnsi" w:hAnsiTheme="minorHAnsi" w:cstheme="minorHAnsi"/>
          <w:spacing w:val="-1"/>
        </w:rPr>
        <w:t>n</w:t>
      </w:r>
      <w:r w:rsidR="00264F04" w:rsidRPr="00054DBB">
        <w:rPr>
          <w:rFonts w:asciiTheme="minorHAnsi" w:hAnsiTheme="minorHAnsi" w:cstheme="minorHAnsi"/>
        </w:rPr>
        <w:t>a</w:t>
      </w:r>
      <w:r w:rsidR="00264F04" w:rsidRPr="00054DBB">
        <w:rPr>
          <w:rFonts w:asciiTheme="minorHAnsi" w:hAnsiTheme="minorHAnsi" w:cstheme="minorHAnsi"/>
          <w:spacing w:val="-11"/>
        </w:rPr>
        <w:t xml:space="preserve"> </w:t>
      </w:r>
      <w:r w:rsidR="00264F04" w:rsidRPr="00054DBB">
        <w:rPr>
          <w:rFonts w:asciiTheme="minorHAnsi" w:hAnsiTheme="minorHAnsi" w:cstheme="minorHAnsi"/>
          <w:spacing w:val="-1"/>
        </w:rPr>
        <w:t>e</w:t>
      </w:r>
      <w:r w:rsidR="00264F04" w:rsidRPr="00054DBB">
        <w:rPr>
          <w:rFonts w:asciiTheme="minorHAnsi" w:hAnsiTheme="minorHAnsi" w:cstheme="minorHAnsi"/>
        </w:rPr>
        <w:t>ri</w:t>
      </w:r>
      <w:r w:rsidR="00264F04" w:rsidRPr="00054DBB">
        <w:rPr>
          <w:rFonts w:asciiTheme="minorHAnsi" w:hAnsiTheme="minorHAnsi" w:cstheme="minorHAnsi"/>
          <w:spacing w:val="2"/>
        </w:rPr>
        <w:t>p</w:t>
      </w:r>
      <w:r w:rsidR="00264F04" w:rsidRPr="00054DBB">
        <w:rPr>
          <w:rFonts w:asciiTheme="minorHAnsi" w:hAnsiTheme="minorHAnsi" w:cstheme="minorHAnsi"/>
          <w:spacing w:val="-1"/>
        </w:rPr>
        <w:t>ä</w:t>
      </w:r>
      <w:r w:rsidR="00264F04" w:rsidRPr="00054DBB">
        <w:rPr>
          <w:rFonts w:asciiTheme="minorHAnsi" w:hAnsiTheme="minorHAnsi" w:cstheme="minorHAnsi"/>
          <w:spacing w:val="1"/>
        </w:rPr>
        <w:t>r</w:t>
      </w:r>
      <w:r w:rsidR="00264F04" w:rsidRPr="00054DBB">
        <w:rPr>
          <w:rFonts w:asciiTheme="minorHAnsi" w:hAnsiTheme="minorHAnsi" w:cstheme="minorHAnsi"/>
        </w:rPr>
        <w:t>a</w:t>
      </w:r>
      <w:r w:rsidR="00264F04" w:rsidRPr="00054DBB">
        <w:rPr>
          <w:rFonts w:asciiTheme="minorHAnsi" w:hAnsiTheme="minorHAnsi" w:cstheme="minorHAnsi"/>
          <w:spacing w:val="-11"/>
        </w:rPr>
        <w:t xml:space="preserve"> </w:t>
      </w:r>
      <w:r w:rsidR="00264F04" w:rsidRPr="00054DBB">
        <w:rPr>
          <w:rFonts w:asciiTheme="minorHAnsi" w:hAnsiTheme="minorHAnsi" w:cstheme="minorHAnsi"/>
          <w:spacing w:val="-1"/>
        </w:rPr>
        <w:t>a</w:t>
      </w:r>
      <w:r w:rsidR="00264F04" w:rsidRPr="00054DBB">
        <w:rPr>
          <w:rFonts w:asciiTheme="minorHAnsi" w:hAnsiTheme="minorHAnsi" w:cstheme="minorHAnsi"/>
          <w:spacing w:val="1"/>
        </w:rPr>
        <w:t>r</w:t>
      </w:r>
      <w:r w:rsidR="00264F04" w:rsidRPr="00054DBB">
        <w:rPr>
          <w:rFonts w:asciiTheme="minorHAnsi" w:hAnsiTheme="minorHAnsi" w:cstheme="minorHAnsi"/>
          <w:spacing w:val="-1"/>
        </w:rPr>
        <w:t>e</w:t>
      </w:r>
      <w:r w:rsidR="00264F04" w:rsidRPr="00054DBB">
        <w:rPr>
          <w:rFonts w:asciiTheme="minorHAnsi" w:hAnsiTheme="minorHAnsi" w:cstheme="minorHAnsi"/>
        </w:rPr>
        <w:t>nd</w:t>
      </w:r>
      <w:r w:rsidR="00264F04" w:rsidRPr="00054DBB">
        <w:rPr>
          <w:rFonts w:asciiTheme="minorHAnsi" w:hAnsiTheme="minorHAnsi" w:cstheme="minorHAnsi"/>
          <w:spacing w:val="-1"/>
        </w:rPr>
        <w:t>a</w:t>
      </w:r>
      <w:r w:rsidR="00264F04" w:rsidRPr="00054DBB">
        <w:rPr>
          <w:rFonts w:asciiTheme="minorHAnsi" w:hAnsiTheme="minorHAnsi" w:cstheme="minorHAnsi"/>
        </w:rPr>
        <w:t>m</w:t>
      </w:r>
      <w:r w:rsidR="00264F04" w:rsidRPr="00054DBB">
        <w:rPr>
          <w:rFonts w:asciiTheme="minorHAnsi" w:hAnsiTheme="minorHAnsi" w:cstheme="minorHAnsi"/>
          <w:spacing w:val="1"/>
        </w:rPr>
        <w:t>i</w:t>
      </w:r>
      <w:r w:rsidR="00264F04" w:rsidRPr="00054DBB">
        <w:rPr>
          <w:rFonts w:asciiTheme="minorHAnsi" w:hAnsiTheme="minorHAnsi" w:cstheme="minorHAnsi"/>
        </w:rPr>
        <w:t>s</w:t>
      </w:r>
      <w:r w:rsidR="00264F04" w:rsidRPr="00054DBB">
        <w:rPr>
          <w:rFonts w:asciiTheme="minorHAnsi" w:hAnsiTheme="minorHAnsi" w:cstheme="minorHAnsi"/>
          <w:spacing w:val="-1"/>
        </w:rPr>
        <w:t>e</w:t>
      </w:r>
      <w:r w:rsidR="00264F04" w:rsidRPr="00054DBB">
        <w:rPr>
          <w:rFonts w:asciiTheme="minorHAnsi" w:hAnsiTheme="minorHAnsi" w:cstheme="minorHAnsi"/>
        </w:rPr>
        <w:t>le ja selleks v</w:t>
      </w:r>
      <w:r w:rsidR="00264F04" w:rsidRPr="00054DBB">
        <w:rPr>
          <w:rFonts w:asciiTheme="minorHAnsi" w:hAnsiTheme="minorHAnsi" w:cstheme="minorHAnsi"/>
          <w:spacing w:val="-1"/>
        </w:rPr>
        <w:t>a</w:t>
      </w:r>
      <w:r w:rsidR="00264F04" w:rsidRPr="00054DBB">
        <w:rPr>
          <w:rFonts w:asciiTheme="minorHAnsi" w:hAnsiTheme="minorHAnsi" w:cstheme="minorHAnsi"/>
        </w:rPr>
        <w:t>jalike</w:t>
      </w:r>
      <w:r w:rsidR="00264F04" w:rsidRPr="00054DBB">
        <w:rPr>
          <w:rFonts w:asciiTheme="minorHAnsi" w:hAnsiTheme="minorHAnsi" w:cstheme="minorHAnsi"/>
          <w:spacing w:val="1"/>
        </w:rPr>
        <w:t xml:space="preserve"> </w:t>
      </w:r>
      <w:r w:rsidR="00264F04" w:rsidRPr="00054DBB">
        <w:rPr>
          <w:rFonts w:asciiTheme="minorHAnsi" w:hAnsiTheme="minorHAnsi" w:cstheme="minorHAnsi"/>
          <w:spacing w:val="-1"/>
        </w:rPr>
        <w:t>ee</w:t>
      </w:r>
      <w:r w:rsidR="00264F04" w:rsidRPr="00054DBB">
        <w:rPr>
          <w:rFonts w:asciiTheme="minorHAnsi" w:hAnsiTheme="minorHAnsi" w:cstheme="minorHAnsi"/>
        </w:rPr>
        <w:t>l</w:t>
      </w:r>
      <w:r w:rsidR="00264F04" w:rsidRPr="00054DBB">
        <w:rPr>
          <w:rFonts w:asciiTheme="minorHAnsi" w:hAnsiTheme="minorHAnsi" w:cstheme="minorHAnsi"/>
          <w:spacing w:val="1"/>
        </w:rPr>
        <w:t>t</w:t>
      </w:r>
      <w:r w:rsidR="00264F04" w:rsidRPr="00054DBB">
        <w:rPr>
          <w:rFonts w:asciiTheme="minorHAnsi" w:hAnsiTheme="minorHAnsi" w:cstheme="minorHAnsi"/>
        </w:rPr>
        <w:t>in</w:t>
      </w:r>
      <w:r w:rsidR="00264F04" w:rsidRPr="00054DBB">
        <w:rPr>
          <w:rFonts w:asciiTheme="minorHAnsi" w:hAnsiTheme="minorHAnsi" w:cstheme="minorHAnsi"/>
          <w:spacing w:val="-2"/>
        </w:rPr>
        <w:t>g</w:t>
      </w:r>
      <w:r w:rsidR="00264F04" w:rsidRPr="00054DBB">
        <w:rPr>
          <w:rFonts w:asciiTheme="minorHAnsi" w:hAnsiTheme="minorHAnsi" w:cstheme="minorHAnsi"/>
        </w:rPr>
        <w:t>i</w:t>
      </w:r>
      <w:r w:rsidR="00264F04" w:rsidRPr="00054DBB">
        <w:rPr>
          <w:rFonts w:asciiTheme="minorHAnsi" w:hAnsiTheme="minorHAnsi" w:cstheme="minorHAnsi"/>
          <w:spacing w:val="1"/>
        </w:rPr>
        <w:t>m</w:t>
      </w:r>
      <w:r w:rsidR="00264F04" w:rsidRPr="00054DBB">
        <w:rPr>
          <w:rFonts w:asciiTheme="minorHAnsi" w:hAnsiTheme="minorHAnsi" w:cstheme="minorHAnsi"/>
        </w:rPr>
        <w:t>uste</w:t>
      </w:r>
      <w:r w:rsidR="00264F04" w:rsidRPr="00054DBB">
        <w:rPr>
          <w:rFonts w:asciiTheme="minorHAnsi" w:hAnsiTheme="minorHAnsi" w:cstheme="minorHAnsi"/>
          <w:spacing w:val="3"/>
        </w:rPr>
        <w:t xml:space="preserve"> </w:t>
      </w:r>
      <w:r w:rsidR="00264F04" w:rsidRPr="00054DBB">
        <w:rPr>
          <w:rFonts w:asciiTheme="minorHAnsi" w:hAnsiTheme="minorHAnsi" w:cstheme="minorHAnsi"/>
        </w:rPr>
        <w:t>loo</w:t>
      </w:r>
      <w:r w:rsidR="00264F04" w:rsidRPr="00054DBB">
        <w:rPr>
          <w:rFonts w:asciiTheme="minorHAnsi" w:hAnsiTheme="minorHAnsi" w:cstheme="minorHAnsi"/>
          <w:spacing w:val="1"/>
        </w:rPr>
        <w:t>m</w:t>
      </w:r>
      <w:r w:rsidR="00264F04" w:rsidRPr="00054DBB">
        <w:rPr>
          <w:rFonts w:asciiTheme="minorHAnsi" w:hAnsiTheme="minorHAnsi" w:cstheme="minorHAnsi"/>
        </w:rPr>
        <w:t>isele</w:t>
      </w:r>
      <w:r w:rsidR="00264F04" w:rsidRPr="00054DBB">
        <w:rPr>
          <w:rFonts w:asciiTheme="minorHAnsi" w:hAnsiTheme="minorHAnsi" w:cstheme="minorHAnsi"/>
          <w:lang w:val="et-EE"/>
        </w:rPr>
        <w:t xml:space="preserve">. </w:t>
      </w:r>
    </w:p>
    <w:p w14:paraId="4FD7745B" w14:textId="77777777" w:rsidR="0010715F" w:rsidRPr="00054DBB" w:rsidRDefault="0010715F" w:rsidP="00264F04">
      <w:pPr>
        <w:jc w:val="both"/>
        <w:rPr>
          <w:rFonts w:asciiTheme="minorHAnsi" w:hAnsiTheme="minorHAnsi" w:cstheme="minorHAnsi"/>
          <w:sz w:val="26"/>
          <w:szCs w:val="26"/>
        </w:rPr>
      </w:pPr>
    </w:p>
    <w:p w14:paraId="023C3C9F" w14:textId="222208A3" w:rsidR="00264F04" w:rsidRPr="00054DBB" w:rsidRDefault="00264F04" w:rsidP="00264F04">
      <w:pPr>
        <w:jc w:val="both"/>
        <w:rPr>
          <w:rFonts w:asciiTheme="minorHAnsi" w:hAnsiTheme="minorHAnsi" w:cstheme="minorHAnsi"/>
          <w:spacing w:val="2"/>
        </w:rPr>
      </w:pPr>
      <w:r w:rsidRPr="00054DBB">
        <w:rPr>
          <w:rFonts w:asciiTheme="minorHAnsi" w:hAnsiTheme="minorHAnsi" w:cstheme="minorHAnsi"/>
        </w:rPr>
        <w:t>Kolmand</w:t>
      </w:r>
      <w:r w:rsidRPr="00054DBB">
        <w:rPr>
          <w:rFonts w:asciiTheme="minorHAnsi" w:hAnsiTheme="minorHAnsi" w:cstheme="minorHAnsi"/>
          <w:spacing w:val="-1"/>
        </w:rPr>
        <w:t>a</w:t>
      </w:r>
      <w:r w:rsidRPr="00054DBB">
        <w:rPr>
          <w:rFonts w:asciiTheme="minorHAnsi" w:hAnsiTheme="minorHAnsi" w:cstheme="minorHAnsi"/>
        </w:rPr>
        <w:t>ks</w:t>
      </w:r>
      <w:r w:rsidR="00A67E6F" w:rsidRPr="00054DBB">
        <w:rPr>
          <w:rFonts w:asciiTheme="minorHAnsi" w:hAnsiTheme="minorHAnsi" w:cstheme="minorHAnsi"/>
        </w:rPr>
        <w:t>,</w:t>
      </w:r>
      <w:r w:rsidRPr="00054DBB">
        <w:rPr>
          <w:rFonts w:asciiTheme="minorHAnsi" w:hAnsiTheme="minorHAnsi" w:cstheme="minorHAnsi"/>
          <w:spacing w:val="1"/>
        </w:rPr>
        <w:t xml:space="preserve"> </w:t>
      </w:r>
      <w:r w:rsidRPr="00054DBB">
        <w:rPr>
          <w:rFonts w:asciiTheme="minorHAnsi" w:hAnsiTheme="minorHAnsi" w:cstheme="minorHAnsi"/>
        </w:rPr>
        <w:t>nn</w:t>
      </w:r>
      <w:r w:rsidRPr="00054DBB">
        <w:rPr>
          <w:rFonts w:asciiTheme="minorHAnsi" w:hAnsiTheme="minorHAnsi" w:cstheme="minorHAnsi"/>
          <w:spacing w:val="1"/>
        </w:rPr>
        <w:t xml:space="preserve"> </w:t>
      </w:r>
      <w:r w:rsidRPr="00054DBB">
        <w:rPr>
          <w:rFonts w:asciiTheme="minorHAnsi" w:hAnsiTheme="minorHAnsi" w:cstheme="minorHAnsi"/>
          <w:spacing w:val="3"/>
        </w:rPr>
        <w:t>t</w:t>
      </w:r>
      <w:r w:rsidRPr="00054DBB">
        <w:rPr>
          <w:rFonts w:asciiTheme="minorHAnsi" w:hAnsiTheme="minorHAnsi" w:cstheme="minorHAnsi"/>
          <w:spacing w:val="-1"/>
        </w:rPr>
        <w:t>ä</w:t>
      </w:r>
      <w:r w:rsidRPr="00054DBB">
        <w:rPr>
          <w:rFonts w:asciiTheme="minorHAnsi" w:hAnsiTheme="minorHAnsi" w:cstheme="minorHAnsi"/>
        </w:rPr>
        <w:t>iend</w:t>
      </w:r>
      <w:r w:rsidRPr="00054DBB">
        <w:rPr>
          <w:rFonts w:asciiTheme="minorHAnsi" w:hAnsiTheme="minorHAnsi" w:cstheme="minorHAnsi"/>
          <w:spacing w:val="-1"/>
        </w:rPr>
        <w:t>a</w:t>
      </w:r>
      <w:r w:rsidRPr="00054DBB">
        <w:rPr>
          <w:rFonts w:asciiTheme="minorHAnsi" w:hAnsiTheme="minorHAnsi" w:cstheme="minorHAnsi"/>
          <w:spacing w:val="2"/>
        </w:rPr>
        <w:t>v</w:t>
      </w:r>
      <w:r w:rsidRPr="00054DBB">
        <w:rPr>
          <w:rFonts w:asciiTheme="minorHAnsi" w:hAnsiTheme="minorHAnsi" w:cstheme="minorHAnsi"/>
          <w:spacing w:val="-1"/>
        </w:rPr>
        <w:t>a</w:t>
      </w:r>
      <w:r w:rsidRPr="00054DBB">
        <w:rPr>
          <w:rFonts w:asciiTheme="minorHAnsi" w:hAnsiTheme="minorHAnsi" w:cstheme="minorHAnsi"/>
        </w:rPr>
        <w:t>ks</w:t>
      </w:r>
      <w:r w:rsidRPr="00054DBB">
        <w:rPr>
          <w:rFonts w:asciiTheme="minorHAnsi" w:hAnsiTheme="minorHAnsi" w:cstheme="minorHAnsi"/>
          <w:spacing w:val="1"/>
        </w:rPr>
        <w:t xml:space="preserve"> </w:t>
      </w:r>
      <w:r w:rsidRPr="00054DBB">
        <w:rPr>
          <w:rFonts w:asciiTheme="minorHAnsi" w:hAnsiTheme="minorHAnsi" w:cstheme="minorHAnsi"/>
        </w:rPr>
        <w:t>str</w:t>
      </w:r>
      <w:r w:rsidRPr="00054DBB">
        <w:rPr>
          <w:rFonts w:asciiTheme="minorHAnsi" w:hAnsiTheme="minorHAnsi" w:cstheme="minorHAnsi"/>
          <w:spacing w:val="-1"/>
        </w:rPr>
        <w:t>a</w:t>
      </w:r>
      <w:r w:rsidRPr="00054DBB">
        <w:rPr>
          <w:rFonts w:asciiTheme="minorHAnsi" w:hAnsiTheme="minorHAnsi" w:cstheme="minorHAnsi"/>
        </w:rPr>
        <w:t>t</w:t>
      </w:r>
      <w:r w:rsidRPr="00054DBB">
        <w:rPr>
          <w:rFonts w:asciiTheme="minorHAnsi" w:hAnsiTheme="minorHAnsi" w:cstheme="minorHAnsi"/>
          <w:spacing w:val="2"/>
        </w:rPr>
        <w:t>e</w:t>
      </w:r>
      <w:r w:rsidRPr="00054DBB">
        <w:rPr>
          <w:rFonts w:asciiTheme="minorHAnsi" w:hAnsiTheme="minorHAnsi" w:cstheme="minorHAnsi"/>
          <w:spacing w:val="1"/>
        </w:rPr>
        <w:t>e</w:t>
      </w:r>
      <w:r w:rsidRPr="00054DBB">
        <w:rPr>
          <w:rFonts w:asciiTheme="minorHAnsi" w:hAnsiTheme="minorHAnsi" w:cstheme="minorHAnsi"/>
          <w:spacing w:val="-2"/>
        </w:rPr>
        <w:t>g</w:t>
      </w:r>
      <w:r w:rsidRPr="00054DBB">
        <w:rPr>
          <w:rFonts w:asciiTheme="minorHAnsi" w:hAnsiTheme="minorHAnsi" w:cstheme="minorHAnsi"/>
        </w:rPr>
        <w:t>i</w:t>
      </w:r>
      <w:r w:rsidRPr="00054DBB">
        <w:rPr>
          <w:rFonts w:asciiTheme="minorHAnsi" w:hAnsiTheme="minorHAnsi" w:cstheme="minorHAnsi"/>
          <w:spacing w:val="1"/>
        </w:rPr>
        <w:t>l</w:t>
      </w:r>
      <w:r w:rsidRPr="00054DBB">
        <w:rPr>
          <w:rFonts w:asciiTheme="minorHAnsi" w:hAnsiTheme="minorHAnsi" w:cstheme="minorHAnsi"/>
        </w:rPr>
        <w:t>iseks</w:t>
      </w:r>
      <w:r w:rsidRPr="00054DBB">
        <w:rPr>
          <w:rFonts w:asciiTheme="minorHAnsi" w:hAnsiTheme="minorHAnsi" w:cstheme="minorHAnsi"/>
          <w:spacing w:val="1"/>
        </w:rPr>
        <w:t xml:space="preserve"> </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ld</w:t>
      </w:r>
      <w:r w:rsidRPr="00054DBB">
        <w:rPr>
          <w:rFonts w:asciiTheme="minorHAnsi" w:hAnsiTheme="minorHAnsi" w:cstheme="minorHAnsi"/>
          <w:spacing w:val="3"/>
        </w:rPr>
        <w:t>k</w:t>
      </w:r>
      <w:r w:rsidRPr="00054DBB">
        <w:rPr>
          <w:rFonts w:asciiTheme="minorHAnsi" w:hAnsiTheme="minorHAnsi" w:cstheme="minorHAnsi"/>
        </w:rPr>
        <w:t>onn</w:t>
      </w:r>
      <w:r w:rsidRPr="00054DBB">
        <w:rPr>
          <w:rFonts w:asciiTheme="minorHAnsi" w:hAnsiTheme="minorHAnsi" w:cstheme="minorHAnsi"/>
          <w:spacing w:val="-1"/>
        </w:rPr>
        <w:t>a</w:t>
      </w:r>
      <w:r w:rsidRPr="00054DBB">
        <w:rPr>
          <w:rFonts w:asciiTheme="minorHAnsi" w:hAnsiTheme="minorHAnsi" w:cstheme="minorHAnsi"/>
        </w:rPr>
        <w:t>ks</w:t>
      </w:r>
      <w:r w:rsidRPr="00054DBB">
        <w:rPr>
          <w:rFonts w:asciiTheme="minorHAnsi" w:hAnsiTheme="minorHAnsi" w:cstheme="minorHAnsi"/>
          <w:spacing w:val="1"/>
        </w:rPr>
        <w:t xml:space="preserve"> </w:t>
      </w:r>
      <w:r w:rsidRPr="00054DBB">
        <w:rPr>
          <w:rFonts w:asciiTheme="minorHAnsi" w:hAnsiTheme="minorHAnsi" w:cstheme="minorHAnsi"/>
        </w:rPr>
        <w:t>on</w:t>
      </w:r>
      <w:r w:rsidRPr="00054DBB">
        <w:rPr>
          <w:rFonts w:asciiTheme="minorHAnsi" w:hAnsiTheme="minorHAnsi" w:cstheme="minorHAnsi"/>
          <w:spacing w:val="5"/>
        </w:rPr>
        <w:t xml:space="preserve"> </w:t>
      </w:r>
      <w:ins w:id="123" w:author="Liis Moor" w:date="2025-05-27T13:44:00Z">
        <w:r w:rsidR="004E375D">
          <w:rPr>
            <w:rFonts w:asciiTheme="minorHAnsi" w:hAnsiTheme="minorHAnsi" w:cstheme="minorHAnsi"/>
            <w:spacing w:val="5"/>
          </w:rPr>
          <w:t xml:space="preserve">piirkondliku, </w:t>
        </w:r>
      </w:ins>
      <w:r w:rsidR="0010715F" w:rsidRPr="00054DBB">
        <w:rPr>
          <w:rFonts w:asciiTheme="minorHAnsi" w:hAnsiTheme="minorHAnsi" w:cstheme="minorHAnsi"/>
        </w:rPr>
        <w:t>siseriikliku</w:t>
      </w:r>
      <w:r w:rsidRPr="00054DBB">
        <w:rPr>
          <w:rFonts w:asciiTheme="minorHAnsi" w:hAnsiTheme="minorHAnsi" w:cstheme="minorHAnsi"/>
        </w:rPr>
        <w:t xml:space="preserve"> ning </w:t>
      </w:r>
      <w:r w:rsidR="00DB754E" w:rsidRPr="00054DBB">
        <w:rPr>
          <w:rFonts w:asciiTheme="minorHAnsi" w:hAnsiTheme="minorHAnsi" w:cstheme="minorHAnsi"/>
          <w:spacing w:val="2"/>
        </w:rPr>
        <w:t xml:space="preserve">piiriülese </w:t>
      </w:r>
      <w:r w:rsidRPr="00054DBB">
        <w:rPr>
          <w:rFonts w:asciiTheme="minorHAnsi" w:hAnsiTheme="minorHAnsi" w:cstheme="minorHAnsi"/>
        </w:rPr>
        <w:t>koo</w:t>
      </w:r>
      <w:r w:rsidRPr="00054DBB">
        <w:rPr>
          <w:rFonts w:asciiTheme="minorHAnsi" w:hAnsiTheme="minorHAnsi" w:cstheme="minorHAnsi"/>
          <w:spacing w:val="2"/>
        </w:rPr>
        <w:t>s</w:t>
      </w:r>
      <w:r w:rsidRPr="00054DBB">
        <w:rPr>
          <w:rFonts w:asciiTheme="minorHAnsi" w:hAnsiTheme="minorHAnsi" w:cstheme="minorHAnsi"/>
        </w:rPr>
        <w:t>töö</w:t>
      </w:r>
      <w:r w:rsidRPr="00054DBB">
        <w:rPr>
          <w:rFonts w:asciiTheme="minorHAnsi" w:hAnsiTheme="minorHAnsi" w:cstheme="minorHAnsi"/>
          <w:spacing w:val="3"/>
        </w:rPr>
        <w:t xml:space="preserve"> </w:t>
      </w:r>
      <w:r w:rsidRPr="00054DBB">
        <w:rPr>
          <w:rFonts w:asciiTheme="minorHAnsi" w:hAnsiTheme="minorHAnsi" w:cstheme="minorHAnsi"/>
          <w:spacing w:val="-1"/>
        </w:rPr>
        <w:t>a</w:t>
      </w:r>
      <w:r w:rsidRPr="00054DBB">
        <w:rPr>
          <w:rFonts w:asciiTheme="minorHAnsi" w:hAnsiTheme="minorHAnsi" w:cstheme="minorHAnsi"/>
        </w:rPr>
        <w:t>r</w:t>
      </w:r>
      <w:r w:rsidRPr="00054DBB">
        <w:rPr>
          <w:rFonts w:asciiTheme="minorHAnsi" w:hAnsiTheme="minorHAnsi" w:cstheme="minorHAnsi"/>
          <w:spacing w:val="-2"/>
        </w:rPr>
        <w:t>e</w:t>
      </w:r>
      <w:r w:rsidRPr="00054DBB">
        <w:rPr>
          <w:rFonts w:asciiTheme="minorHAnsi" w:hAnsiTheme="minorHAnsi" w:cstheme="minorHAnsi"/>
        </w:rPr>
        <w:t>nd</w:t>
      </w:r>
      <w:r w:rsidRPr="00054DBB">
        <w:rPr>
          <w:rFonts w:asciiTheme="minorHAnsi" w:hAnsiTheme="minorHAnsi" w:cstheme="minorHAnsi"/>
          <w:spacing w:val="-1"/>
        </w:rPr>
        <w:t>a</w:t>
      </w:r>
      <w:r w:rsidRPr="00054DBB">
        <w:rPr>
          <w:rFonts w:asciiTheme="minorHAnsi" w:hAnsiTheme="minorHAnsi" w:cstheme="minorHAnsi"/>
        </w:rPr>
        <w:t>m</w:t>
      </w:r>
      <w:r w:rsidRPr="00054DBB">
        <w:rPr>
          <w:rFonts w:asciiTheme="minorHAnsi" w:hAnsiTheme="minorHAnsi" w:cstheme="minorHAnsi"/>
          <w:spacing w:val="1"/>
        </w:rPr>
        <w:t>i</w:t>
      </w:r>
      <w:r w:rsidRPr="00054DBB">
        <w:rPr>
          <w:rFonts w:asciiTheme="minorHAnsi" w:hAnsiTheme="minorHAnsi" w:cstheme="minorHAnsi"/>
        </w:rPr>
        <w:t>n</w:t>
      </w:r>
      <w:r w:rsidRPr="00054DBB">
        <w:rPr>
          <w:rFonts w:asciiTheme="minorHAnsi" w:hAnsiTheme="minorHAnsi" w:cstheme="minorHAnsi"/>
          <w:spacing w:val="-1"/>
        </w:rPr>
        <w:t>e</w:t>
      </w:r>
      <w:r w:rsidRPr="00054DBB">
        <w:rPr>
          <w:rFonts w:asciiTheme="minorHAnsi" w:hAnsiTheme="minorHAnsi" w:cstheme="minorHAnsi"/>
        </w:rPr>
        <w:t>,</w:t>
      </w:r>
      <w:r w:rsidRPr="00054DBB">
        <w:rPr>
          <w:rFonts w:asciiTheme="minorHAnsi" w:hAnsiTheme="minorHAnsi" w:cstheme="minorHAnsi"/>
          <w:spacing w:val="2"/>
        </w:rPr>
        <w:t xml:space="preserve"> </w:t>
      </w:r>
      <w:r w:rsidRPr="00054DBB">
        <w:rPr>
          <w:rFonts w:asciiTheme="minorHAnsi" w:hAnsiTheme="minorHAnsi" w:cstheme="minorHAnsi"/>
        </w:rPr>
        <w:t>m</w:t>
      </w:r>
      <w:r w:rsidRPr="00054DBB">
        <w:rPr>
          <w:rFonts w:asciiTheme="minorHAnsi" w:hAnsiTheme="minorHAnsi" w:cstheme="minorHAnsi"/>
          <w:spacing w:val="1"/>
        </w:rPr>
        <w:t>i</w:t>
      </w:r>
      <w:r w:rsidRPr="00054DBB">
        <w:rPr>
          <w:rFonts w:asciiTheme="minorHAnsi" w:hAnsiTheme="minorHAnsi" w:cstheme="minorHAnsi"/>
        </w:rPr>
        <w:t>s</w:t>
      </w:r>
      <w:r w:rsidRPr="00054DBB">
        <w:rPr>
          <w:rFonts w:asciiTheme="minorHAnsi" w:hAnsiTheme="minorHAnsi" w:cstheme="minorHAnsi"/>
          <w:spacing w:val="2"/>
        </w:rPr>
        <w:t xml:space="preserve"> </w:t>
      </w:r>
      <w:r w:rsidRPr="00054DBB">
        <w:rPr>
          <w:rFonts w:asciiTheme="minorHAnsi" w:hAnsiTheme="minorHAnsi" w:cstheme="minorHAnsi"/>
        </w:rPr>
        <w:t>on</w:t>
      </w:r>
      <w:r w:rsidRPr="00054DBB">
        <w:rPr>
          <w:rFonts w:asciiTheme="minorHAnsi" w:hAnsiTheme="minorHAnsi" w:cstheme="minorHAnsi"/>
          <w:spacing w:val="8"/>
        </w:rPr>
        <w:t xml:space="preserve"> </w:t>
      </w:r>
      <w:r w:rsidRPr="00054DBB">
        <w:rPr>
          <w:rFonts w:asciiTheme="minorHAnsi" w:hAnsiTheme="minorHAnsi" w:cstheme="minorHAnsi"/>
        </w:rPr>
        <w:t>k</w:t>
      </w:r>
      <w:r w:rsidRPr="00054DBB">
        <w:rPr>
          <w:rFonts w:asciiTheme="minorHAnsi" w:hAnsiTheme="minorHAnsi" w:cstheme="minorHAnsi"/>
          <w:spacing w:val="-1"/>
        </w:rPr>
        <w:t>a</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nd</w:t>
      </w:r>
      <w:r w:rsidRPr="00054DBB">
        <w:rPr>
          <w:rFonts w:asciiTheme="minorHAnsi" w:hAnsiTheme="minorHAnsi" w:cstheme="minorHAnsi"/>
          <w:spacing w:val="-1"/>
        </w:rPr>
        <w:t>a</w:t>
      </w:r>
      <w:r w:rsidRPr="00054DBB">
        <w:rPr>
          <w:rFonts w:asciiTheme="minorHAnsi" w:hAnsiTheme="minorHAnsi" w:cstheme="minorHAnsi"/>
        </w:rPr>
        <w:t>tud</w:t>
      </w:r>
      <w:r w:rsidRPr="00054DBB">
        <w:rPr>
          <w:rFonts w:asciiTheme="minorHAnsi" w:hAnsiTheme="minorHAnsi" w:cstheme="minorHAnsi"/>
          <w:spacing w:val="3"/>
        </w:rPr>
        <w:t xml:space="preserve"> </w:t>
      </w:r>
      <w:r w:rsidRPr="00054DBB">
        <w:rPr>
          <w:rFonts w:asciiTheme="minorHAnsi" w:hAnsiTheme="minorHAnsi" w:cstheme="minorHAnsi"/>
        </w:rPr>
        <w:t>K</w:t>
      </w:r>
      <w:r w:rsidRPr="00054DBB">
        <w:rPr>
          <w:rFonts w:asciiTheme="minorHAnsi" w:hAnsiTheme="minorHAnsi" w:cstheme="minorHAnsi"/>
          <w:spacing w:val="1"/>
        </w:rPr>
        <w:t>K</w:t>
      </w:r>
      <w:r w:rsidRPr="00054DBB">
        <w:rPr>
          <w:rFonts w:asciiTheme="minorHAnsi" w:hAnsiTheme="minorHAnsi" w:cstheme="minorHAnsi"/>
          <w:spacing w:val="-3"/>
        </w:rPr>
        <w:t>L</w:t>
      </w:r>
      <w:r w:rsidRPr="00054DBB">
        <w:rPr>
          <w:rFonts w:asciiTheme="minorHAnsi" w:hAnsiTheme="minorHAnsi" w:cstheme="minorHAnsi"/>
        </w:rPr>
        <w:t>M</w:t>
      </w:r>
      <w:r w:rsidR="0028417C" w:rsidRPr="00054DBB">
        <w:rPr>
          <w:rFonts w:asciiTheme="minorHAnsi" w:hAnsiTheme="minorHAnsi" w:cstheme="minorHAnsi"/>
          <w:lang w:val="et-EE"/>
        </w:rPr>
        <w:t>-</w:t>
      </w:r>
      <w:r w:rsidRPr="00054DBB">
        <w:rPr>
          <w:rFonts w:asciiTheme="minorHAnsi" w:hAnsiTheme="minorHAnsi" w:cstheme="minorHAnsi"/>
        </w:rPr>
        <w:t>i</w:t>
      </w:r>
      <w:r w:rsidRPr="00054DBB">
        <w:rPr>
          <w:rFonts w:asciiTheme="minorHAnsi" w:hAnsiTheme="minorHAnsi" w:cstheme="minorHAnsi"/>
          <w:spacing w:val="3"/>
        </w:rPr>
        <w:t xml:space="preserve"> </w:t>
      </w:r>
      <w:r w:rsidRPr="00054DBB">
        <w:rPr>
          <w:rFonts w:asciiTheme="minorHAnsi" w:hAnsiTheme="minorHAnsi" w:cstheme="minorHAnsi"/>
        </w:rPr>
        <w:t>poo</w:t>
      </w:r>
      <w:r w:rsidRPr="00054DBB">
        <w:rPr>
          <w:rFonts w:asciiTheme="minorHAnsi" w:hAnsiTheme="minorHAnsi" w:cstheme="minorHAnsi"/>
          <w:spacing w:val="3"/>
        </w:rPr>
        <w:t>l</w:t>
      </w:r>
      <w:r w:rsidRPr="00054DBB">
        <w:rPr>
          <w:rFonts w:asciiTheme="minorHAnsi" w:hAnsiTheme="minorHAnsi" w:cstheme="minorHAnsi"/>
        </w:rPr>
        <w:t>t</w:t>
      </w:r>
      <w:r w:rsidRPr="00054DBB">
        <w:rPr>
          <w:rFonts w:asciiTheme="minorHAnsi" w:hAnsiTheme="minorHAnsi" w:cstheme="minorHAnsi"/>
          <w:spacing w:val="3"/>
        </w:rPr>
        <w:t xml:space="preserve"> </w:t>
      </w:r>
      <w:r w:rsidRPr="00054DBB">
        <w:rPr>
          <w:rFonts w:asciiTheme="minorHAnsi" w:hAnsiTheme="minorHAnsi" w:cstheme="minorHAnsi"/>
          <w:spacing w:val="-1"/>
        </w:rPr>
        <w:t>a</w:t>
      </w:r>
      <w:r w:rsidRPr="00054DBB">
        <w:rPr>
          <w:rFonts w:asciiTheme="minorHAnsi" w:hAnsiTheme="minorHAnsi" w:cstheme="minorHAnsi"/>
        </w:rPr>
        <w:t>l</w:t>
      </w:r>
      <w:r w:rsidRPr="00054DBB">
        <w:rPr>
          <w:rFonts w:asciiTheme="minorHAnsi" w:hAnsiTheme="minorHAnsi" w:cstheme="minorHAnsi"/>
          <w:spacing w:val="-2"/>
        </w:rPr>
        <w:t>g</w:t>
      </w:r>
      <w:r w:rsidRPr="00054DBB">
        <w:rPr>
          <w:rFonts w:asciiTheme="minorHAnsi" w:hAnsiTheme="minorHAnsi" w:cstheme="minorHAnsi"/>
          <w:spacing w:val="-1"/>
        </w:rPr>
        <w:t>a</w:t>
      </w:r>
      <w:r w:rsidRPr="00054DBB">
        <w:rPr>
          <w:rFonts w:asciiTheme="minorHAnsi" w:hAnsiTheme="minorHAnsi" w:cstheme="minorHAnsi"/>
        </w:rPr>
        <w:t xml:space="preserve">tatud </w:t>
      </w:r>
      <w:ins w:id="124" w:author="Liis Moor" w:date="2025-05-27T13:45:00Z">
        <w:r w:rsidR="004E375D">
          <w:rPr>
            <w:rFonts w:asciiTheme="minorHAnsi" w:hAnsiTheme="minorHAnsi" w:cstheme="minorHAnsi"/>
          </w:rPr>
          <w:t xml:space="preserve">ühis- ja </w:t>
        </w:r>
      </w:ins>
      <w:r w:rsidRPr="00054DBB">
        <w:rPr>
          <w:rFonts w:asciiTheme="minorHAnsi" w:hAnsiTheme="minorHAnsi" w:cstheme="minorHAnsi"/>
        </w:rPr>
        <w:t>koostöö</w:t>
      </w:r>
      <w:ins w:id="125" w:author="Liis Moor" w:date="2025-05-27T13:45:00Z">
        <w:r w:rsidR="004E375D">
          <w:rPr>
            <w:rFonts w:asciiTheme="minorHAnsi" w:hAnsiTheme="minorHAnsi" w:cstheme="minorHAnsi"/>
          </w:rPr>
          <w:t>tegevuste</w:t>
        </w:r>
      </w:ins>
      <w:del w:id="126" w:author="Liis Moor" w:date="2025-05-27T13:45:00Z">
        <w:r w:rsidRPr="00054DBB" w:rsidDel="004E375D">
          <w:rPr>
            <w:rFonts w:asciiTheme="minorHAnsi" w:hAnsiTheme="minorHAnsi" w:cstheme="minorHAnsi"/>
          </w:rPr>
          <w:delText>pr</w:delText>
        </w:r>
        <w:r w:rsidRPr="00054DBB" w:rsidDel="004E375D">
          <w:rPr>
            <w:rFonts w:asciiTheme="minorHAnsi" w:hAnsiTheme="minorHAnsi" w:cstheme="minorHAnsi"/>
            <w:spacing w:val="-1"/>
          </w:rPr>
          <w:delText>o</w:delText>
        </w:r>
        <w:r w:rsidRPr="00054DBB" w:rsidDel="004E375D">
          <w:rPr>
            <w:rFonts w:asciiTheme="minorHAnsi" w:hAnsiTheme="minorHAnsi" w:cstheme="minorHAnsi"/>
          </w:rPr>
          <w:delText>jektide</w:delText>
        </w:r>
      </w:del>
      <w:r w:rsidRPr="00054DBB">
        <w:rPr>
          <w:rFonts w:asciiTheme="minorHAnsi" w:hAnsiTheme="minorHAnsi" w:cstheme="minorHAnsi"/>
          <w:spacing w:val="1"/>
        </w:rPr>
        <w:t xml:space="preserve"> </w:t>
      </w:r>
      <w:r w:rsidRPr="00054DBB">
        <w:rPr>
          <w:rFonts w:asciiTheme="minorHAnsi" w:hAnsiTheme="minorHAnsi" w:cstheme="minorHAnsi"/>
          <w:spacing w:val="-1"/>
        </w:rPr>
        <w:t>e</w:t>
      </w:r>
      <w:r w:rsidRPr="00054DBB">
        <w:rPr>
          <w:rFonts w:asciiTheme="minorHAnsi" w:hAnsiTheme="minorHAnsi" w:cstheme="minorHAnsi"/>
        </w:rPr>
        <w:t>l</w:t>
      </w:r>
      <w:r w:rsidRPr="00054DBB">
        <w:rPr>
          <w:rFonts w:asciiTheme="minorHAnsi" w:hAnsiTheme="minorHAnsi" w:cstheme="minorHAnsi"/>
          <w:spacing w:val="1"/>
        </w:rPr>
        <w:t>l</w:t>
      </w:r>
      <w:r w:rsidRPr="00054DBB">
        <w:rPr>
          <w:rFonts w:asciiTheme="minorHAnsi" w:hAnsiTheme="minorHAnsi" w:cstheme="minorHAnsi"/>
        </w:rPr>
        <w:t>uvi</w:t>
      </w:r>
      <w:r w:rsidRPr="00054DBB">
        <w:rPr>
          <w:rFonts w:asciiTheme="minorHAnsi" w:hAnsiTheme="minorHAnsi" w:cstheme="minorHAnsi"/>
          <w:spacing w:val="1"/>
        </w:rPr>
        <w:t>i</w:t>
      </w:r>
      <w:r w:rsidRPr="00054DBB">
        <w:rPr>
          <w:rFonts w:asciiTheme="minorHAnsi" w:hAnsiTheme="minorHAnsi" w:cstheme="minorHAnsi"/>
        </w:rPr>
        <w:t>m</w:t>
      </w:r>
      <w:r w:rsidRPr="00054DBB">
        <w:rPr>
          <w:rFonts w:asciiTheme="minorHAnsi" w:hAnsiTheme="minorHAnsi" w:cstheme="minorHAnsi"/>
          <w:spacing w:val="1"/>
        </w:rPr>
        <w:t>i</w:t>
      </w:r>
      <w:r w:rsidRPr="00054DBB">
        <w:rPr>
          <w:rFonts w:asciiTheme="minorHAnsi" w:hAnsiTheme="minorHAnsi" w:cstheme="minorHAnsi"/>
        </w:rPr>
        <w:t>s</w:t>
      </w:r>
      <w:r w:rsidRPr="00054DBB">
        <w:rPr>
          <w:rFonts w:asciiTheme="minorHAnsi" w:hAnsiTheme="minorHAnsi" w:cstheme="minorHAnsi"/>
          <w:spacing w:val="-1"/>
        </w:rPr>
        <w:t>e</w:t>
      </w:r>
      <w:r w:rsidRPr="00054DBB">
        <w:rPr>
          <w:rFonts w:asciiTheme="minorHAnsi" w:hAnsiTheme="minorHAnsi" w:cstheme="minorHAnsi"/>
        </w:rPr>
        <w:t>ks.</w:t>
      </w:r>
      <w:r w:rsidRPr="00054DBB">
        <w:rPr>
          <w:rFonts w:asciiTheme="minorHAnsi" w:hAnsiTheme="minorHAnsi" w:cstheme="minorHAnsi"/>
          <w:spacing w:val="2"/>
        </w:rPr>
        <w:t xml:space="preserve"> </w:t>
      </w:r>
      <w:ins w:id="127" w:author="Liis Moor" w:date="2025-05-27T13:45:00Z">
        <w:r w:rsidR="004E375D">
          <w:rPr>
            <w:rFonts w:asciiTheme="minorHAnsi" w:hAnsiTheme="minorHAnsi" w:cstheme="minorHAnsi"/>
            <w:lang w:val="sv-FI"/>
          </w:rPr>
          <w:t>P</w:t>
        </w:r>
      </w:ins>
      <w:del w:id="128" w:author="Liis Moor" w:date="2025-05-27T13:45:00Z">
        <w:r w:rsidR="00A01684" w:rsidRPr="00054DBB" w:rsidDel="004E375D">
          <w:rPr>
            <w:rFonts w:asciiTheme="minorHAnsi" w:hAnsiTheme="minorHAnsi" w:cstheme="minorHAnsi"/>
            <w:spacing w:val="-2"/>
            <w:lang w:val="sv-FI"/>
          </w:rPr>
          <w:delText>K</w:delText>
        </w:r>
        <w:r w:rsidR="00A01684" w:rsidRPr="00054DBB" w:rsidDel="004E375D">
          <w:rPr>
            <w:rFonts w:asciiTheme="minorHAnsi" w:hAnsiTheme="minorHAnsi" w:cstheme="minorHAnsi"/>
            <w:lang w:val="sv-FI"/>
          </w:rPr>
          <w:delText>oostööp</w:delText>
        </w:r>
      </w:del>
      <w:r w:rsidR="00A01684" w:rsidRPr="00054DBB">
        <w:rPr>
          <w:rFonts w:asciiTheme="minorHAnsi" w:hAnsiTheme="minorHAnsi" w:cstheme="minorHAnsi"/>
          <w:lang w:val="sv-FI"/>
        </w:rPr>
        <w:t>r</w:t>
      </w:r>
      <w:r w:rsidR="00A01684" w:rsidRPr="00054DBB">
        <w:rPr>
          <w:rFonts w:asciiTheme="minorHAnsi" w:hAnsiTheme="minorHAnsi" w:cstheme="minorHAnsi"/>
          <w:spacing w:val="-1"/>
          <w:lang w:val="sv-FI"/>
        </w:rPr>
        <w:t>o</w:t>
      </w:r>
      <w:r w:rsidR="00A01684" w:rsidRPr="00054DBB">
        <w:rPr>
          <w:rFonts w:asciiTheme="minorHAnsi" w:hAnsiTheme="minorHAnsi" w:cstheme="minorHAnsi"/>
          <w:lang w:val="sv-FI"/>
        </w:rPr>
        <w:t>jekt</w:t>
      </w:r>
      <w:r w:rsidR="0037527D" w:rsidRPr="00054DBB">
        <w:rPr>
          <w:rFonts w:asciiTheme="minorHAnsi" w:hAnsiTheme="minorHAnsi" w:cstheme="minorHAnsi"/>
          <w:lang w:val="sv-FI"/>
        </w:rPr>
        <w:t>e</w:t>
      </w:r>
      <w:r w:rsidR="00A01684" w:rsidRPr="00054DBB">
        <w:rPr>
          <w:rFonts w:asciiTheme="minorHAnsi" w:hAnsiTheme="minorHAnsi" w:cstheme="minorHAnsi"/>
          <w:lang w:val="sv-FI"/>
        </w:rPr>
        <w:t xml:space="preserve"> k</w:t>
      </w:r>
      <w:r w:rsidR="00A01684" w:rsidRPr="00054DBB">
        <w:rPr>
          <w:rFonts w:asciiTheme="minorHAnsi" w:hAnsiTheme="minorHAnsi" w:cstheme="minorHAnsi"/>
          <w:spacing w:val="-1"/>
          <w:lang w:val="sv-FI"/>
        </w:rPr>
        <w:t>a</w:t>
      </w:r>
      <w:r w:rsidR="00A01684" w:rsidRPr="00054DBB">
        <w:rPr>
          <w:rFonts w:asciiTheme="minorHAnsi" w:hAnsiTheme="minorHAnsi" w:cstheme="minorHAnsi"/>
          <w:lang w:val="sv-FI"/>
        </w:rPr>
        <w:t>v</w:t>
      </w:r>
      <w:r w:rsidR="00A01684" w:rsidRPr="00054DBB">
        <w:rPr>
          <w:rFonts w:asciiTheme="minorHAnsi" w:hAnsiTheme="minorHAnsi" w:cstheme="minorHAnsi"/>
          <w:spacing w:val="-1"/>
          <w:lang w:val="sv-FI"/>
        </w:rPr>
        <w:t>a</w:t>
      </w:r>
      <w:r w:rsidR="00A01684" w:rsidRPr="00054DBB">
        <w:rPr>
          <w:rFonts w:asciiTheme="minorHAnsi" w:hAnsiTheme="minorHAnsi" w:cstheme="minorHAnsi"/>
          <w:spacing w:val="2"/>
          <w:lang w:val="sv-FI"/>
        </w:rPr>
        <w:t>n</w:t>
      </w:r>
      <w:r w:rsidR="00A01684" w:rsidRPr="00054DBB">
        <w:rPr>
          <w:rFonts w:asciiTheme="minorHAnsi" w:hAnsiTheme="minorHAnsi" w:cstheme="minorHAnsi"/>
          <w:lang w:val="sv-FI"/>
        </w:rPr>
        <w:t>d</w:t>
      </w:r>
      <w:r w:rsidR="00A01684" w:rsidRPr="00054DBB">
        <w:rPr>
          <w:rFonts w:asciiTheme="minorHAnsi" w:hAnsiTheme="minorHAnsi" w:cstheme="minorHAnsi"/>
          <w:spacing w:val="-1"/>
          <w:lang w:val="sv-FI"/>
        </w:rPr>
        <w:t>a</w:t>
      </w:r>
      <w:r w:rsidR="00A01684" w:rsidRPr="00054DBB">
        <w:rPr>
          <w:rFonts w:asciiTheme="minorHAnsi" w:hAnsiTheme="minorHAnsi" w:cstheme="minorHAnsi"/>
          <w:lang w:val="sv-FI"/>
        </w:rPr>
        <w:t>takse</w:t>
      </w:r>
      <w:r w:rsidR="00A01684" w:rsidRPr="00054DBB">
        <w:rPr>
          <w:rFonts w:asciiTheme="minorHAnsi" w:hAnsiTheme="minorHAnsi" w:cstheme="minorHAnsi"/>
          <w:spacing w:val="-1"/>
          <w:lang w:val="sv-FI"/>
        </w:rPr>
        <w:t xml:space="preserve"> </w:t>
      </w:r>
      <w:r w:rsidR="00A01684" w:rsidRPr="00054DBB">
        <w:rPr>
          <w:rFonts w:asciiTheme="minorHAnsi" w:hAnsiTheme="minorHAnsi" w:cstheme="minorHAnsi"/>
          <w:lang w:val="sv-FI"/>
        </w:rPr>
        <w:t>str</w:t>
      </w:r>
      <w:r w:rsidR="00A01684" w:rsidRPr="00054DBB">
        <w:rPr>
          <w:rFonts w:asciiTheme="minorHAnsi" w:hAnsiTheme="minorHAnsi" w:cstheme="minorHAnsi"/>
          <w:spacing w:val="-1"/>
          <w:lang w:val="sv-FI"/>
        </w:rPr>
        <w:t>a</w:t>
      </w:r>
      <w:r w:rsidR="00A01684" w:rsidRPr="00054DBB">
        <w:rPr>
          <w:rFonts w:asciiTheme="minorHAnsi" w:hAnsiTheme="minorHAnsi" w:cstheme="minorHAnsi"/>
          <w:lang w:val="sv-FI"/>
        </w:rPr>
        <w:t>te</w:t>
      </w:r>
      <w:r w:rsidR="00A01684" w:rsidRPr="00054DBB">
        <w:rPr>
          <w:rFonts w:asciiTheme="minorHAnsi" w:hAnsiTheme="minorHAnsi" w:cstheme="minorHAnsi"/>
          <w:spacing w:val="1"/>
          <w:lang w:val="sv-FI"/>
        </w:rPr>
        <w:t>e</w:t>
      </w:r>
      <w:r w:rsidR="00A01684" w:rsidRPr="00054DBB">
        <w:rPr>
          <w:rFonts w:asciiTheme="minorHAnsi" w:hAnsiTheme="minorHAnsi" w:cstheme="minorHAnsi"/>
          <w:spacing w:val="-2"/>
          <w:lang w:val="sv-FI"/>
        </w:rPr>
        <w:t>g</w:t>
      </w:r>
      <w:r w:rsidR="00A01684" w:rsidRPr="00054DBB">
        <w:rPr>
          <w:rFonts w:asciiTheme="minorHAnsi" w:hAnsiTheme="minorHAnsi" w:cstheme="minorHAnsi"/>
          <w:lang w:val="sv-FI"/>
        </w:rPr>
        <w:t>ia vis</w:t>
      </w:r>
      <w:r w:rsidR="00A01684" w:rsidRPr="00054DBB">
        <w:rPr>
          <w:rFonts w:asciiTheme="minorHAnsi" w:hAnsiTheme="minorHAnsi" w:cstheme="minorHAnsi"/>
          <w:spacing w:val="1"/>
          <w:lang w:val="sv-FI"/>
        </w:rPr>
        <w:t>i</w:t>
      </w:r>
      <w:r w:rsidR="00A01684" w:rsidRPr="00054DBB">
        <w:rPr>
          <w:rFonts w:asciiTheme="minorHAnsi" w:hAnsiTheme="minorHAnsi" w:cstheme="minorHAnsi"/>
          <w:lang w:val="sv-FI"/>
        </w:rPr>
        <w:t xml:space="preserve">ooni </w:t>
      </w:r>
      <w:r w:rsidR="00A01684" w:rsidRPr="00054DBB">
        <w:rPr>
          <w:rFonts w:asciiTheme="minorHAnsi" w:hAnsiTheme="minorHAnsi" w:cstheme="minorHAnsi"/>
          <w:spacing w:val="1"/>
          <w:lang w:val="sv-FI"/>
        </w:rPr>
        <w:t>j</w:t>
      </w:r>
      <w:r w:rsidR="00A01684" w:rsidRPr="00054DBB">
        <w:rPr>
          <w:rFonts w:asciiTheme="minorHAnsi" w:hAnsiTheme="minorHAnsi" w:cstheme="minorHAnsi"/>
          <w:lang w:val="sv-FI"/>
        </w:rPr>
        <w:t>a</w:t>
      </w:r>
      <w:r w:rsidR="00A01684" w:rsidRPr="00054DBB">
        <w:rPr>
          <w:rFonts w:asciiTheme="minorHAnsi" w:hAnsiTheme="minorHAnsi" w:cstheme="minorHAnsi"/>
          <w:spacing w:val="-1"/>
          <w:lang w:val="sv-FI"/>
        </w:rPr>
        <w:t xml:space="preserve"> horisontaalsete ee</w:t>
      </w:r>
      <w:r w:rsidR="00A01684" w:rsidRPr="00054DBB">
        <w:rPr>
          <w:rFonts w:asciiTheme="minorHAnsi" w:hAnsiTheme="minorHAnsi" w:cstheme="minorHAnsi"/>
          <w:lang w:val="sv-FI"/>
        </w:rPr>
        <w:t>smä</w:t>
      </w:r>
      <w:r w:rsidR="00A01684" w:rsidRPr="00054DBB">
        <w:rPr>
          <w:rFonts w:asciiTheme="minorHAnsi" w:hAnsiTheme="minorHAnsi" w:cstheme="minorHAnsi"/>
          <w:spacing w:val="-1"/>
          <w:lang w:val="sv-FI"/>
        </w:rPr>
        <w:t>r</w:t>
      </w:r>
      <w:r w:rsidR="00A01684" w:rsidRPr="00054DBB">
        <w:rPr>
          <w:rFonts w:asciiTheme="minorHAnsi" w:hAnsiTheme="minorHAnsi" w:cstheme="minorHAnsi"/>
          <w:lang w:val="sv-FI"/>
        </w:rPr>
        <w:t>kid</w:t>
      </w:r>
      <w:r w:rsidR="00A01684" w:rsidRPr="00054DBB">
        <w:rPr>
          <w:rFonts w:asciiTheme="minorHAnsi" w:hAnsiTheme="minorHAnsi" w:cstheme="minorHAnsi"/>
          <w:spacing w:val="2"/>
          <w:lang w:val="sv-FI"/>
        </w:rPr>
        <w:t>e</w:t>
      </w:r>
      <w:r w:rsidR="00A01684" w:rsidRPr="00054DBB">
        <w:rPr>
          <w:rFonts w:asciiTheme="minorHAnsi" w:hAnsiTheme="minorHAnsi" w:cstheme="minorHAnsi"/>
          <w:spacing w:val="-2"/>
          <w:lang w:val="sv-FI"/>
        </w:rPr>
        <w:t>g</w:t>
      </w:r>
      <w:r w:rsidR="00A01684" w:rsidRPr="00054DBB">
        <w:rPr>
          <w:rFonts w:asciiTheme="minorHAnsi" w:hAnsiTheme="minorHAnsi" w:cstheme="minorHAnsi"/>
          <w:lang w:val="sv-FI"/>
        </w:rPr>
        <w:t>a</w:t>
      </w:r>
      <w:r w:rsidR="00A01684" w:rsidRPr="00054DBB">
        <w:rPr>
          <w:rFonts w:asciiTheme="minorHAnsi" w:hAnsiTheme="minorHAnsi" w:cstheme="minorHAnsi"/>
          <w:spacing w:val="1"/>
          <w:lang w:val="sv-FI"/>
        </w:rPr>
        <w:t xml:space="preserve"> </w:t>
      </w:r>
      <w:r w:rsidR="00A01684" w:rsidRPr="00054DBB">
        <w:rPr>
          <w:rFonts w:asciiTheme="minorHAnsi" w:hAnsiTheme="minorHAnsi" w:cstheme="minorHAnsi"/>
          <w:lang w:val="sv-FI"/>
        </w:rPr>
        <w:t>s</w:t>
      </w:r>
      <w:r w:rsidR="00A01684" w:rsidRPr="00054DBB">
        <w:rPr>
          <w:rFonts w:asciiTheme="minorHAnsi" w:hAnsiTheme="minorHAnsi" w:cstheme="minorHAnsi"/>
          <w:spacing w:val="-1"/>
          <w:lang w:val="sv-FI"/>
        </w:rPr>
        <w:t>e</w:t>
      </w:r>
      <w:r w:rsidR="00A01684" w:rsidRPr="00054DBB">
        <w:rPr>
          <w:rFonts w:asciiTheme="minorHAnsi" w:hAnsiTheme="minorHAnsi" w:cstheme="minorHAnsi"/>
          <w:lang w:val="sv-FI"/>
        </w:rPr>
        <w:t>otud valdkond</w:t>
      </w:r>
      <w:r w:rsidR="00A01684" w:rsidRPr="00054DBB">
        <w:rPr>
          <w:rFonts w:asciiTheme="minorHAnsi" w:hAnsiTheme="minorHAnsi" w:cstheme="minorHAnsi"/>
          <w:spacing w:val="-1"/>
          <w:lang w:val="sv-FI"/>
        </w:rPr>
        <w:t>a</w:t>
      </w:r>
      <w:r w:rsidR="00A01684" w:rsidRPr="00054DBB">
        <w:rPr>
          <w:rFonts w:asciiTheme="minorHAnsi" w:hAnsiTheme="minorHAnsi" w:cstheme="minorHAnsi"/>
          <w:lang w:val="sv-FI"/>
        </w:rPr>
        <w:t>d</w:t>
      </w:r>
      <w:r w:rsidR="00A01684" w:rsidRPr="00054DBB">
        <w:rPr>
          <w:rFonts w:asciiTheme="minorHAnsi" w:hAnsiTheme="minorHAnsi" w:cstheme="minorHAnsi"/>
          <w:spacing w:val="-1"/>
          <w:lang w:val="sv-FI"/>
        </w:rPr>
        <w:t>e</w:t>
      </w:r>
      <w:r w:rsidR="00A01684" w:rsidRPr="00054DBB">
        <w:rPr>
          <w:rFonts w:asciiTheme="minorHAnsi" w:hAnsiTheme="minorHAnsi" w:cstheme="minorHAnsi"/>
          <w:lang w:val="sv-FI"/>
        </w:rPr>
        <w:t xml:space="preserve">s. </w:t>
      </w:r>
    </w:p>
    <w:p w14:paraId="6F0F3CFF" w14:textId="77777777" w:rsidR="0010715F" w:rsidRPr="00054DBB" w:rsidRDefault="0010715F" w:rsidP="00264F04">
      <w:pPr>
        <w:jc w:val="both"/>
        <w:rPr>
          <w:rFonts w:asciiTheme="minorHAnsi" w:hAnsiTheme="minorHAnsi" w:cstheme="minorHAnsi"/>
          <w:spacing w:val="2"/>
        </w:rPr>
      </w:pPr>
    </w:p>
    <w:p w14:paraId="145F5DF6" w14:textId="0859E0A2" w:rsidR="0010715F" w:rsidRDefault="0010715F" w:rsidP="00264F04">
      <w:pPr>
        <w:jc w:val="both"/>
        <w:rPr>
          <w:rFonts w:asciiTheme="minorHAnsi" w:hAnsiTheme="minorHAnsi" w:cstheme="minorHAnsi"/>
          <w:spacing w:val="2"/>
        </w:rPr>
      </w:pPr>
      <w:r w:rsidRPr="00054DBB">
        <w:rPr>
          <w:rFonts w:asciiTheme="minorHAnsi" w:hAnsiTheme="minorHAnsi" w:cstheme="minorHAnsi"/>
          <w:spacing w:val="2"/>
        </w:rPr>
        <w:t>Uuenduseks on sotsiaalvaldkonna toetamine. Varasemalt ei ole adresseeritud ühiskonna haavatavamaid gruppe, millega nüüd tegeletakse Euroopa Sotsiaalfond+ toetuse raames.</w:t>
      </w:r>
    </w:p>
    <w:p w14:paraId="16E90492" w14:textId="77777777" w:rsidR="0061058B" w:rsidRPr="00054DBB" w:rsidRDefault="0061058B" w:rsidP="00264F04">
      <w:pPr>
        <w:jc w:val="both"/>
        <w:rPr>
          <w:rFonts w:asciiTheme="minorHAnsi" w:hAnsiTheme="minorHAnsi" w:cstheme="minorHAnsi"/>
          <w:spacing w:val="2"/>
        </w:rPr>
      </w:pPr>
    </w:p>
    <w:p w14:paraId="5F1372D1" w14:textId="77777777" w:rsidR="00264F04" w:rsidRPr="00054DBB" w:rsidRDefault="00264F04" w:rsidP="00264F04">
      <w:pPr>
        <w:jc w:val="both"/>
        <w:rPr>
          <w:rFonts w:asciiTheme="minorHAnsi" w:hAnsiTheme="minorHAnsi" w:cstheme="minorHAnsi"/>
        </w:rPr>
      </w:pPr>
      <w:r w:rsidRPr="00054DBB">
        <w:rPr>
          <w:rFonts w:asciiTheme="minorHAnsi" w:hAnsiTheme="minorHAnsi" w:cstheme="minorHAnsi"/>
          <w:spacing w:val="1"/>
        </w:rPr>
        <w:t>S</w:t>
      </w:r>
      <w:r w:rsidRPr="00054DBB">
        <w:rPr>
          <w:rFonts w:asciiTheme="minorHAnsi" w:hAnsiTheme="minorHAnsi" w:cstheme="minorHAnsi"/>
        </w:rPr>
        <w:t>tr</w:t>
      </w:r>
      <w:r w:rsidRPr="00054DBB">
        <w:rPr>
          <w:rFonts w:asciiTheme="minorHAnsi" w:hAnsiTheme="minorHAnsi" w:cstheme="minorHAnsi"/>
          <w:spacing w:val="-1"/>
        </w:rPr>
        <w:t>a</w:t>
      </w:r>
      <w:r w:rsidRPr="00054DBB">
        <w:rPr>
          <w:rFonts w:asciiTheme="minorHAnsi" w:hAnsiTheme="minorHAnsi" w:cstheme="minorHAnsi"/>
        </w:rPr>
        <w:t>te</w:t>
      </w:r>
      <w:r w:rsidRPr="00054DBB">
        <w:rPr>
          <w:rFonts w:asciiTheme="minorHAnsi" w:hAnsiTheme="minorHAnsi" w:cstheme="minorHAnsi"/>
          <w:spacing w:val="1"/>
        </w:rPr>
        <w:t>e</w:t>
      </w:r>
      <w:r w:rsidRPr="00054DBB">
        <w:rPr>
          <w:rFonts w:asciiTheme="minorHAnsi" w:hAnsiTheme="minorHAnsi" w:cstheme="minorHAnsi"/>
          <w:spacing w:val="-2"/>
        </w:rPr>
        <w:t>g</w:t>
      </w:r>
      <w:r w:rsidRPr="00054DBB">
        <w:rPr>
          <w:rFonts w:asciiTheme="minorHAnsi" w:hAnsiTheme="minorHAnsi" w:cstheme="minorHAnsi"/>
        </w:rPr>
        <w:t>i</w:t>
      </w:r>
      <w:r w:rsidRPr="00054DBB">
        <w:rPr>
          <w:rFonts w:asciiTheme="minorHAnsi" w:hAnsiTheme="minorHAnsi" w:cstheme="minorHAnsi"/>
          <w:spacing w:val="2"/>
        </w:rPr>
        <w:t>a</w:t>
      </w:r>
      <w:r w:rsidRPr="00054DBB">
        <w:rPr>
          <w:rFonts w:asciiTheme="minorHAnsi" w:hAnsiTheme="minorHAnsi" w:cstheme="minorHAnsi"/>
          <w:spacing w:val="-2"/>
        </w:rPr>
        <w:t>g</w:t>
      </w:r>
      <w:r w:rsidRPr="00054DBB">
        <w:rPr>
          <w:rFonts w:asciiTheme="minorHAnsi" w:hAnsiTheme="minorHAnsi" w:cstheme="minorHAnsi"/>
        </w:rPr>
        <w:t>a</w:t>
      </w:r>
      <w:r w:rsidRPr="00054DBB">
        <w:rPr>
          <w:rFonts w:asciiTheme="minorHAnsi" w:hAnsiTheme="minorHAnsi" w:cstheme="minorHAnsi"/>
          <w:spacing w:val="1"/>
        </w:rPr>
        <w:t xml:space="preserve"> </w:t>
      </w:r>
      <w:r w:rsidRPr="00054DBB">
        <w:rPr>
          <w:rFonts w:asciiTheme="minorHAnsi" w:hAnsiTheme="minorHAnsi" w:cstheme="minorHAnsi"/>
          <w:spacing w:val="-1"/>
        </w:rPr>
        <w:t>ee</w:t>
      </w:r>
      <w:r w:rsidRPr="00054DBB">
        <w:rPr>
          <w:rFonts w:asciiTheme="minorHAnsi" w:hAnsiTheme="minorHAnsi" w:cstheme="minorHAnsi"/>
        </w:rPr>
        <w:t>l</w:t>
      </w:r>
      <w:r w:rsidRPr="00054DBB">
        <w:rPr>
          <w:rFonts w:asciiTheme="minorHAnsi" w:hAnsiTheme="minorHAnsi" w:cstheme="minorHAnsi"/>
          <w:spacing w:val="1"/>
        </w:rPr>
        <w:t>i</w:t>
      </w:r>
      <w:r w:rsidRPr="00054DBB">
        <w:rPr>
          <w:rFonts w:asciiTheme="minorHAnsi" w:hAnsiTheme="minorHAnsi" w:cstheme="minorHAnsi"/>
        </w:rPr>
        <w:t>stat</w:t>
      </w:r>
      <w:r w:rsidRPr="00054DBB">
        <w:rPr>
          <w:rFonts w:asciiTheme="minorHAnsi" w:hAnsiTheme="minorHAnsi" w:cstheme="minorHAnsi"/>
          <w:spacing w:val="-1"/>
        </w:rPr>
        <w:t>a</w:t>
      </w:r>
      <w:r w:rsidRPr="00054DBB">
        <w:rPr>
          <w:rFonts w:asciiTheme="minorHAnsi" w:hAnsiTheme="minorHAnsi" w:cstheme="minorHAnsi"/>
        </w:rPr>
        <w:t>kse</w:t>
      </w:r>
      <w:r w:rsidRPr="00054DBB">
        <w:rPr>
          <w:rFonts w:asciiTheme="minorHAnsi" w:hAnsiTheme="minorHAnsi" w:cstheme="minorHAnsi"/>
          <w:spacing w:val="1"/>
        </w:rPr>
        <w:t xml:space="preserve"> </w:t>
      </w:r>
      <w:r w:rsidRPr="00054DBB">
        <w:rPr>
          <w:rFonts w:asciiTheme="minorHAnsi" w:hAnsiTheme="minorHAnsi" w:cstheme="minorHAnsi"/>
        </w:rPr>
        <w:t>proj</w:t>
      </w:r>
      <w:r w:rsidRPr="00054DBB">
        <w:rPr>
          <w:rFonts w:asciiTheme="minorHAnsi" w:hAnsiTheme="minorHAnsi" w:cstheme="minorHAnsi"/>
          <w:spacing w:val="-1"/>
        </w:rPr>
        <w:t>e</w:t>
      </w:r>
      <w:r w:rsidRPr="00054DBB">
        <w:rPr>
          <w:rFonts w:asciiTheme="minorHAnsi" w:hAnsiTheme="minorHAnsi" w:cstheme="minorHAnsi"/>
        </w:rPr>
        <w:t>kte, mis v</w:t>
      </w:r>
      <w:r w:rsidRPr="00054DBB">
        <w:rPr>
          <w:rFonts w:asciiTheme="minorHAnsi" w:hAnsiTheme="minorHAnsi" w:cstheme="minorHAnsi"/>
          <w:spacing w:val="-1"/>
        </w:rPr>
        <w:t>a</w:t>
      </w:r>
      <w:r w:rsidRPr="00054DBB">
        <w:rPr>
          <w:rFonts w:asciiTheme="minorHAnsi" w:hAnsiTheme="minorHAnsi" w:cstheme="minorHAnsi"/>
        </w:rPr>
        <w:t>stav</w:t>
      </w:r>
      <w:r w:rsidRPr="00054DBB">
        <w:rPr>
          <w:rFonts w:asciiTheme="minorHAnsi" w:hAnsiTheme="minorHAnsi" w:cstheme="minorHAnsi"/>
          <w:spacing w:val="-1"/>
        </w:rPr>
        <w:t>a</w:t>
      </w:r>
      <w:r w:rsidRPr="00054DBB">
        <w:rPr>
          <w:rFonts w:asciiTheme="minorHAnsi" w:hAnsiTheme="minorHAnsi" w:cstheme="minorHAnsi"/>
        </w:rPr>
        <w:t>d h</w:t>
      </w:r>
      <w:r w:rsidRPr="00054DBB">
        <w:rPr>
          <w:rFonts w:asciiTheme="minorHAnsi" w:hAnsiTheme="minorHAnsi" w:cstheme="minorHAnsi"/>
          <w:spacing w:val="2"/>
        </w:rPr>
        <w:t>o</w:t>
      </w:r>
      <w:r w:rsidRPr="00054DBB">
        <w:rPr>
          <w:rFonts w:asciiTheme="minorHAnsi" w:hAnsiTheme="minorHAnsi" w:cstheme="minorHAnsi"/>
        </w:rPr>
        <w:t>risonta</w:t>
      </w:r>
      <w:r w:rsidRPr="00054DBB">
        <w:rPr>
          <w:rFonts w:asciiTheme="minorHAnsi" w:hAnsiTheme="minorHAnsi" w:cstheme="minorHAnsi"/>
          <w:spacing w:val="-1"/>
        </w:rPr>
        <w:t>a</w:t>
      </w:r>
      <w:r w:rsidRPr="00054DBB">
        <w:rPr>
          <w:rFonts w:asciiTheme="minorHAnsi" w:hAnsiTheme="minorHAnsi" w:cstheme="minorHAnsi"/>
        </w:rPr>
        <w:t>lset</w:t>
      </w:r>
      <w:r w:rsidRPr="00054DBB">
        <w:rPr>
          <w:rFonts w:asciiTheme="minorHAnsi" w:hAnsiTheme="minorHAnsi" w:cstheme="minorHAnsi"/>
          <w:spacing w:val="-1"/>
        </w:rPr>
        <w:t>e</w:t>
      </w:r>
      <w:r w:rsidRPr="00054DBB">
        <w:rPr>
          <w:rFonts w:asciiTheme="minorHAnsi" w:hAnsiTheme="minorHAnsi" w:cstheme="minorHAnsi"/>
        </w:rPr>
        <w:t xml:space="preserve">le </w:t>
      </w:r>
      <w:r w:rsidRPr="00054DBB">
        <w:rPr>
          <w:rFonts w:asciiTheme="minorHAnsi" w:hAnsiTheme="minorHAnsi" w:cstheme="minorHAnsi"/>
          <w:spacing w:val="1"/>
        </w:rPr>
        <w:t>e</w:t>
      </w:r>
      <w:r w:rsidRPr="00054DBB">
        <w:rPr>
          <w:rFonts w:asciiTheme="minorHAnsi" w:hAnsiTheme="minorHAnsi" w:cstheme="minorHAnsi"/>
          <w:spacing w:val="-1"/>
        </w:rPr>
        <w:t>e</w:t>
      </w:r>
      <w:r w:rsidRPr="00054DBB">
        <w:rPr>
          <w:rFonts w:asciiTheme="minorHAnsi" w:hAnsiTheme="minorHAnsi" w:cstheme="minorHAnsi"/>
        </w:rPr>
        <w:t>smä</w:t>
      </w:r>
      <w:r w:rsidRPr="00054DBB">
        <w:rPr>
          <w:rFonts w:asciiTheme="minorHAnsi" w:hAnsiTheme="minorHAnsi" w:cstheme="minorHAnsi"/>
          <w:spacing w:val="-1"/>
        </w:rPr>
        <w:t>r</w:t>
      </w:r>
      <w:r w:rsidRPr="00054DBB">
        <w:rPr>
          <w:rFonts w:asciiTheme="minorHAnsi" w:hAnsiTheme="minorHAnsi" w:cstheme="minorHAnsi"/>
        </w:rPr>
        <w:t>ki</w:t>
      </w:r>
      <w:r w:rsidRPr="00054DBB">
        <w:rPr>
          <w:rFonts w:asciiTheme="minorHAnsi" w:hAnsiTheme="minorHAnsi" w:cstheme="minorHAnsi"/>
          <w:spacing w:val="3"/>
        </w:rPr>
        <w:t>d</w:t>
      </w:r>
      <w:r w:rsidRPr="00054DBB">
        <w:rPr>
          <w:rFonts w:asciiTheme="minorHAnsi" w:hAnsiTheme="minorHAnsi" w:cstheme="minorHAnsi"/>
          <w:spacing w:val="-1"/>
        </w:rPr>
        <w:t>e</w:t>
      </w:r>
      <w:r w:rsidRPr="00054DBB">
        <w:rPr>
          <w:rFonts w:asciiTheme="minorHAnsi" w:hAnsiTheme="minorHAnsi" w:cstheme="minorHAnsi"/>
        </w:rPr>
        <w:t>le:</w:t>
      </w:r>
    </w:p>
    <w:p w14:paraId="6F22F449" w14:textId="10119670" w:rsidR="00856D0E" w:rsidRPr="00054DBB" w:rsidRDefault="00856D0E" w:rsidP="00405378">
      <w:pPr>
        <w:pStyle w:val="NormalWeb"/>
        <w:numPr>
          <w:ilvl w:val="0"/>
          <w:numId w:val="17"/>
        </w:numPr>
        <w:spacing w:before="0" w:beforeAutospacing="0" w:after="0" w:afterAutospacing="0"/>
        <w:ind w:left="714" w:hanging="357"/>
        <w:rPr>
          <w:rFonts w:asciiTheme="minorHAnsi" w:hAnsiTheme="minorHAnsi" w:cstheme="minorHAnsi"/>
        </w:rPr>
      </w:pPr>
      <w:r w:rsidRPr="00054DBB">
        <w:rPr>
          <w:rFonts w:asciiTheme="minorHAnsi" w:hAnsiTheme="minorHAnsi" w:cstheme="minorHAnsi"/>
          <w:lang w:eastAsia="et-EE"/>
        </w:rPr>
        <w:t>keskkonna- ja kliimasõbralike lahenduste rakendamine;</w:t>
      </w:r>
    </w:p>
    <w:p w14:paraId="52544A04" w14:textId="08B858D3" w:rsidR="002C55F9" w:rsidRPr="00054DBB" w:rsidRDefault="002C55F9" w:rsidP="00405378">
      <w:pPr>
        <w:pStyle w:val="NormalWeb"/>
        <w:numPr>
          <w:ilvl w:val="0"/>
          <w:numId w:val="17"/>
        </w:numPr>
        <w:spacing w:before="0" w:beforeAutospacing="0" w:after="0" w:afterAutospacing="0"/>
        <w:ind w:left="714" w:hanging="357"/>
        <w:rPr>
          <w:rFonts w:asciiTheme="minorHAnsi" w:hAnsiTheme="minorHAnsi" w:cstheme="minorHAnsi"/>
        </w:rPr>
      </w:pPr>
      <w:r w:rsidRPr="00054DBB">
        <w:rPr>
          <w:rFonts w:asciiTheme="minorHAnsi" w:hAnsiTheme="minorHAnsi" w:cstheme="minorHAnsi"/>
        </w:rPr>
        <w:t>innovaatiliste lahenduste</w:t>
      </w:r>
      <w:r w:rsidR="005D4D9E">
        <w:rPr>
          <w:rFonts w:asciiTheme="minorHAnsi" w:hAnsiTheme="minorHAnsi" w:cstheme="minorHAnsi"/>
        </w:rPr>
        <w:fldChar w:fldCharType="begin"/>
      </w:r>
      <w:r w:rsidR="005D4D9E">
        <w:rPr>
          <w:rFonts w:asciiTheme="minorHAnsi" w:hAnsiTheme="minorHAnsi" w:cstheme="minorHAnsi"/>
        </w:rPr>
        <w:instrText xml:space="preserve"> NOTEREF _Ref179468525 \f \h </w:instrText>
      </w:r>
      <w:r w:rsidR="005D4D9E">
        <w:rPr>
          <w:rFonts w:asciiTheme="minorHAnsi" w:hAnsiTheme="minorHAnsi" w:cstheme="minorHAnsi"/>
        </w:rPr>
      </w:r>
      <w:r w:rsidR="005D4D9E">
        <w:rPr>
          <w:rFonts w:asciiTheme="minorHAnsi" w:hAnsiTheme="minorHAnsi" w:cstheme="minorHAnsi"/>
        </w:rPr>
        <w:fldChar w:fldCharType="separate"/>
      </w:r>
      <w:r w:rsidR="005D4D9E" w:rsidRPr="00CE1A01">
        <w:rPr>
          <w:rStyle w:val="FootnoteReference"/>
        </w:rPr>
        <w:t>2</w:t>
      </w:r>
      <w:r w:rsidR="005D4D9E">
        <w:rPr>
          <w:rFonts w:asciiTheme="minorHAnsi" w:hAnsiTheme="minorHAnsi" w:cstheme="minorHAnsi"/>
        </w:rPr>
        <w:fldChar w:fldCharType="end"/>
      </w:r>
      <w:r w:rsidRPr="00054DBB">
        <w:rPr>
          <w:rFonts w:asciiTheme="minorHAnsi" w:hAnsiTheme="minorHAnsi" w:cstheme="minorHAnsi"/>
        </w:rPr>
        <w:t xml:space="preserve"> rakendamine;</w:t>
      </w:r>
    </w:p>
    <w:p w14:paraId="06A86375" w14:textId="7AFC9BF6" w:rsidR="002C55F9" w:rsidRPr="00054DBB" w:rsidRDefault="002C55F9" w:rsidP="00405378">
      <w:pPr>
        <w:pStyle w:val="NormalWeb"/>
        <w:numPr>
          <w:ilvl w:val="0"/>
          <w:numId w:val="17"/>
        </w:numPr>
        <w:spacing w:before="0" w:beforeAutospacing="0" w:after="0" w:afterAutospacing="0"/>
        <w:ind w:left="714" w:hanging="357"/>
        <w:rPr>
          <w:rFonts w:asciiTheme="minorHAnsi" w:hAnsiTheme="minorHAnsi" w:cstheme="minorHAnsi"/>
        </w:rPr>
      </w:pPr>
      <w:r w:rsidRPr="00054DBB">
        <w:rPr>
          <w:rFonts w:asciiTheme="minorHAnsi" w:hAnsiTheme="minorHAnsi" w:cstheme="minorHAnsi"/>
        </w:rPr>
        <w:t>k</w:t>
      </w:r>
      <w:r w:rsidRPr="00054DBB">
        <w:rPr>
          <w:rFonts w:asciiTheme="minorHAnsi" w:hAnsiTheme="minorHAnsi" w:cstheme="minorHAnsi"/>
          <w:color w:val="000000" w:themeColor="text1"/>
          <w:lang w:eastAsia="et-EE"/>
        </w:rPr>
        <w:t>oostöövõrgustike</w:t>
      </w:r>
      <w:r w:rsidR="00C134A8">
        <w:rPr>
          <w:rFonts w:asciiTheme="minorHAnsi" w:hAnsiTheme="minorHAnsi" w:cstheme="minorHAnsi"/>
          <w:color w:val="000000" w:themeColor="text1"/>
          <w:lang w:eastAsia="et-EE"/>
        </w:rPr>
        <w:fldChar w:fldCharType="begin"/>
      </w:r>
      <w:r w:rsidR="00C134A8">
        <w:rPr>
          <w:rFonts w:asciiTheme="minorHAnsi" w:hAnsiTheme="minorHAnsi" w:cstheme="minorHAnsi"/>
          <w:color w:val="000000" w:themeColor="text1"/>
          <w:lang w:eastAsia="et-EE"/>
        </w:rPr>
        <w:instrText xml:space="preserve"> NOTEREF _Ref199324869 \f \h </w:instrText>
      </w:r>
      <w:r w:rsidR="00C134A8">
        <w:rPr>
          <w:rFonts w:asciiTheme="minorHAnsi" w:hAnsiTheme="minorHAnsi" w:cstheme="minorHAnsi"/>
          <w:color w:val="000000" w:themeColor="text1"/>
          <w:lang w:eastAsia="et-EE"/>
        </w:rPr>
      </w:r>
      <w:r w:rsidR="00C134A8">
        <w:rPr>
          <w:rFonts w:asciiTheme="minorHAnsi" w:hAnsiTheme="minorHAnsi" w:cstheme="minorHAnsi"/>
          <w:color w:val="000000" w:themeColor="text1"/>
          <w:lang w:eastAsia="et-EE"/>
        </w:rPr>
        <w:fldChar w:fldCharType="separate"/>
      </w:r>
      <w:r w:rsidR="00C134A8" w:rsidRPr="00CE1A01">
        <w:rPr>
          <w:rStyle w:val="FootnoteReference"/>
        </w:rPr>
        <w:t>3</w:t>
      </w:r>
      <w:r w:rsidR="00C134A8">
        <w:rPr>
          <w:rFonts w:asciiTheme="minorHAnsi" w:hAnsiTheme="minorHAnsi" w:cstheme="minorHAnsi"/>
          <w:color w:val="000000" w:themeColor="text1"/>
          <w:lang w:eastAsia="et-EE"/>
        </w:rPr>
        <w:fldChar w:fldCharType="end"/>
      </w:r>
      <w:r w:rsidRPr="00054DBB">
        <w:rPr>
          <w:rFonts w:asciiTheme="minorHAnsi" w:hAnsiTheme="minorHAnsi" w:cstheme="minorHAnsi"/>
          <w:color w:val="000000" w:themeColor="text1"/>
          <w:lang w:eastAsia="et-EE"/>
        </w:rPr>
        <w:t xml:space="preserve"> loomine ja arendamine;</w:t>
      </w:r>
    </w:p>
    <w:p w14:paraId="04FC377B" w14:textId="2E4BB15E" w:rsidR="002C55F9" w:rsidRPr="00054DBB" w:rsidRDefault="002C55F9" w:rsidP="00405378">
      <w:pPr>
        <w:pStyle w:val="NormalWeb"/>
        <w:numPr>
          <w:ilvl w:val="0"/>
          <w:numId w:val="17"/>
        </w:numPr>
        <w:spacing w:before="0" w:beforeAutospacing="0" w:after="0" w:afterAutospacing="0"/>
        <w:ind w:left="714" w:hanging="357"/>
        <w:rPr>
          <w:rFonts w:asciiTheme="minorHAnsi" w:hAnsiTheme="minorHAnsi" w:cstheme="minorHAnsi"/>
        </w:rPr>
      </w:pPr>
      <w:r w:rsidRPr="00054DBB">
        <w:rPr>
          <w:rFonts w:asciiTheme="minorHAnsi" w:hAnsiTheme="minorHAnsi" w:cstheme="minorHAnsi"/>
        </w:rPr>
        <w:t>n</w:t>
      </w:r>
      <w:r w:rsidRPr="00054DBB">
        <w:rPr>
          <w:rFonts w:asciiTheme="minorHAnsi" w:hAnsiTheme="minorHAnsi" w:cstheme="minorHAnsi"/>
          <w:color w:val="000000" w:themeColor="text1"/>
          <w:lang w:eastAsia="et-EE"/>
        </w:rPr>
        <w:t>oorte aktiivsuse</w:t>
      </w:r>
      <w:r w:rsidR="006D774C">
        <w:rPr>
          <w:rFonts w:asciiTheme="minorHAnsi" w:hAnsiTheme="minorHAnsi" w:cstheme="minorHAnsi"/>
          <w:color w:val="000000" w:themeColor="text1"/>
          <w:lang w:eastAsia="et-EE"/>
        </w:rPr>
        <w:fldChar w:fldCharType="begin"/>
      </w:r>
      <w:r w:rsidR="006D774C">
        <w:rPr>
          <w:rFonts w:asciiTheme="minorHAnsi" w:hAnsiTheme="minorHAnsi" w:cstheme="minorHAnsi"/>
          <w:color w:val="000000" w:themeColor="text1"/>
          <w:lang w:eastAsia="et-EE"/>
        </w:rPr>
        <w:instrText xml:space="preserve"> NOTEREF _Ref179469409 \f \h </w:instrText>
      </w:r>
      <w:r w:rsidR="006D774C">
        <w:rPr>
          <w:rFonts w:asciiTheme="minorHAnsi" w:hAnsiTheme="minorHAnsi" w:cstheme="minorHAnsi"/>
          <w:color w:val="000000" w:themeColor="text1"/>
          <w:lang w:eastAsia="et-EE"/>
        </w:rPr>
      </w:r>
      <w:r w:rsidR="006D774C">
        <w:rPr>
          <w:rFonts w:asciiTheme="minorHAnsi" w:hAnsiTheme="minorHAnsi" w:cstheme="minorHAnsi"/>
          <w:color w:val="000000" w:themeColor="text1"/>
          <w:lang w:eastAsia="et-EE"/>
        </w:rPr>
        <w:fldChar w:fldCharType="separate"/>
      </w:r>
      <w:r w:rsidR="006D774C" w:rsidRPr="006D774C">
        <w:rPr>
          <w:rStyle w:val="FootnoteReference"/>
        </w:rPr>
        <w:t>4</w:t>
      </w:r>
      <w:r w:rsidR="006D774C">
        <w:rPr>
          <w:rFonts w:asciiTheme="minorHAnsi" w:hAnsiTheme="minorHAnsi" w:cstheme="minorHAnsi"/>
          <w:color w:val="000000" w:themeColor="text1"/>
          <w:lang w:eastAsia="et-EE"/>
        </w:rPr>
        <w:fldChar w:fldCharType="end"/>
      </w:r>
      <w:r w:rsidRPr="00054DBB">
        <w:rPr>
          <w:rFonts w:asciiTheme="minorHAnsi" w:hAnsiTheme="minorHAnsi" w:cstheme="minorHAnsi"/>
          <w:color w:val="000000" w:themeColor="text1"/>
          <w:lang w:eastAsia="et-EE"/>
        </w:rPr>
        <w:t xml:space="preserve"> tõstmine.</w:t>
      </w:r>
    </w:p>
    <w:p w14:paraId="53830436" w14:textId="77777777" w:rsidR="0010715F" w:rsidRPr="00054DBB" w:rsidRDefault="0010715F" w:rsidP="0010715F">
      <w:pPr>
        <w:pStyle w:val="NormalWeb"/>
        <w:spacing w:before="0" w:beforeAutospacing="0" w:after="0" w:afterAutospacing="0"/>
        <w:ind w:left="714"/>
        <w:rPr>
          <w:rFonts w:asciiTheme="minorHAnsi" w:hAnsiTheme="minorHAnsi" w:cstheme="minorHAnsi"/>
        </w:rPr>
      </w:pPr>
    </w:p>
    <w:p w14:paraId="5B86653A" w14:textId="466BCCC5" w:rsidR="00264F04" w:rsidRPr="00054DBB" w:rsidRDefault="0010715F" w:rsidP="00264F04">
      <w:pPr>
        <w:jc w:val="both"/>
        <w:rPr>
          <w:rFonts w:asciiTheme="minorHAnsi" w:hAnsiTheme="minorHAnsi" w:cstheme="minorHAnsi"/>
        </w:rPr>
      </w:pPr>
      <w:r w:rsidRPr="00054DBB">
        <w:rPr>
          <w:rFonts w:asciiTheme="minorHAnsi" w:hAnsiTheme="minorHAnsi" w:cstheme="minorHAnsi"/>
        </w:rPr>
        <w:t xml:space="preserve">Need projektid, mis panustavad ühte või mitmesse horisontaalsesse näitajasse, saavad hindamisel enam punkte. </w:t>
      </w:r>
      <w:r w:rsidR="00264F04" w:rsidRPr="00054DBB">
        <w:rPr>
          <w:rFonts w:asciiTheme="minorHAnsi" w:hAnsiTheme="minorHAnsi" w:cstheme="minorHAnsi"/>
          <w:spacing w:val="1"/>
        </w:rPr>
        <w:t>S</w:t>
      </w:r>
      <w:r w:rsidR="00264F04" w:rsidRPr="00054DBB">
        <w:rPr>
          <w:rFonts w:asciiTheme="minorHAnsi" w:hAnsiTheme="minorHAnsi" w:cstheme="minorHAnsi"/>
          <w:spacing w:val="-1"/>
        </w:rPr>
        <w:t>e</w:t>
      </w:r>
      <w:r w:rsidR="00264F04" w:rsidRPr="00054DBB">
        <w:rPr>
          <w:rFonts w:asciiTheme="minorHAnsi" w:hAnsiTheme="minorHAnsi" w:cstheme="minorHAnsi"/>
        </w:rPr>
        <w:t>e täh</w:t>
      </w:r>
      <w:r w:rsidR="00264F04" w:rsidRPr="00054DBB">
        <w:rPr>
          <w:rFonts w:asciiTheme="minorHAnsi" w:hAnsiTheme="minorHAnsi" w:cstheme="minorHAnsi"/>
          <w:spacing w:val="-1"/>
        </w:rPr>
        <w:t>e</w:t>
      </w:r>
      <w:r w:rsidR="00264F04" w:rsidRPr="00054DBB">
        <w:rPr>
          <w:rFonts w:asciiTheme="minorHAnsi" w:hAnsiTheme="minorHAnsi" w:cstheme="minorHAnsi"/>
        </w:rPr>
        <w:t>n</w:t>
      </w:r>
      <w:r w:rsidR="00264F04" w:rsidRPr="00054DBB">
        <w:rPr>
          <w:rFonts w:asciiTheme="minorHAnsi" w:hAnsiTheme="minorHAnsi" w:cstheme="minorHAnsi"/>
          <w:spacing w:val="2"/>
        </w:rPr>
        <w:t>d</w:t>
      </w:r>
      <w:r w:rsidR="00264F04" w:rsidRPr="00054DBB">
        <w:rPr>
          <w:rFonts w:asciiTheme="minorHAnsi" w:hAnsiTheme="minorHAnsi" w:cstheme="minorHAnsi"/>
          <w:spacing w:val="-1"/>
        </w:rPr>
        <w:t>a</w:t>
      </w:r>
      <w:r w:rsidR="00264F04" w:rsidRPr="00054DBB">
        <w:rPr>
          <w:rFonts w:asciiTheme="minorHAnsi" w:hAnsiTheme="minorHAnsi" w:cstheme="minorHAnsi"/>
        </w:rPr>
        <w:t>b,</w:t>
      </w:r>
      <w:r w:rsidR="00264F04" w:rsidRPr="00054DBB">
        <w:rPr>
          <w:rFonts w:asciiTheme="minorHAnsi" w:hAnsiTheme="minorHAnsi" w:cstheme="minorHAnsi"/>
          <w:spacing w:val="1"/>
        </w:rPr>
        <w:t xml:space="preserve"> </w:t>
      </w:r>
      <w:r w:rsidR="00264F04" w:rsidRPr="00054DBB">
        <w:rPr>
          <w:rFonts w:asciiTheme="minorHAnsi" w:hAnsiTheme="minorHAnsi" w:cstheme="minorHAnsi"/>
          <w:spacing w:val="-1"/>
        </w:rPr>
        <w:t>e</w:t>
      </w:r>
      <w:r w:rsidR="00264F04" w:rsidRPr="00054DBB">
        <w:rPr>
          <w:rFonts w:asciiTheme="minorHAnsi" w:hAnsiTheme="minorHAnsi" w:cstheme="minorHAnsi"/>
        </w:rPr>
        <w:t>t</w:t>
      </w:r>
      <w:r w:rsidR="00264F04" w:rsidRPr="00054DBB">
        <w:rPr>
          <w:rFonts w:asciiTheme="minorHAnsi" w:hAnsiTheme="minorHAnsi" w:cstheme="minorHAnsi"/>
          <w:spacing w:val="4"/>
        </w:rPr>
        <w:t xml:space="preserve"> </w:t>
      </w:r>
      <w:r w:rsidR="00264F04" w:rsidRPr="00054DBB">
        <w:rPr>
          <w:rFonts w:asciiTheme="minorHAnsi" w:hAnsiTheme="minorHAnsi" w:cstheme="minorHAnsi"/>
        </w:rPr>
        <w:t>kõik</w:t>
      </w:r>
      <w:r w:rsidR="00264F04" w:rsidRPr="00054DBB">
        <w:rPr>
          <w:rFonts w:asciiTheme="minorHAnsi" w:hAnsiTheme="minorHAnsi" w:cstheme="minorHAnsi"/>
          <w:spacing w:val="1"/>
        </w:rPr>
        <w:t>i</w:t>
      </w:r>
      <w:r w:rsidR="00264F04" w:rsidRPr="00054DBB">
        <w:rPr>
          <w:rFonts w:asciiTheme="minorHAnsi" w:hAnsiTheme="minorHAnsi" w:cstheme="minorHAnsi"/>
        </w:rPr>
        <w:t>de</w:t>
      </w:r>
      <w:r w:rsidR="00264F04" w:rsidRPr="00054DBB">
        <w:rPr>
          <w:rFonts w:asciiTheme="minorHAnsi" w:hAnsiTheme="minorHAnsi" w:cstheme="minorHAnsi"/>
          <w:spacing w:val="2"/>
        </w:rPr>
        <w:t xml:space="preserve"> </w:t>
      </w:r>
      <w:r w:rsidR="00264F04" w:rsidRPr="00054DBB">
        <w:rPr>
          <w:rFonts w:asciiTheme="minorHAnsi" w:hAnsiTheme="minorHAnsi" w:cstheme="minorHAnsi"/>
        </w:rPr>
        <w:t>proj</w:t>
      </w:r>
      <w:r w:rsidR="00264F04" w:rsidRPr="00054DBB">
        <w:rPr>
          <w:rFonts w:asciiTheme="minorHAnsi" w:hAnsiTheme="minorHAnsi" w:cstheme="minorHAnsi"/>
          <w:spacing w:val="-1"/>
        </w:rPr>
        <w:t>e</w:t>
      </w:r>
      <w:r w:rsidR="00264F04" w:rsidRPr="00054DBB">
        <w:rPr>
          <w:rFonts w:asciiTheme="minorHAnsi" w:hAnsiTheme="minorHAnsi" w:cstheme="minorHAnsi"/>
        </w:rPr>
        <w:t>kt</w:t>
      </w:r>
      <w:r w:rsidR="00264F04" w:rsidRPr="00054DBB">
        <w:rPr>
          <w:rFonts w:asciiTheme="minorHAnsi" w:hAnsiTheme="minorHAnsi" w:cstheme="minorHAnsi"/>
          <w:spacing w:val="1"/>
        </w:rPr>
        <w:t>i</w:t>
      </w:r>
      <w:r w:rsidR="00264F04" w:rsidRPr="00054DBB">
        <w:rPr>
          <w:rFonts w:asciiTheme="minorHAnsi" w:hAnsiTheme="minorHAnsi" w:cstheme="minorHAnsi"/>
        </w:rPr>
        <w:t>d</w:t>
      </w:r>
      <w:r w:rsidR="00264F04" w:rsidRPr="00054DBB">
        <w:rPr>
          <w:rFonts w:asciiTheme="minorHAnsi" w:hAnsiTheme="minorHAnsi" w:cstheme="minorHAnsi"/>
          <w:spacing w:val="1"/>
        </w:rPr>
        <w:t>e</w:t>
      </w:r>
      <w:r w:rsidR="00264F04" w:rsidRPr="00054DBB">
        <w:rPr>
          <w:rFonts w:asciiTheme="minorHAnsi" w:hAnsiTheme="minorHAnsi" w:cstheme="minorHAnsi"/>
          <w:spacing w:val="-2"/>
        </w:rPr>
        <w:t>g</w:t>
      </w:r>
      <w:r w:rsidR="00264F04" w:rsidRPr="00054DBB">
        <w:rPr>
          <w:rFonts w:asciiTheme="minorHAnsi" w:hAnsiTheme="minorHAnsi" w:cstheme="minorHAnsi"/>
        </w:rPr>
        <w:t>a</w:t>
      </w:r>
      <w:r w:rsidR="00264F04" w:rsidRPr="00054DBB">
        <w:rPr>
          <w:rFonts w:asciiTheme="minorHAnsi" w:hAnsiTheme="minorHAnsi" w:cstheme="minorHAnsi"/>
          <w:spacing w:val="2"/>
        </w:rPr>
        <w:t xml:space="preserve"> </w:t>
      </w:r>
      <w:r w:rsidR="00264F04" w:rsidRPr="00054DBB">
        <w:rPr>
          <w:rFonts w:asciiTheme="minorHAnsi" w:hAnsiTheme="minorHAnsi" w:cstheme="minorHAnsi"/>
        </w:rPr>
        <w:t>püü</w:t>
      </w:r>
      <w:r w:rsidR="00264F04" w:rsidRPr="00054DBB">
        <w:rPr>
          <w:rFonts w:asciiTheme="minorHAnsi" w:hAnsiTheme="minorHAnsi" w:cstheme="minorHAnsi"/>
          <w:spacing w:val="-1"/>
        </w:rPr>
        <w:t>e</w:t>
      </w:r>
      <w:r w:rsidR="00264F04" w:rsidRPr="00054DBB">
        <w:rPr>
          <w:rFonts w:asciiTheme="minorHAnsi" w:hAnsiTheme="minorHAnsi" w:cstheme="minorHAnsi"/>
        </w:rPr>
        <w:t>ldak</w:t>
      </w:r>
      <w:r w:rsidR="00264F04" w:rsidRPr="00054DBB">
        <w:rPr>
          <w:rFonts w:asciiTheme="minorHAnsi" w:hAnsiTheme="minorHAnsi" w:cstheme="minorHAnsi"/>
          <w:spacing w:val="2"/>
        </w:rPr>
        <w:t>s</w:t>
      </w:r>
      <w:r w:rsidR="00264F04" w:rsidRPr="00054DBB">
        <w:rPr>
          <w:rFonts w:asciiTheme="minorHAnsi" w:hAnsiTheme="minorHAnsi" w:cstheme="minorHAnsi"/>
        </w:rPr>
        <w:t>e läbiv</w:t>
      </w:r>
      <w:r w:rsidR="00264F04" w:rsidRPr="00054DBB">
        <w:rPr>
          <w:rFonts w:asciiTheme="minorHAnsi" w:hAnsiTheme="minorHAnsi" w:cstheme="minorHAnsi"/>
          <w:spacing w:val="-1"/>
        </w:rPr>
        <w:t>a</w:t>
      </w:r>
      <w:r w:rsidR="00264F04" w:rsidRPr="00054DBB">
        <w:rPr>
          <w:rFonts w:asciiTheme="minorHAnsi" w:hAnsiTheme="minorHAnsi" w:cstheme="minorHAnsi"/>
        </w:rPr>
        <w:t>lt</w:t>
      </w:r>
      <w:r w:rsidR="00264F04" w:rsidRPr="00054DBB">
        <w:rPr>
          <w:rFonts w:asciiTheme="minorHAnsi" w:hAnsiTheme="minorHAnsi" w:cstheme="minorHAnsi"/>
          <w:spacing w:val="2"/>
        </w:rPr>
        <w:t xml:space="preserve"> </w:t>
      </w:r>
      <w:r w:rsidR="00264F04" w:rsidRPr="00054DBB">
        <w:rPr>
          <w:rFonts w:asciiTheme="minorHAnsi" w:hAnsiTheme="minorHAnsi" w:cstheme="minorHAnsi"/>
        </w:rPr>
        <w:t>ni</w:t>
      </w:r>
      <w:r w:rsidR="00264F04" w:rsidRPr="00054DBB">
        <w:rPr>
          <w:rFonts w:asciiTheme="minorHAnsi" w:hAnsiTheme="minorHAnsi" w:cstheme="minorHAnsi"/>
          <w:spacing w:val="1"/>
        </w:rPr>
        <w:t>m</w:t>
      </w:r>
      <w:r w:rsidR="00264F04" w:rsidRPr="00054DBB">
        <w:rPr>
          <w:rFonts w:asciiTheme="minorHAnsi" w:hAnsiTheme="minorHAnsi" w:cstheme="minorHAnsi"/>
          <w:spacing w:val="-1"/>
        </w:rPr>
        <w:t>e</w:t>
      </w:r>
      <w:r w:rsidR="00264F04" w:rsidRPr="00054DBB">
        <w:rPr>
          <w:rFonts w:asciiTheme="minorHAnsi" w:hAnsiTheme="minorHAnsi" w:cstheme="minorHAnsi"/>
        </w:rPr>
        <w:t>tatud</w:t>
      </w:r>
      <w:r w:rsidR="00264F04" w:rsidRPr="00054DBB">
        <w:rPr>
          <w:rFonts w:asciiTheme="minorHAnsi" w:hAnsiTheme="minorHAnsi" w:cstheme="minorHAnsi"/>
          <w:spacing w:val="1"/>
        </w:rPr>
        <w:t xml:space="preserve"> </w:t>
      </w:r>
      <w:r w:rsidR="00264F04" w:rsidRPr="00054DBB">
        <w:rPr>
          <w:rFonts w:asciiTheme="minorHAnsi" w:hAnsiTheme="minorHAnsi" w:cstheme="minorHAnsi"/>
        </w:rPr>
        <w:t>h</w:t>
      </w:r>
      <w:r w:rsidR="00264F04" w:rsidRPr="00054DBB">
        <w:rPr>
          <w:rFonts w:asciiTheme="minorHAnsi" w:hAnsiTheme="minorHAnsi" w:cstheme="minorHAnsi"/>
          <w:spacing w:val="2"/>
        </w:rPr>
        <w:t>o</w:t>
      </w:r>
      <w:r w:rsidR="00264F04" w:rsidRPr="00054DBB">
        <w:rPr>
          <w:rFonts w:asciiTheme="minorHAnsi" w:hAnsiTheme="minorHAnsi" w:cstheme="minorHAnsi"/>
        </w:rPr>
        <w:t>risonta</w:t>
      </w:r>
      <w:r w:rsidR="00264F04" w:rsidRPr="00054DBB">
        <w:rPr>
          <w:rFonts w:asciiTheme="minorHAnsi" w:hAnsiTheme="minorHAnsi" w:cstheme="minorHAnsi"/>
          <w:spacing w:val="-1"/>
        </w:rPr>
        <w:t>a</w:t>
      </w:r>
      <w:r w:rsidR="00264F04" w:rsidRPr="00054DBB">
        <w:rPr>
          <w:rFonts w:asciiTheme="minorHAnsi" w:hAnsiTheme="minorHAnsi" w:cstheme="minorHAnsi"/>
        </w:rPr>
        <w:t xml:space="preserve">lsete </w:t>
      </w:r>
      <w:r w:rsidR="00264F04" w:rsidRPr="00054DBB">
        <w:rPr>
          <w:rFonts w:asciiTheme="minorHAnsi" w:hAnsiTheme="minorHAnsi" w:cstheme="minorHAnsi"/>
          <w:spacing w:val="-1"/>
        </w:rPr>
        <w:t>ee</w:t>
      </w:r>
      <w:r w:rsidR="00264F04" w:rsidRPr="00054DBB">
        <w:rPr>
          <w:rFonts w:asciiTheme="minorHAnsi" w:hAnsiTheme="minorHAnsi" w:cstheme="minorHAnsi"/>
        </w:rPr>
        <w:t>smä</w:t>
      </w:r>
      <w:r w:rsidR="00264F04" w:rsidRPr="00054DBB">
        <w:rPr>
          <w:rFonts w:asciiTheme="minorHAnsi" w:hAnsiTheme="minorHAnsi" w:cstheme="minorHAnsi"/>
          <w:spacing w:val="-1"/>
        </w:rPr>
        <w:t>r</w:t>
      </w:r>
      <w:r w:rsidR="00264F04" w:rsidRPr="00054DBB">
        <w:rPr>
          <w:rFonts w:asciiTheme="minorHAnsi" w:hAnsiTheme="minorHAnsi" w:cstheme="minorHAnsi"/>
        </w:rPr>
        <w:t>kide</w:t>
      </w:r>
      <w:r w:rsidR="00264F04" w:rsidRPr="00054DBB">
        <w:rPr>
          <w:rFonts w:asciiTheme="minorHAnsi" w:hAnsiTheme="minorHAnsi" w:cstheme="minorHAnsi"/>
          <w:spacing w:val="6"/>
        </w:rPr>
        <w:t xml:space="preserve"> </w:t>
      </w:r>
      <w:r w:rsidR="00264F04" w:rsidRPr="00054DBB">
        <w:rPr>
          <w:rFonts w:asciiTheme="minorHAnsi" w:hAnsiTheme="minorHAnsi" w:cstheme="minorHAnsi"/>
        </w:rPr>
        <w:t>täit</w:t>
      </w:r>
      <w:r w:rsidR="00264F04" w:rsidRPr="00054DBB">
        <w:rPr>
          <w:rFonts w:asciiTheme="minorHAnsi" w:hAnsiTheme="minorHAnsi" w:cstheme="minorHAnsi"/>
          <w:spacing w:val="1"/>
        </w:rPr>
        <w:t>m</w:t>
      </w:r>
      <w:r w:rsidR="00264F04" w:rsidRPr="00054DBB">
        <w:rPr>
          <w:rFonts w:asciiTheme="minorHAnsi" w:hAnsiTheme="minorHAnsi" w:cstheme="minorHAnsi"/>
        </w:rPr>
        <w:t>ise</w:t>
      </w:r>
      <w:r w:rsidR="00264F04" w:rsidRPr="00054DBB">
        <w:rPr>
          <w:rFonts w:asciiTheme="minorHAnsi" w:hAnsiTheme="minorHAnsi" w:cstheme="minorHAnsi"/>
          <w:spacing w:val="9"/>
        </w:rPr>
        <w:t xml:space="preserve"> </w:t>
      </w:r>
      <w:r w:rsidR="00264F04" w:rsidRPr="00054DBB">
        <w:rPr>
          <w:rFonts w:asciiTheme="minorHAnsi" w:hAnsiTheme="minorHAnsi" w:cstheme="minorHAnsi"/>
        </w:rPr>
        <w:t xml:space="preserve">poole. </w:t>
      </w:r>
    </w:p>
    <w:p w14:paraId="4DE63BE9" w14:textId="77777777" w:rsidR="00264F04" w:rsidRPr="00054DBB" w:rsidRDefault="00264F04" w:rsidP="00264F04">
      <w:pPr>
        <w:jc w:val="both"/>
        <w:rPr>
          <w:rFonts w:asciiTheme="minorHAnsi" w:hAnsiTheme="minorHAnsi" w:cstheme="minorHAnsi"/>
          <w:sz w:val="26"/>
          <w:szCs w:val="26"/>
        </w:rPr>
      </w:pPr>
    </w:p>
    <w:p w14:paraId="0BA74F72" w14:textId="01D9DFEF" w:rsidR="008556A5" w:rsidRPr="00054DBB" w:rsidRDefault="00264F04" w:rsidP="00675D10">
      <w:pPr>
        <w:jc w:val="both"/>
        <w:rPr>
          <w:rFonts w:asciiTheme="minorHAnsi" w:hAnsiTheme="minorHAnsi" w:cstheme="minorHAnsi"/>
          <w:lang w:val="sv-FI"/>
        </w:rPr>
      </w:pPr>
      <w:r w:rsidRPr="00054DBB">
        <w:rPr>
          <w:rFonts w:asciiTheme="minorHAnsi" w:hAnsiTheme="minorHAnsi" w:cstheme="minorHAnsi"/>
        </w:rPr>
        <w:t>Kirj</w:t>
      </w:r>
      <w:r w:rsidRPr="00054DBB">
        <w:rPr>
          <w:rFonts w:asciiTheme="minorHAnsi" w:hAnsiTheme="minorHAnsi" w:cstheme="minorHAnsi"/>
          <w:spacing w:val="-1"/>
        </w:rPr>
        <w:t>e</w:t>
      </w:r>
      <w:r w:rsidRPr="00054DBB">
        <w:rPr>
          <w:rFonts w:asciiTheme="minorHAnsi" w:hAnsiTheme="minorHAnsi" w:cstheme="minorHAnsi"/>
        </w:rPr>
        <w:t>ldatud</w:t>
      </w:r>
      <w:r w:rsidRPr="00054DBB">
        <w:rPr>
          <w:rFonts w:asciiTheme="minorHAnsi" w:hAnsiTheme="minorHAnsi" w:cstheme="minorHAnsi"/>
          <w:spacing w:val="2"/>
        </w:rPr>
        <w:t xml:space="preserve"> </w:t>
      </w:r>
      <w:r w:rsidRPr="00054DBB">
        <w:rPr>
          <w:rFonts w:asciiTheme="minorHAnsi" w:hAnsiTheme="minorHAnsi" w:cstheme="minorHAnsi"/>
        </w:rPr>
        <w:t>läh</w:t>
      </w:r>
      <w:r w:rsidRPr="00054DBB">
        <w:rPr>
          <w:rFonts w:asciiTheme="minorHAnsi" w:hAnsiTheme="minorHAnsi" w:cstheme="minorHAnsi"/>
          <w:spacing w:val="-1"/>
        </w:rPr>
        <w:t>e</w:t>
      </w:r>
      <w:r w:rsidRPr="00054DBB">
        <w:rPr>
          <w:rFonts w:asciiTheme="minorHAnsi" w:hAnsiTheme="minorHAnsi" w:cstheme="minorHAnsi"/>
          <w:spacing w:val="2"/>
        </w:rPr>
        <w:t>n</w:t>
      </w:r>
      <w:r w:rsidRPr="00054DBB">
        <w:rPr>
          <w:rFonts w:asciiTheme="minorHAnsi" w:hAnsiTheme="minorHAnsi" w:cstheme="minorHAnsi"/>
          <w:spacing w:val="-1"/>
        </w:rPr>
        <w:t>e</w:t>
      </w:r>
      <w:r w:rsidRPr="00054DBB">
        <w:rPr>
          <w:rFonts w:asciiTheme="minorHAnsi" w:hAnsiTheme="minorHAnsi" w:cstheme="minorHAnsi"/>
        </w:rPr>
        <w:t>m</w:t>
      </w:r>
      <w:r w:rsidRPr="00054DBB">
        <w:rPr>
          <w:rFonts w:asciiTheme="minorHAnsi" w:hAnsiTheme="minorHAnsi" w:cstheme="minorHAnsi"/>
          <w:spacing w:val="1"/>
        </w:rPr>
        <w:t>i</w:t>
      </w:r>
      <w:r w:rsidRPr="00054DBB">
        <w:rPr>
          <w:rFonts w:asciiTheme="minorHAnsi" w:hAnsiTheme="minorHAnsi" w:cstheme="minorHAnsi"/>
        </w:rPr>
        <w:t>ne</w:t>
      </w:r>
      <w:r w:rsidRPr="00054DBB">
        <w:rPr>
          <w:rFonts w:asciiTheme="minorHAnsi" w:hAnsiTheme="minorHAnsi" w:cstheme="minorHAnsi"/>
          <w:spacing w:val="3"/>
        </w:rPr>
        <w:t xml:space="preserve"> </w:t>
      </w:r>
      <w:r w:rsidRPr="00054DBB">
        <w:rPr>
          <w:rFonts w:asciiTheme="minorHAnsi" w:hAnsiTheme="minorHAnsi" w:cstheme="minorHAnsi"/>
        </w:rPr>
        <w:t>on</w:t>
      </w:r>
      <w:r w:rsidRPr="00054DBB">
        <w:rPr>
          <w:rFonts w:asciiTheme="minorHAnsi" w:hAnsiTheme="minorHAnsi" w:cstheme="minorHAnsi"/>
          <w:spacing w:val="2"/>
        </w:rPr>
        <w:t xml:space="preserve"> </w:t>
      </w:r>
      <w:r w:rsidRPr="00054DBB">
        <w:rPr>
          <w:rFonts w:asciiTheme="minorHAnsi" w:hAnsiTheme="minorHAnsi" w:cstheme="minorHAnsi"/>
        </w:rPr>
        <w:t>oma</w:t>
      </w:r>
      <w:r w:rsidRPr="00054DBB">
        <w:rPr>
          <w:rFonts w:asciiTheme="minorHAnsi" w:hAnsiTheme="minorHAnsi" w:cstheme="minorHAnsi"/>
          <w:spacing w:val="1"/>
        </w:rPr>
        <w:t xml:space="preserve"> </w:t>
      </w:r>
      <w:r w:rsidRPr="00054DBB">
        <w:rPr>
          <w:rFonts w:asciiTheme="minorHAnsi" w:hAnsiTheme="minorHAnsi" w:cstheme="minorHAnsi"/>
        </w:rPr>
        <w:t>olemus</w:t>
      </w:r>
      <w:r w:rsidRPr="00054DBB">
        <w:rPr>
          <w:rFonts w:asciiTheme="minorHAnsi" w:hAnsiTheme="minorHAnsi" w:cstheme="minorHAnsi"/>
          <w:spacing w:val="-1"/>
        </w:rPr>
        <w:t>e</w:t>
      </w:r>
      <w:r w:rsidRPr="00054DBB">
        <w:rPr>
          <w:rFonts w:asciiTheme="minorHAnsi" w:hAnsiTheme="minorHAnsi" w:cstheme="minorHAnsi"/>
        </w:rPr>
        <w:t>lt</w:t>
      </w:r>
      <w:r w:rsidRPr="00054DBB">
        <w:rPr>
          <w:rFonts w:asciiTheme="minorHAnsi" w:hAnsiTheme="minorHAnsi" w:cstheme="minorHAnsi"/>
          <w:spacing w:val="3"/>
        </w:rPr>
        <w:t xml:space="preserve"> </w:t>
      </w:r>
      <w:r w:rsidRPr="00054DBB">
        <w:rPr>
          <w:rFonts w:asciiTheme="minorHAnsi" w:hAnsiTheme="minorHAnsi" w:cstheme="minorHAnsi"/>
        </w:rPr>
        <w:t>uudne</w:t>
      </w:r>
      <w:r w:rsidRPr="00054DBB">
        <w:rPr>
          <w:rFonts w:asciiTheme="minorHAnsi" w:hAnsiTheme="minorHAnsi" w:cstheme="minorHAnsi"/>
          <w:spacing w:val="3"/>
        </w:rPr>
        <w:t xml:space="preserve"> </w:t>
      </w:r>
      <w:r w:rsidRPr="00054DBB">
        <w:rPr>
          <w:rFonts w:asciiTheme="minorHAnsi" w:hAnsiTheme="minorHAnsi" w:cstheme="minorHAnsi"/>
        </w:rPr>
        <w:t>ning või</w:t>
      </w:r>
      <w:r w:rsidRPr="00054DBB">
        <w:rPr>
          <w:rFonts w:asciiTheme="minorHAnsi" w:hAnsiTheme="minorHAnsi" w:cstheme="minorHAnsi"/>
          <w:spacing w:val="1"/>
        </w:rPr>
        <w:t>m</w:t>
      </w:r>
      <w:r w:rsidRPr="00054DBB">
        <w:rPr>
          <w:rFonts w:asciiTheme="minorHAnsi" w:hAnsiTheme="minorHAnsi" w:cstheme="minorHAnsi"/>
          <w:spacing w:val="-1"/>
        </w:rPr>
        <w:t>a</w:t>
      </w:r>
      <w:r w:rsidRPr="00054DBB">
        <w:rPr>
          <w:rFonts w:asciiTheme="minorHAnsi" w:hAnsiTheme="minorHAnsi" w:cstheme="minorHAnsi"/>
        </w:rPr>
        <w:t>ldab</w:t>
      </w:r>
      <w:r w:rsidRPr="00054DBB">
        <w:rPr>
          <w:rFonts w:asciiTheme="minorHAnsi" w:hAnsiTheme="minorHAnsi" w:cstheme="minorHAnsi"/>
          <w:spacing w:val="6"/>
        </w:rPr>
        <w:t xml:space="preserve"> </w:t>
      </w:r>
      <w:r w:rsidRPr="00054DBB">
        <w:rPr>
          <w:rFonts w:asciiTheme="minorHAnsi" w:hAnsiTheme="minorHAnsi" w:cstheme="minorHAnsi"/>
        </w:rPr>
        <w:t>l</w:t>
      </w:r>
      <w:r w:rsidRPr="00054DBB">
        <w:rPr>
          <w:rFonts w:asciiTheme="minorHAnsi" w:hAnsiTheme="minorHAnsi" w:cstheme="minorHAnsi"/>
          <w:spacing w:val="1"/>
        </w:rPr>
        <w:t>i</w:t>
      </w:r>
      <w:r w:rsidRPr="00054DBB">
        <w:rPr>
          <w:rFonts w:asciiTheme="minorHAnsi" w:hAnsiTheme="minorHAnsi" w:cstheme="minorHAnsi"/>
        </w:rPr>
        <w:t>ikuda</w:t>
      </w:r>
      <w:r w:rsidRPr="00054DBB">
        <w:rPr>
          <w:rFonts w:asciiTheme="minorHAnsi" w:hAnsiTheme="minorHAnsi" w:cstheme="minorHAnsi"/>
          <w:spacing w:val="5"/>
        </w:rPr>
        <w:t xml:space="preserve"> </w:t>
      </w:r>
      <w:r w:rsidRPr="00054DBB">
        <w:rPr>
          <w:rFonts w:asciiTheme="minorHAnsi" w:hAnsiTheme="minorHAnsi" w:cstheme="minorHAnsi"/>
        </w:rPr>
        <w:t>süs</w:t>
      </w:r>
      <w:r w:rsidRPr="00054DBB">
        <w:rPr>
          <w:rFonts w:asciiTheme="minorHAnsi" w:hAnsiTheme="minorHAnsi" w:cstheme="minorHAnsi"/>
          <w:spacing w:val="1"/>
        </w:rPr>
        <w:t>t</w:t>
      </w:r>
      <w:r w:rsidRPr="00054DBB">
        <w:rPr>
          <w:rFonts w:asciiTheme="minorHAnsi" w:hAnsiTheme="minorHAnsi" w:cstheme="minorHAnsi"/>
          <w:spacing w:val="-1"/>
        </w:rPr>
        <w:t>ee</w:t>
      </w:r>
      <w:r w:rsidRPr="00054DBB">
        <w:rPr>
          <w:rFonts w:asciiTheme="minorHAnsi" w:hAnsiTheme="minorHAnsi" w:cstheme="minorHAnsi"/>
        </w:rPr>
        <w:t>mselt str</w:t>
      </w:r>
      <w:r w:rsidRPr="00054DBB">
        <w:rPr>
          <w:rFonts w:asciiTheme="minorHAnsi" w:hAnsiTheme="minorHAnsi" w:cstheme="minorHAnsi"/>
          <w:spacing w:val="-1"/>
        </w:rPr>
        <w:t>a</w:t>
      </w:r>
      <w:r w:rsidRPr="00054DBB">
        <w:rPr>
          <w:rFonts w:asciiTheme="minorHAnsi" w:hAnsiTheme="minorHAnsi" w:cstheme="minorHAnsi"/>
        </w:rPr>
        <w:t>te</w:t>
      </w:r>
      <w:r w:rsidRPr="00054DBB">
        <w:rPr>
          <w:rFonts w:asciiTheme="minorHAnsi" w:hAnsiTheme="minorHAnsi" w:cstheme="minorHAnsi"/>
          <w:spacing w:val="1"/>
        </w:rPr>
        <w:t>e</w:t>
      </w:r>
      <w:r w:rsidRPr="00054DBB">
        <w:rPr>
          <w:rFonts w:asciiTheme="minorHAnsi" w:hAnsiTheme="minorHAnsi" w:cstheme="minorHAnsi"/>
          <w:spacing w:val="-2"/>
        </w:rPr>
        <w:t>g</w:t>
      </w:r>
      <w:r w:rsidRPr="00054DBB">
        <w:rPr>
          <w:rFonts w:asciiTheme="minorHAnsi" w:hAnsiTheme="minorHAnsi" w:cstheme="minorHAnsi"/>
        </w:rPr>
        <w:t>ia vis</w:t>
      </w:r>
      <w:r w:rsidRPr="00054DBB">
        <w:rPr>
          <w:rFonts w:asciiTheme="minorHAnsi" w:hAnsiTheme="minorHAnsi" w:cstheme="minorHAnsi"/>
          <w:spacing w:val="1"/>
        </w:rPr>
        <w:t>i</w:t>
      </w:r>
      <w:r w:rsidRPr="00054DBB">
        <w:rPr>
          <w:rFonts w:asciiTheme="minorHAnsi" w:hAnsiTheme="minorHAnsi" w:cstheme="minorHAnsi"/>
        </w:rPr>
        <w:t>ooni</w:t>
      </w:r>
      <w:r w:rsidRPr="00054DBB">
        <w:rPr>
          <w:rFonts w:asciiTheme="minorHAnsi" w:hAnsiTheme="minorHAnsi" w:cstheme="minorHAnsi"/>
          <w:spacing w:val="1"/>
        </w:rPr>
        <w:t xml:space="preserve"> </w:t>
      </w:r>
      <w:r w:rsidRPr="00054DBB">
        <w:rPr>
          <w:rFonts w:asciiTheme="minorHAnsi" w:hAnsiTheme="minorHAnsi" w:cstheme="minorHAnsi"/>
        </w:rPr>
        <w:t>suun</w:t>
      </w:r>
      <w:r w:rsidRPr="00054DBB">
        <w:rPr>
          <w:rFonts w:asciiTheme="minorHAnsi" w:hAnsiTheme="minorHAnsi" w:cstheme="minorHAnsi"/>
          <w:spacing w:val="1"/>
        </w:rPr>
        <w:t>a</w:t>
      </w:r>
      <w:r w:rsidRPr="00054DBB">
        <w:rPr>
          <w:rFonts w:asciiTheme="minorHAnsi" w:hAnsiTheme="minorHAnsi" w:cstheme="minorHAnsi"/>
        </w:rPr>
        <w:t>s</w:t>
      </w:r>
      <w:r w:rsidRPr="00054DBB">
        <w:rPr>
          <w:rFonts w:asciiTheme="minorHAnsi" w:hAnsiTheme="minorHAnsi" w:cstheme="minorHAnsi"/>
          <w:spacing w:val="2"/>
          <w:lang w:val="et-EE"/>
        </w:rPr>
        <w:t xml:space="preserve">. </w:t>
      </w:r>
      <w:r w:rsidRPr="00054DBB">
        <w:rPr>
          <w:rFonts w:asciiTheme="minorHAnsi" w:hAnsiTheme="minorHAnsi" w:cstheme="minorHAnsi"/>
          <w:spacing w:val="1"/>
        </w:rPr>
        <w:t>S</w:t>
      </w:r>
      <w:r w:rsidRPr="00054DBB">
        <w:rPr>
          <w:rFonts w:asciiTheme="minorHAnsi" w:hAnsiTheme="minorHAnsi" w:cstheme="minorHAnsi"/>
        </w:rPr>
        <w:t>tr</w:t>
      </w:r>
      <w:r w:rsidRPr="00054DBB">
        <w:rPr>
          <w:rFonts w:asciiTheme="minorHAnsi" w:hAnsiTheme="minorHAnsi" w:cstheme="minorHAnsi"/>
          <w:spacing w:val="-1"/>
        </w:rPr>
        <w:t>a</w:t>
      </w:r>
      <w:r w:rsidRPr="00054DBB">
        <w:rPr>
          <w:rFonts w:asciiTheme="minorHAnsi" w:hAnsiTheme="minorHAnsi" w:cstheme="minorHAnsi"/>
        </w:rPr>
        <w:t>te</w:t>
      </w:r>
      <w:r w:rsidRPr="00054DBB">
        <w:rPr>
          <w:rFonts w:asciiTheme="minorHAnsi" w:hAnsiTheme="minorHAnsi" w:cstheme="minorHAnsi"/>
          <w:spacing w:val="1"/>
        </w:rPr>
        <w:t>e</w:t>
      </w:r>
      <w:r w:rsidRPr="00054DBB">
        <w:rPr>
          <w:rFonts w:asciiTheme="minorHAnsi" w:hAnsiTheme="minorHAnsi" w:cstheme="minorHAnsi"/>
          <w:spacing w:val="-2"/>
        </w:rPr>
        <w:t>g</w:t>
      </w:r>
      <w:r w:rsidRPr="00054DBB">
        <w:rPr>
          <w:rFonts w:asciiTheme="minorHAnsi" w:hAnsiTheme="minorHAnsi" w:cstheme="minorHAnsi"/>
        </w:rPr>
        <w:t>ia uudsus</w:t>
      </w:r>
      <w:r w:rsidRPr="00054DBB">
        <w:rPr>
          <w:rFonts w:asciiTheme="minorHAnsi" w:hAnsiTheme="minorHAnsi" w:cstheme="minorHAnsi"/>
          <w:spacing w:val="2"/>
        </w:rPr>
        <w:t xml:space="preserve"> </w:t>
      </w:r>
      <w:r w:rsidRPr="00054DBB">
        <w:rPr>
          <w:rFonts w:asciiTheme="minorHAnsi" w:hAnsiTheme="minorHAnsi" w:cstheme="minorHAnsi"/>
        </w:rPr>
        <w:t>s</w:t>
      </w:r>
      <w:r w:rsidRPr="00054DBB">
        <w:rPr>
          <w:rFonts w:asciiTheme="minorHAnsi" w:hAnsiTheme="minorHAnsi" w:cstheme="minorHAnsi"/>
          <w:spacing w:val="-1"/>
        </w:rPr>
        <w:t>e</w:t>
      </w:r>
      <w:r w:rsidRPr="00054DBB">
        <w:rPr>
          <w:rFonts w:asciiTheme="minorHAnsi" w:hAnsiTheme="minorHAnsi" w:cstheme="minorHAnsi"/>
        </w:rPr>
        <w:t>isneb</w:t>
      </w:r>
      <w:r w:rsidRPr="00054DBB">
        <w:rPr>
          <w:rFonts w:asciiTheme="minorHAnsi" w:hAnsiTheme="minorHAnsi" w:cstheme="minorHAnsi"/>
          <w:spacing w:val="2"/>
        </w:rPr>
        <w:t xml:space="preserve"> </w:t>
      </w:r>
      <w:r w:rsidRPr="00054DBB">
        <w:rPr>
          <w:rFonts w:asciiTheme="minorHAnsi" w:hAnsiTheme="minorHAnsi" w:cstheme="minorHAnsi"/>
        </w:rPr>
        <w:t>s</w:t>
      </w:r>
      <w:r w:rsidRPr="00054DBB">
        <w:rPr>
          <w:rFonts w:asciiTheme="minorHAnsi" w:hAnsiTheme="minorHAnsi" w:cstheme="minorHAnsi"/>
          <w:spacing w:val="-1"/>
        </w:rPr>
        <w:t>e</w:t>
      </w:r>
      <w:r w:rsidRPr="00054DBB">
        <w:rPr>
          <w:rFonts w:asciiTheme="minorHAnsi" w:hAnsiTheme="minorHAnsi" w:cstheme="minorHAnsi"/>
        </w:rPr>
        <w:t>l</w:t>
      </w:r>
      <w:r w:rsidRPr="00054DBB">
        <w:rPr>
          <w:rFonts w:asciiTheme="minorHAnsi" w:hAnsiTheme="minorHAnsi" w:cstheme="minorHAnsi"/>
          <w:spacing w:val="1"/>
        </w:rPr>
        <w:t>l</w:t>
      </w:r>
      <w:r w:rsidRPr="00054DBB">
        <w:rPr>
          <w:rFonts w:asciiTheme="minorHAnsi" w:hAnsiTheme="minorHAnsi" w:cstheme="minorHAnsi"/>
        </w:rPr>
        <w:t>e</w:t>
      </w:r>
      <w:r w:rsidRPr="00054DBB">
        <w:rPr>
          <w:rFonts w:asciiTheme="minorHAnsi" w:hAnsiTheme="minorHAnsi" w:cstheme="minorHAnsi"/>
          <w:spacing w:val="1"/>
        </w:rPr>
        <w:t xml:space="preserve"> </w:t>
      </w:r>
      <w:r w:rsidRPr="00054DBB">
        <w:rPr>
          <w:rFonts w:asciiTheme="minorHAnsi" w:hAnsiTheme="minorHAnsi" w:cstheme="minorHAnsi"/>
        </w:rPr>
        <w:t>te</w:t>
      </w:r>
      <w:r w:rsidRPr="00054DBB">
        <w:rPr>
          <w:rFonts w:asciiTheme="minorHAnsi" w:hAnsiTheme="minorHAnsi" w:cstheme="minorHAnsi"/>
          <w:spacing w:val="-1"/>
        </w:rPr>
        <w:t>r</w:t>
      </w:r>
      <w:r w:rsidRPr="00054DBB">
        <w:rPr>
          <w:rFonts w:asciiTheme="minorHAnsi" w:hAnsiTheme="minorHAnsi" w:cstheme="minorHAnsi"/>
          <w:spacing w:val="1"/>
        </w:rPr>
        <w:t>v</w:t>
      </w:r>
      <w:r w:rsidRPr="00054DBB">
        <w:rPr>
          <w:rFonts w:asciiTheme="minorHAnsi" w:hAnsiTheme="minorHAnsi" w:cstheme="minorHAnsi"/>
        </w:rPr>
        <w:t>ik</w:t>
      </w:r>
      <w:r w:rsidRPr="00054DBB">
        <w:rPr>
          <w:rFonts w:asciiTheme="minorHAnsi" w:hAnsiTheme="minorHAnsi" w:cstheme="minorHAnsi"/>
          <w:spacing w:val="1"/>
        </w:rPr>
        <w:t>l</w:t>
      </w:r>
      <w:r w:rsidRPr="00054DBB">
        <w:rPr>
          <w:rFonts w:asciiTheme="minorHAnsi" w:hAnsiTheme="minorHAnsi" w:cstheme="minorHAnsi"/>
        </w:rPr>
        <w:t>ikkus</w:t>
      </w:r>
      <w:r w:rsidRPr="00054DBB">
        <w:rPr>
          <w:rFonts w:asciiTheme="minorHAnsi" w:hAnsiTheme="minorHAnsi" w:cstheme="minorHAnsi"/>
          <w:spacing w:val="-1"/>
        </w:rPr>
        <w:t>e</w:t>
      </w:r>
      <w:r w:rsidRPr="00054DBB">
        <w:rPr>
          <w:rFonts w:asciiTheme="minorHAnsi" w:hAnsiTheme="minorHAnsi" w:cstheme="minorHAnsi"/>
        </w:rPr>
        <w:t>s</w:t>
      </w:r>
      <w:r w:rsidRPr="00054DBB">
        <w:rPr>
          <w:rFonts w:asciiTheme="minorHAnsi" w:hAnsiTheme="minorHAnsi" w:cstheme="minorHAnsi"/>
          <w:spacing w:val="2"/>
        </w:rPr>
        <w:t xml:space="preserve"> </w:t>
      </w:r>
      <w:r w:rsidRPr="00054DBB">
        <w:rPr>
          <w:rFonts w:asciiTheme="minorHAnsi" w:hAnsiTheme="minorHAnsi" w:cstheme="minorHAnsi"/>
        </w:rPr>
        <w:t>ning i</w:t>
      </w:r>
      <w:r w:rsidRPr="00054DBB">
        <w:rPr>
          <w:rFonts w:asciiTheme="minorHAnsi" w:hAnsiTheme="minorHAnsi" w:cstheme="minorHAnsi"/>
          <w:spacing w:val="2"/>
        </w:rPr>
        <w:t>n</w:t>
      </w:r>
      <w:r w:rsidRPr="00054DBB">
        <w:rPr>
          <w:rFonts w:asciiTheme="minorHAnsi" w:hAnsiTheme="minorHAnsi" w:cstheme="minorHAnsi"/>
        </w:rPr>
        <w:t>teg</w:t>
      </w:r>
      <w:r w:rsidRPr="00054DBB">
        <w:rPr>
          <w:rFonts w:asciiTheme="minorHAnsi" w:hAnsiTheme="minorHAnsi" w:cstheme="minorHAnsi"/>
          <w:spacing w:val="1"/>
        </w:rPr>
        <w:t>r</w:t>
      </w:r>
      <w:r w:rsidRPr="00054DBB">
        <w:rPr>
          <w:rFonts w:asciiTheme="minorHAnsi" w:hAnsiTheme="minorHAnsi" w:cstheme="minorHAnsi"/>
          <w:spacing w:val="-1"/>
        </w:rPr>
        <w:t>ee</w:t>
      </w:r>
      <w:r w:rsidRPr="00054DBB">
        <w:rPr>
          <w:rFonts w:asciiTheme="minorHAnsi" w:hAnsiTheme="minorHAnsi" w:cstheme="minorHAnsi"/>
        </w:rPr>
        <w:t>rituses</w:t>
      </w:r>
      <w:r w:rsidRPr="00054DBB">
        <w:rPr>
          <w:rFonts w:asciiTheme="minorHAnsi" w:hAnsiTheme="minorHAnsi" w:cstheme="minorHAnsi"/>
          <w:spacing w:val="2"/>
        </w:rPr>
        <w:t xml:space="preserve"> </w:t>
      </w:r>
      <w:r w:rsidRPr="00054DBB">
        <w:rPr>
          <w:rFonts w:asciiTheme="minorHAnsi" w:hAnsiTheme="minorHAnsi" w:cstheme="minorHAnsi"/>
        </w:rPr>
        <w:t>–</w:t>
      </w:r>
      <w:r w:rsidRPr="00054DBB">
        <w:rPr>
          <w:rFonts w:asciiTheme="minorHAnsi" w:hAnsiTheme="minorHAnsi" w:cstheme="minorHAnsi"/>
          <w:spacing w:val="2"/>
        </w:rPr>
        <w:t xml:space="preserve"> </w:t>
      </w:r>
      <w:r w:rsidRPr="00054DBB">
        <w:rPr>
          <w:rFonts w:asciiTheme="minorHAnsi" w:hAnsiTheme="minorHAnsi" w:cstheme="minorHAnsi"/>
          <w:lang w:val="et-EE"/>
        </w:rPr>
        <w:t>visiooni saavutamisesse</w:t>
      </w:r>
      <w:r w:rsidRPr="00054DBB">
        <w:rPr>
          <w:rFonts w:asciiTheme="minorHAnsi" w:hAnsiTheme="minorHAnsi" w:cstheme="minorHAnsi"/>
          <w:spacing w:val="16"/>
        </w:rPr>
        <w:t xml:space="preserve"> </w:t>
      </w:r>
      <w:r w:rsidRPr="00054DBB">
        <w:rPr>
          <w:rFonts w:asciiTheme="minorHAnsi" w:hAnsiTheme="minorHAnsi" w:cstheme="minorHAnsi"/>
        </w:rPr>
        <w:t>s</w:t>
      </w:r>
      <w:r w:rsidRPr="00054DBB">
        <w:rPr>
          <w:rFonts w:asciiTheme="minorHAnsi" w:hAnsiTheme="minorHAnsi" w:cstheme="minorHAnsi"/>
          <w:spacing w:val="-1"/>
        </w:rPr>
        <w:t>aa</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17"/>
        </w:rPr>
        <w:t xml:space="preserve"> </w:t>
      </w:r>
      <w:r w:rsidRPr="00054DBB">
        <w:rPr>
          <w:rFonts w:asciiTheme="minorHAnsi" w:hAnsiTheme="minorHAnsi" w:cstheme="minorHAnsi"/>
        </w:rPr>
        <w:t>p</w:t>
      </w:r>
      <w:r w:rsidRPr="00054DBB">
        <w:rPr>
          <w:rFonts w:asciiTheme="minorHAnsi" w:hAnsiTheme="minorHAnsi" w:cstheme="minorHAnsi"/>
          <w:spacing w:val="1"/>
        </w:rPr>
        <w:t>a</w:t>
      </w:r>
      <w:r w:rsidRPr="00054DBB">
        <w:rPr>
          <w:rFonts w:asciiTheme="minorHAnsi" w:hAnsiTheme="minorHAnsi" w:cstheme="minorHAnsi"/>
        </w:rPr>
        <w:t>nust</w:t>
      </w:r>
      <w:r w:rsidRPr="00054DBB">
        <w:rPr>
          <w:rFonts w:asciiTheme="minorHAnsi" w:hAnsiTheme="minorHAnsi" w:cstheme="minorHAnsi"/>
          <w:spacing w:val="-1"/>
        </w:rPr>
        <w:t>a</w:t>
      </w:r>
      <w:r w:rsidRPr="00054DBB">
        <w:rPr>
          <w:rFonts w:asciiTheme="minorHAnsi" w:hAnsiTheme="minorHAnsi" w:cstheme="minorHAnsi"/>
        </w:rPr>
        <w:t>da</w:t>
      </w:r>
      <w:r w:rsidRPr="00054DBB">
        <w:rPr>
          <w:rFonts w:asciiTheme="minorHAnsi" w:hAnsiTheme="minorHAnsi" w:cstheme="minorHAnsi"/>
          <w:spacing w:val="16"/>
        </w:rPr>
        <w:t xml:space="preserve"> </w:t>
      </w:r>
      <w:r w:rsidRPr="00054DBB">
        <w:rPr>
          <w:rFonts w:asciiTheme="minorHAnsi" w:hAnsiTheme="minorHAnsi" w:cstheme="minorHAnsi"/>
        </w:rPr>
        <w:t>nii</w:t>
      </w:r>
      <w:r w:rsidRPr="00054DBB">
        <w:rPr>
          <w:rFonts w:asciiTheme="minorHAnsi" w:hAnsiTheme="minorHAnsi" w:cstheme="minorHAnsi"/>
          <w:spacing w:val="17"/>
        </w:rPr>
        <w:t xml:space="preserve"> </w:t>
      </w:r>
      <w:r w:rsidRPr="00054DBB">
        <w:rPr>
          <w:rFonts w:asciiTheme="minorHAnsi" w:hAnsiTheme="minorHAnsi" w:cstheme="minorHAnsi"/>
          <w:spacing w:val="-1"/>
        </w:rPr>
        <w:t>e</w:t>
      </w:r>
      <w:r w:rsidRPr="00054DBB">
        <w:rPr>
          <w:rFonts w:asciiTheme="minorHAnsi" w:hAnsiTheme="minorHAnsi" w:cstheme="minorHAnsi"/>
        </w:rPr>
        <w:t>t</w:t>
      </w:r>
      <w:r w:rsidRPr="00054DBB">
        <w:rPr>
          <w:rFonts w:asciiTheme="minorHAnsi" w:hAnsiTheme="minorHAnsi" w:cstheme="minorHAnsi"/>
          <w:spacing w:val="1"/>
        </w:rPr>
        <w:t>t</w:t>
      </w:r>
      <w:r w:rsidRPr="00054DBB">
        <w:rPr>
          <w:rFonts w:asciiTheme="minorHAnsi" w:hAnsiTheme="minorHAnsi" w:cstheme="minorHAnsi"/>
          <w:spacing w:val="-1"/>
        </w:rPr>
        <w:t>e</w:t>
      </w:r>
      <w:r w:rsidRPr="00054DBB">
        <w:rPr>
          <w:rFonts w:asciiTheme="minorHAnsi" w:hAnsiTheme="minorHAnsi" w:cstheme="minorHAnsi"/>
        </w:rPr>
        <w:t>võt</w:t>
      </w:r>
      <w:r w:rsidRPr="00054DBB">
        <w:rPr>
          <w:rFonts w:asciiTheme="minorHAnsi" w:hAnsiTheme="minorHAnsi" w:cstheme="minorHAnsi"/>
          <w:spacing w:val="1"/>
        </w:rPr>
        <w:t>j</w:t>
      </w:r>
      <w:r w:rsidRPr="00054DBB">
        <w:rPr>
          <w:rFonts w:asciiTheme="minorHAnsi" w:hAnsiTheme="minorHAnsi" w:cstheme="minorHAnsi"/>
          <w:spacing w:val="-1"/>
        </w:rPr>
        <w:t>a</w:t>
      </w:r>
      <w:r w:rsidRPr="00054DBB">
        <w:rPr>
          <w:rFonts w:asciiTheme="minorHAnsi" w:hAnsiTheme="minorHAnsi" w:cstheme="minorHAnsi"/>
        </w:rPr>
        <w:t>d</w:t>
      </w:r>
      <w:r w:rsidRPr="00054DBB">
        <w:rPr>
          <w:rFonts w:asciiTheme="minorHAnsi" w:hAnsiTheme="minorHAnsi" w:cstheme="minorHAnsi"/>
          <w:spacing w:val="17"/>
        </w:rPr>
        <w:t xml:space="preserve"> </w:t>
      </w:r>
      <w:r w:rsidRPr="00054DBB">
        <w:rPr>
          <w:rFonts w:asciiTheme="minorHAnsi" w:hAnsiTheme="minorHAnsi" w:cstheme="minorHAnsi"/>
        </w:rPr>
        <w:t>kui</w:t>
      </w:r>
      <w:r w:rsidRPr="00054DBB">
        <w:rPr>
          <w:rFonts w:asciiTheme="minorHAnsi" w:hAnsiTheme="minorHAnsi" w:cstheme="minorHAnsi"/>
          <w:spacing w:val="17"/>
        </w:rPr>
        <w:t xml:space="preserve"> </w:t>
      </w:r>
      <w:r w:rsidRPr="00054DBB">
        <w:rPr>
          <w:rFonts w:asciiTheme="minorHAnsi" w:hAnsiTheme="minorHAnsi" w:cstheme="minorHAnsi"/>
        </w:rPr>
        <w:t>ka</w:t>
      </w:r>
      <w:r w:rsidRPr="00054DBB">
        <w:rPr>
          <w:rFonts w:asciiTheme="minorHAnsi" w:hAnsiTheme="minorHAnsi" w:cstheme="minorHAnsi"/>
          <w:spacing w:val="16"/>
        </w:rPr>
        <w:t xml:space="preserve"> </w:t>
      </w:r>
      <w:r w:rsidRPr="00054DBB">
        <w:rPr>
          <w:rFonts w:asciiTheme="minorHAnsi" w:hAnsiTheme="minorHAnsi" w:cstheme="minorHAnsi"/>
          <w:spacing w:val="-1"/>
        </w:rPr>
        <w:t>a</w:t>
      </w:r>
      <w:r w:rsidRPr="00054DBB">
        <w:rPr>
          <w:rFonts w:asciiTheme="minorHAnsi" w:hAnsiTheme="minorHAnsi" w:cstheme="minorHAnsi"/>
        </w:rPr>
        <w:t>v</w:t>
      </w:r>
      <w:r w:rsidRPr="00054DBB">
        <w:rPr>
          <w:rFonts w:asciiTheme="minorHAnsi" w:hAnsiTheme="minorHAnsi" w:cstheme="minorHAnsi"/>
          <w:spacing w:val="-1"/>
        </w:rPr>
        <w:t>a</w:t>
      </w:r>
      <w:r w:rsidRPr="00054DBB">
        <w:rPr>
          <w:rFonts w:asciiTheme="minorHAnsi" w:hAnsiTheme="minorHAnsi" w:cstheme="minorHAnsi"/>
        </w:rPr>
        <w:t>l</w:t>
      </w:r>
      <w:r w:rsidRPr="00054DBB">
        <w:rPr>
          <w:rFonts w:asciiTheme="minorHAnsi" w:hAnsiTheme="minorHAnsi" w:cstheme="minorHAnsi"/>
          <w:spacing w:val="1"/>
        </w:rPr>
        <w:t>i</w:t>
      </w:r>
      <w:r w:rsidRPr="00054DBB">
        <w:rPr>
          <w:rFonts w:asciiTheme="minorHAnsi" w:hAnsiTheme="minorHAnsi" w:cstheme="minorHAnsi"/>
        </w:rPr>
        <w:t>ku ja</w:t>
      </w:r>
      <w:r w:rsidRPr="00054DBB">
        <w:rPr>
          <w:rFonts w:asciiTheme="minorHAnsi" w:hAnsiTheme="minorHAnsi" w:cstheme="minorHAnsi"/>
          <w:spacing w:val="-5"/>
        </w:rPr>
        <w:t xml:space="preserve"> </w:t>
      </w:r>
      <w:r w:rsidRPr="00054DBB">
        <w:rPr>
          <w:rFonts w:asciiTheme="minorHAnsi" w:hAnsiTheme="minorHAnsi" w:cstheme="minorHAnsi"/>
        </w:rPr>
        <w:t>kol</w:t>
      </w:r>
      <w:r w:rsidRPr="00054DBB">
        <w:rPr>
          <w:rFonts w:asciiTheme="minorHAnsi" w:hAnsiTheme="minorHAnsi" w:cstheme="minorHAnsi"/>
          <w:spacing w:val="1"/>
        </w:rPr>
        <w:t>m</w:t>
      </w:r>
      <w:r w:rsidRPr="00054DBB">
        <w:rPr>
          <w:rFonts w:asciiTheme="minorHAnsi" w:hAnsiTheme="minorHAnsi" w:cstheme="minorHAnsi"/>
          <w:spacing w:val="-1"/>
        </w:rPr>
        <w:t>a</w:t>
      </w:r>
      <w:r w:rsidRPr="00054DBB">
        <w:rPr>
          <w:rFonts w:asciiTheme="minorHAnsi" w:hAnsiTheme="minorHAnsi" w:cstheme="minorHAnsi"/>
        </w:rPr>
        <w:t>nda</w:t>
      </w:r>
      <w:r w:rsidRPr="00054DBB">
        <w:rPr>
          <w:rFonts w:asciiTheme="minorHAnsi" w:hAnsiTheme="minorHAnsi" w:cstheme="minorHAnsi"/>
          <w:spacing w:val="-6"/>
        </w:rPr>
        <w:t xml:space="preserve"> </w:t>
      </w:r>
      <w:r w:rsidRPr="00054DBB">
        <w:rPr>
          <w:rFonts w:asciiTheme="minorHAnsi" w:hAnsiTheme="minorHAnsi" w:cstheme="minorHAnsi"/>
        </w:rPr>
        <w:t>s</w:t>
      </w:r>
      <w:r w:rsidRPr="00054DBB">
        <w:rPr>
          <w:rFonts w:asciiTheme="minorHAnsi" w:hAnsiTheme="minorHAnsi" w:cstheme="minorHAnsi"/>
          <w:spacing w:val="-1"/>
        </w:rPr>
        <w:t>e</w:t>
      </w:r>
      <w:r w:rsidRPr="00054DBB">
        <w:rPr>
          <w:rFonts w:asciiTheme="minorHAnsi" w:hAnsiTheme="minorHAnsi" w:cstheme="minorHAnsi"/>
        </w:rPr>
        <w:t>ktori</w:t>
      </w:r>
      <w:r w:rsidRPr="00054DBB">
        <w:rPr>
          <w:rFonts w:asciiTheme="minorHAnsi" w:hAnsiTheme="minorHAnsi" w:cstheme="minorHAnsi"/>
          <w:spacing w:val="-5"/>
        </w:rPr>
        <w:t xml:space="preserve"> </w:t>
      </w:r>
      <w:r w:rsidRPr="00054DBB">
        <w:rPr>
          <w:rFonts w:asciiTheme="minorHAnsi" w:hAnsiTheme="minorHAnsi" w:cstheme="minorHAnsi"/>
          <w:spacing w:val="-1"/>
        </w:rPr>
        <w:t>e</w:t>
      </w:r>
      <w:r w:rsidRPr="00054DBB">
        <w:rPr>
          <w:rFonts w:asciiTheme="minorHAnsi" w:hAnsiTheme="minorHAnsi" w:cstheme="minorHAnsi"/>
        </w:rPr>
        <w:t>sindaj</w:t>
      </w:r>
      <w:r w:rsidRPr="00054DBB">
        <w:rPr>
          <w:rFonts w:asciiTheme="minorHAnsi" w:hAnsiTheme="minorHAnsi" w:cstheme="minorHAnsi"/>
          <w:spacing w:val="-1"/>
        </w:rPr>
        <w:t>a</w:t>
      </w:r>
      <w:r w:rsidRPr="00054DBB">
        <w:rPr>
          <w:rFonts w:asciiTheme="minorHAnsi" w:hAnsiTheme="minorHAnsi" w:cstheme="minorHAnsi"/>
          <w:spacing w:val="1"/>
        </w:rPr>
        <w:t>d</w:t>
      </w:r>
      <w:r w:rsidR="00E3528E" w:rsidRPr="00054DBB">
        <w:rPr>
          <w:rFonts w:asciiTheme="minorHAnsi" w:hAnsiTheme="minorHAnsi" w:cstheme="minorHAnsi"/>
        </w:rPr>
        <w:t xml:space="preserve">. </w:t>
      </w:r>
      <w:r w:rsidRPr="00054DBB">
        <w:rPr>
          <w:rFonts w:asciiTheme="minorHAnsi" w:hAnsiTheme="minorHAnsi" w:cstheme="minorHAnsi"/>
          <w:lang w:val="sv-FI"/>
        </w:rPr>
        <w:t>Nii on võ</w:t>
      </w:r>
      <w:r w:rsidRPr="00054DBB">
        <w:rPr>
          <w:rFonts w:asciiTheme="minorHAnsi" w:hAnsiTheme="minorHAnsi" w:cstheme="minorHAnsi"/>
          <w:spacing w:val="1"/>
          <w:lang w:val="sv-FI"/>
        </w:rPr>
        <w:t>i</w:t>
      </w:r>
      <w:r w:rsidRPr="00054DBB">
        <w:rPr>
          <w:rFonts w:asciiTheme="minorHAnsi" w:hAnsiTheme="minorHAnsi" w:cstheme="minorHAnsi"/>
          <w:lang w:val="sv-FI"/>
        </w:rPr>
        <w:t>malik m</w:t>
      </w:r>
      <w:r w:rsidRPr="00054DBB">
        <w:rPr>
          <w:rFonts w:asciiTheme="minorHAnsi" w:hAnsiTheme="minorHAnsi" w:cstheme="minorHAnsi"/>
          <w:spacing w:val="-1"/>
          <w:lang w:val="sv-FI"/>
        </w:rPr>
        <w:t>ee</w:t>
      </w:r>
      <w:r w:rsidRPr="00054DBB">
        <w:rPr>
          <w:rFonts w:asciiTheme="minorHAnsi" w:hAnsiTheme="minorHAnsi" w:cstheme="minorHAnsi"/>
          <w:lang w:val="sv-FI"/>
        </w:rPr>
        <w:t>t</w:t>
      </w:r>
      <w:r w:rsidRPr="00054DBB">
        <w:rPr>
          <w:rFonts w:asciiTheme="minorHAnsi" w:hAnsiTheme="minorHAnsi" w:cstheme="minorHAnsi"/>
          <w:spacing w:val="1"/>
          <w:lang w:val="sv-FI"/>
        </w:rPr>
        <w:t>m</w:t>
      </w:r>
      <w:r w:rsidRPr="00054DBB">
        <w:rPr>
          <w:rFonts w:asciiTheme="minorHAnsi" w:hAnsiTheme="minorHAnsi" w:cstheme="minorHAnsi"/>
          <w:spacing w:val="-1"/>
          <w:lang w:val="sv-FI"/>
        </w:rPr>
        <w:t>e</w:t>
      </w:r>
      <w:r w:rsidRPr="00054DBB">
        <w:rPr>
          <w:rFonts w:asciiTheme="minorHAnsi" w:hAnsiTheme="minorHAnsi" w:cstheme="minorHAnsi"/>
          <w:lang w:val="sv-FI"/>
        </w:rPr>
        <w:t>te ul</w:t>
      </w:r>
      <w:r w:rsidRPr="00054DBB">
        <w:rPr>
          <w:rFonts w:asciiTheme="minorHAnsi" w:hAnsiTheme="minorHAnsi" w:cstheme="minorHAnsi"/>
          <w:spacing w:val="-1"/>
          <w:lang w:val="sv-FI"/>
        </w:rPr>
        <w:t>a</w:t>
      </w:r>
      <w:r w:rsidRPr="00054DBB">
        <w:rPr>
          <w:rFonts w:asciiTheme="minorHAnsi" w:hAnsiTheme="minorHAnsi" w:cstheme="minorHAnsi"/>
          <w:spacing w:val="4"/>
          <w:lang w:val="sv-FI"/>
        </w:rPr>
        <w:t>t</w:t>
      </w:r>
      <w:r w:rsidRPr="00054DBB">
        <w:rPr>
          <w:rFonts w:asciiTheme="minorHAnsi" w:hAnsiTheme="minorHAnsi" w:cstheme="minorHAnsi"/>
          <w:lang w:val="sv-FI"/>
        </w:rPr>
        <w:t>usl</w:t>
      </w:r>
      <w:r w:rsidRPr="00054DBB">
        <w:rPr>
          <w:rFonts w:asciiTheme="minorHAnsi" w:hAnsiTheme="minorHAnsi" w:cstheme="minorHAnsi"/>
          <w:spacing w:val="1"/>
          <w:lang w:val="sv-FI"/>
        </w:rPr>
        <w:t>i</w:t>
      </w:r>
      <w:r w:rsidRPr="00054DBB">
        <w:rPr>
          <w:rFonts w:asciiTheme="minorHAnsi" w:hAnsiTheme="minorHAnsi" w:cstheme="minorHAnsi"/>
          <w:lang w:val="sv-FI"/>
        </w:rPr>
        <w:t>kuma mõju s</w:t>
      </w:r>
      <w:r w:rsidRPr="00054DBB">
        <w:rPr>
          <w:rFonts w:asciiTheme="minorHAnsi" w:hAnsiTheme="minorHAnsi" w:cstheme="minorHAnsi"/>
          <w:spacing w:val="-1"/>
          <w:lang w:val="sv-FI"/>
        </w:rPr>
        <w:t>aa</w:t>
      </w:r>
      <w:r w:rsidRPr="00054DBB">
        <w:rPr>
          <w:rFonts w:asciiTheme="minorHAnsi" w:hAnsiTheme="minorHAnsi" w:cstheme="minorHAnsi"/>
          <w:lang w:val="sv-FI"/>
        </w:rPr>
        <w:t>vutamine.</w:t>
      </w:r>
    </w:p>
    <w:p w14:paraId="23493989" w14:textId="4B819F78" w:rsidR="0010715F" w:rsidRPr="00054DBB" w:rsidRDefault="0010715F" w:rsidP="0010715F">
      <w:pPr>
        <w:rPr>
          <w:rFonts w:asciiTheme="minorHAnsi" w:hAnsiTheme="minorHAnsi" w:cstheme="minorHAnsi"/>
        </w:rPr>
      </w:pPr>
    </w:p>
    <w:p w14:paraId="310460F9" w14:textId="4D7EF78C" w:rsidR="0010715F" w:rsidRPr="00054DBB" w:rsidRDefault="0010715F" w:rsidP="00700D22">
      <w:pPr>
        <w:jc w:val="both"/>
        <w:rPr>
          <w:rFonts w:asciiTheme="minorHAnsi" w:hAnsiTheme="minorHAnsi" w:cstheme="minorHAnsi"/>
        </w:rPr>
      </w:pPr>
      <w:r w:rsidRPr="00054DBB">
        <w:rPr>
          <w:rFonts w:asciiTheme="minorHAnsi" w:hAnsiTheme="minorHAnsi" w:cstheme="minorHAnsi"/>
        </w:rPr>
        <w:t>Strateegia on koostatud lähtuvalt LEADER-lähenemise üldpõhimõtetest, samuti teistest riikliku ja regionaalse tasandi arengudokumentidest. Sel viisil on tagatud omavaheline kooskõla, et käesolev strateegia panustaks ka laiemalt Eesti ühiskonnas määratletud väljakutsete lahendamisse.</w:t>
      </w:r>
    </w:p>
    <w:p w14:paraId="196C5EB6" w14:textId="77777777" w:rsidR="0010715F" w:rsidRPr="00054DBB" w:rsidRDefault="0010715F" w:rsidP="00264F04">
      <w:pPr>
        <w:rPr>
          <w:rFonts w:asciiTheme="minorHAnsi" w:eastAsiaTheme="majorEastAsia" w:hAnsiTheme="minorHAnsi" w:cstheme="minorHAnsi"/>
        </w:rPr>
      </w:pPr>
    </w:p>
    <w:p w14:paraId="2720A7A0" w14:textId="1072E36C" w:rsidR="00B818CD" w:rsidRPr="00054DBB" w:rsidRDefault="007C78FF" w:rsidP="00617766">
      <w:pPr>
        <w:pStyle w:val="Heading1"/>
        <w:rPr>
          <w:rFonts w:asciiTheme="minorHAnsi" w:hAnsiTheme="minorHAnsi" w:cstheme="minorHAnsi"/>
          <w:color w:val="C0504D" w:themeColor="accent2"/>
          <w:lang w:val="et-EE"/>
        </w:rPr>
      </w:pPr>
      <w:bookmarkStart w:id="129" w:name="_Toc136438872"/>
      <w:r w:rsidRPr="00054DBB">
        <w:rPr>
          <w:rFonts w:asciiTheme="minorHAnsi" w:hAnsiTheme="minorHAnsi" w:cstheme="minorHAnsi"/>
          <w:color w:val="C0504D" w:themeColor="accent2"/>
          <w:lang w:val="et-EE"/>
        </w:rPr>
        <w:lastRenderedPageBreak/>
        <w:t>Strateegia elluviimine</w:t>
      </w:r>
      <w:bookmarkEnd w:id="129"/>
    </w:p>
    <w:p w14:paraId="71B57B16" w14:textId="0990203F" w:rsidR="005F5C05" w:rsidRPr="00054DBB" w:rsidRDefault="005F5C05" w:rsidP="005F5C05">
      <w:pPr>
        <w:rPr>
          <w:rFonts w:asciiTheme="minorHAnsi" w:hAnsiTheme="minorHAnsi" w:cstheme="minorHAnsi"/>
          <w:lang w:val="et-EE"/>
        </w:rPr>
      </w:pPr>
      <w:r w:rsidRPr="00054DBB">
        <w:rPr>
          <w:rFonts w:asciiTheme="minorHAnsi" w:hAnsiTheme="minorHAnsi" w:cstheme="minorHAnsi"/>
          <w:lang w:val="et-EE"/>
        </w:rPr>
        <w:t>Kodukant Läänemaa strateegiat viiakse ellu toetusmeetmete kaudu. Strateegia elluviimine sisaldab:</w:t>
      </w:r>
    </w:p>
    <w:p w14:paraId="5A3FE1DE" w14:textId="725DBF6F" w:rsidR="005F5C05" w:rsidRPr="00054DBB" w:rsidRDefault="00DC63F3" w:rsidP="00405378">
      <w:pPr>
        <w:pStyle w:val="ListParagraph"/>
        <w:numPr>
          <w:ilvl w:val="0"/>
          <w:numId w:val="36"/>
        </w:numPr>
        <w:rPr>
          <w:rFonts w:asciiTheme="minorHAnsi" w:hAnsiTheme="minorHAnsi" w:cstheme="minorHAnsi"/>
          <w:lang w:val="et-EE"/>
        </w:rPr>
      </w:pPr>
      <w:r w:rsidRPr="00054DBB">
        <w:rPr>
          <w:rFonts w:asciiTheme="minorHAnsi" w:hAnsiTheme="minorHAnsi" w:cstheme="minorHAnsi"/>
          <w:lang w:val="et-EE"/>
        </w:rPr>
        <w:t>o</w:t>
      </w:r>
      <w:r w:rsidR="005F5C05" w:rsidRPr="00054DBB">
        <w:rPr>
          <w:rFonts w:asciiTheme="minorHAnsi" w:hAnsiTheme="minorHAnsi" w:cstheme="minorHAnsi"/>
          <w:lang w:val="et-EE"/>
        </w:rPr>
        <w:t>rganisatsiooni juhtimist ja arendamist</w:t>
      </w:r>
      <w:r w:rsidRPr="00054DBB">
        <w:rPr>
          <w:rFonts w:asciiTheme="minorHAnsi" w:hAnsiTheme="minorHAnsi" w:cstheme="minorHAnsi"/>
          <w:lang w:val="et-EE"/>
        </w:rPr>
        <w:t>;</w:t>
      </w:r>
    </w:p>
    <w:p w14:paraId="5FC8EA9F" w14:textId="1185FC17" w:rsidR="005F5C05" w:rsidRPr="00054DBB" w:rsidRDefault="00DC63F3" w:rsidP="00405378">
      <w:pPr>
        <w:pStyle w:val="ListParagraph"/>
        <w:numPr>
          <w:ilvl w:val="0"/>
          <w:numId w:val="36"/>
        </w:numPr>
        <w:rPr>
          <w:rFonts w:asciiTheme="minorHAnsi" w:hAnsiTheme="minorHAnsi" w:cstheme="minorHAnsi"/>
          <w:lang w:val="et-EE"/>
        </w:rPr>
      </w:pPr>
      <w:r w:rsidRPr="00054DBB">
        <w:rPr>
          <w:rFonts w:asciiTheme="minorHAnsi" w:hAnsiTheme="minorHAnsi" w:cstheme="minorHAnsi"/>
          <w:lang w:val="et-EE"/>
        </w:rPr>
        <w:t>t</w:t>
      </w:r>
      <w:r w:rsidR="005F5C05" w:rsidRPr="00054DBB">
        <w:rPr>
          <w:rFonts w:asciiTheme="minorHAnsi" w:hAnsiTheme="minorHAnsi" w:cstheme="minorHAnsi"/>
          <w:lang w:val="et-EE"/>
        </w:rPr>
        <w:t xml:space="preserve">oetusmeetmete </w:t>
      </w:r>
      <w:r w:rsidR="00A67E6F" w:rsidRPr="00054DBB">
        <w:rPr>
          <w:rFonts w:asciiTheme="minorHAnsi" w:hAnsiTheme="minorHAnsi" w:cstheme="minorHAnsi"/>
          <w:lang w:val="et-EE"/>
        </w:rPr>
        <w:t>rakendamist</w:t>
      </w:r>
      <w:r w:rsidRPr="00054DBB">
        <w:rPr>
          <w:rFonts w:asciiTheme="minorHAnsi" w:hAnsiTheme="minorHAnsi" w:cstheme="minorHAnsi"/>
          <w:lang w:val="et-EE"/>
        </w:rPr>
        <w:t>.</w:t>
      </w:r>
    </w:p>
    <w:p w14:paraId="50B5CFEA" w14:textId="228A05EF" w:rsidR="009A1645" w:rsidRPr="00054DBB" w:rsidRDefault="005F5C05" w:rsidP="00EE717A">
      <w:pPr>
        <w:pStyle w:val="Heading2"/>
        <w:rPr>
          <w:rFonts w:asciiTheme="minorHAnsi" w:hAnsiTheme="minorHAnsi" w:cstheme="minorHAnsi"/>
          <w:color w:val="C0504D" w:themeColor="accent2"/>
        </w:rPr>
      </w:pPr>
      <w:bookmarkStart w:id="130" w:name="_Toc136438873"/>
      <w:r w:rsidRPr="00054DBB">
        <w:rPr>
          <w:rFonts w:asciiTheme="minorHAnsi" w:hAnsiTheme="minorHAnsi" w:cstheme="minorHAnsi"/>
          <w:color w:val="C0504D" w:themeColor="accent2"/>
        </w:rPr>
        <w:t>Organisatsiooni juhtimine ja arendamine</w:t>
      </w:r>
      <w:bookmarkEnd w:id="130"/>
    </w:p>
    <w:p w14:paraId="61372342" w14:textId="12C95A70" w:rsidR="009A1645" w:rsidRPr="00054DBB" w:rsidRDefault="00EE717A" w:rsidP="009A1645">
      <w:pPr>
        <w:jc w:val="both"/>
        <w:rPr>
          <w:rFonts w:asciiTheme="minorHAnsi" w:hAnsiTheme="minorHAnsi" w:cstheme="minorHAnsi"/>
          <w:b/>
          <w:bCs/>
        </w:rPr>
      </w:pPr>
      <w:r w:rsidRPr="00054DBB">
        <w:rPr>
          <w:rFonts w:asciiTheme="minorHAnsi" w:hAnsiTheme="minorHAnsi" w:cstheme="minorHAnsi"/>
        </w:rPr>
        <w:t>Kodukant Läänemaa</w:t>
      </w:r>
      <w:r w:rsidR="009A1645" w:rsidRPr="00054DBB">
        <w:rPr>
          <w:rFonts w:asciiTheme="minorHAnsi" w:hAnsiTheme="minorHAnsi" w:cstheme="minorHAnsi"/>
        </w:rPr>
        <w:t xml:space="preserve"> praegust organisatsiooni on täpsemalt kirjeldatud tegevuspiirkonna analüüsis </w:t>
      </w:r>
      <w:r w:rsidRPr="00054DBB">
        <w:rPr>
          <w:rFonts w:asciiTheme="minorHAnsi" w:hAnsiTheme="minorHAnsi" w:cstheme="minorHAnsi"/>
          <w:b/>
          <w:bCs/>
        </w:rPr>
        <w:t>(Lisa 1. Tegevuspiirkonna analüüs).</w:t>
      </w:r>
    </w:p>
    <w:p w14:paraId="41B60717" w14:textId="77777777" w:rsidR="00EE717A" w:rsidRPr="00054DBB" w:rsidRDefault="00EE717A" w:rsidP="009A1645">
      <w:pPr>
        <w:jc w:val="both"/>
        <w:rPr>
          <w:rFonts w:asciiTheme="minorHAnsi" w:hAnsiTheme="minorHAnsi" w:cstheme="minorHAnsi"/>
        </w:rPr>
      </w:pPr>
    </w:p>
    <w:p w14:paraId="1B5072CC" w14:textId="452A2408" w:rsidR="009A1645" w:rsidRPr="00054DBB" w:rsidRDefault="00EE717A" w:rsidP="009A1645">
      <w:pPr>
        <w:jc w:val="both"/>
        <w:rPr>
          <w:rFonts w:asciiTheme="minorHAnsi" w:hAnsiTheme="minorHAnsi" w:cstheme="minorHAnsi"/>
        </w:rPr>
      </w:pPr>
      <w:r w:rsidRPr="00054DBB">
        <w:rPr>
          <w:rFonts w:asciiTheme="minorHAnsi" w:hAnsiTheme="minorHAnsi" w:cstheme="minorHAnsi"/>
        </w:rPr>
        <w:t xml:space="preserve">KKLM </w:t>
      </w:r>
      <w:r w:rsidR="009A1645" w:rsidRPr="00054DBB">
        <w:rPr>
          <w:rFonts w:asciiTheme="minorHAnsi" w:hAnsiTheme="minorHAnsi" w:cstheme="minorHAnsi"/>
        </w:rPr>
        <w:t xml:space="preserve">kõrgeimaks organiks on </w:t>
      </w:r>
      <w:r w:rsidR="009A1645" w:rsidRPr="00054DBB">
        <w:rPr>
          <w:rFonts w:asciiTheme="minorHAnsi" w:hAnsiTheme="minorHAnsi" w:cstheme="minorHAnsi"/>
          <w:b/>
          <w:bCs/>
        </w:rPr>
        <w:t>üldkoosolek,</w:t>
      </w:r>
      <w:r w:rsidR="009A1645" w:rsidRPr="00054DBB">
        <w:rPr>
          <w:rFonts w:asciiTheme="minorHAnsi" w:hAnsiTheme="minorHAnsi" w:cstheme="minorHAnsi"/>
        </w:rPr>
        <w:t xml:space="preserve"> mis otsustab organisatsioonide peamiste arengusuundade jt</w:t>
      </w:r>
      <w:r w:rsidR="00DC63F3" w:rsidRPr="00054DBB">
        <w:rPr>
          <w:rFonts w:asciiTheme="minorHAnsi" w:hAnsiTheme="minorHAnsi" w:cstheme="minorHAnsi"/>
        </w:rPr>
        <w:t>.</w:t>
      </w:r>
      <w:r w:rsidR="009A1645" w:rsidRPr="00054DBB">
        <w:rPr>
          <w:rFonts w:asciiTheme="minorHAnsi" w:hAnsiTheme="minorHAnsi" w:cstheme="minorHAnsi"/>
        </w:rPr>
        <w:t xml:space="preserve"> seaduses ette nähtud teemade üle. Üldkoosoleku roll on ka strateegia kinnitamine.</w:t>
      </w:r>
    </w:p>
    <w:p w14:paraId="5D1AFD36" w14:textId="77777777" w:rsidR="009A1645" w:rsidRPr="00054DBB" w:rsidRDefault="009A1645" w:rsidP="009A1645">
      <w:pPr>
        <w:jc w:val="both"/>
        <w:rPr>
          <w:rFonts w:asciiTheme="minorHAnsi" w:hAnsiTheme="minorHAnsi" w:cstheme="minorHAnsi"/>
        </w:rPr>
      </w:pPr>
    </w:p>
    <w:p w14:paraId="7850AB16" w14:textId="6E0EC375" w:rsidR="009A1645" w:rsidRPr="00054DBB" w:rsidRDefault="009A1645" w:rsidP="009A1645">
      <w:pPr>
        <w:jc w:val="both"/>
        <w:rPr>
          <w:rFonts w:asciiTheme="minorHAnsi" w:hAnsiTheme="minorHAnsi" w:cstheme="minorHAnsi"/>
        </w:rPr>
      </w:pPr>
      <w:r w:rsidRPr="00054DBB">
        <w:rPr>
          <w:rFonts w:asciiTheme="minorHAnsi" w:hAnsiTheme="minorHAnsi" w:cstheme="minorHAnsi"/>
        </w:rPr>
        <w:t xml:space="preserve">Organisatsiooni </w:t>
      </w:r>
      <w:r w:rsidR="00A67E6F" w:rsidRPr="00054DBB">
        <w:rPr>
          <w:rFonts w:asciiTheme="minorHAnsi" w:hAnsiTheme="minorHAnsi" w:cstheme="minorHAnsi"/>
        </w:rPr>
        <w:t>üldjuhtimist</w:t>
      </w:r>
      <w:r w:rsidRPr="00054DBB">
        <w:rPr>
          <w:rFonts w:asciiTheme="minorHAnsi" w:hAnsiTheme="minorHAnsi" w:cstheme="minorHAnsi"/>
        </w:rPr>
        <w:t xml:space="preserve"> korraldab </w:t>
      </w:r>
      <w:r w:rsidRPr="00054DBB">
        <w:rPr>
          <w:rFonts w:asciiTheme="minorHAnsi" w:hAnsiTheme="minorHAnsi" w:cstheme="minorHAnsi"/>
          <w:b/>
          <w:bCs/>
        </w:rPr>
        <w:t>juhatus,</w:t>
      </w:r>
      <w:r w:rsidRPr="00054DBB">
        <w:rPr>
          <w:rFonts w:asciiTheme="minorHAnsi" w:hAnsiTheme="minorHAnsi" w:cstheme="minorHAnsi"/>
        </w:rPr>
        <w:t xml:space="preserve"> kes valib enda hulgast juhatuse esimehe.</w:t>
      </w:r>
    </w:p>
    <w:p w14:paraId="260A03CF" w14:textId="77777777" w:rsidR="00EE717A" w:rsidRPr="00054DBB" w:rsidRDefault="00EE717A" w:rsidP="009A1645">
      <w:pPr>
        <w:jc w:val="both"/>
        <w:rPr>
          <w:rFonts w:asciiTheme="minorHAnsi" w:hAnsiTheme="minorHAnsi" w:cstheme="minorHAnsi"/>
        </w:rPr>
      </w:pPr>
    </w:p>
    <w:p w14:paraId="49C066EC" w14:textId="74EB1D6B" w:rsidR="009A1645" w:rsidRPr="00054DBB" w:rsidRDefault="00EE717A" w:rsidP="009A1645">
      <w:pPr>
        <w:jc w:val="both"/>
        <w:rPr>
          <w:rFonts w:asciiTheme="minorHAnsi" w:hAnsiTheme="minorHAnsi" w:cstheme="minorHAnsi"/>
        </w:rPr>
      </w:pPr>
      <w:r w:rsidRPr="00054DBB">
        <w:rPr>
          <w:rFonts w:asciiTheme="minorHAnsi" w:hAnsiTheme="minorHAnsi" w:cstheme="minorHAnsi"/>
        </w:rPr>
        <w:t xml:space="preserve">Igapäevase töö eest vastutab </w:t>
      </w:r>
      <w:r w:rsidRPr="00054DBB">
        <w:rPr>
          <w:rFonts w:asciiTheme="minorHAnsi" w:hAnsiTheme="minorHAnsi" w:cstheme="minorHAnsi"/>
          <w:b/>
          <w:bCs/>
        </w:rPr>
        <w:t>tegevjuht</w:t>
      </w:r>
      <w:r w:rsidRPr="00054DBB">
        <w:rPr>
          <w:rFonts w:asciiTheme="minorHAnsi" w:hAnsiTheme="minorHAnsi" w:cstheme="minorHAnsi"/>
        </w:rPr>
        <w:t xml:space="preserve">, kes kinnitatakse ametisse juhatuse poolt. </w:t>
      </w:r>
      <w:r w:rsidRPr="00054DBB">
        <w:rPr>
          <w:rFonts w:asciiTheme="minorHAnsi" w:hAnsiTheme="minorHAnsi" w:cstheme="minorHAnsi"/>
          <w:b/>
          <w:bCs/>
        </w:rPr>
        <w:t>Tegevmeeskon</w:t>
      </w:r>
      <w:r w:rsidR="00546C95" w:rsidRPr="00054DBB">
        <w:rPr>
          <w:rFonts w:asciiTheme="minorHAnsi" w:hAnsiTheme="minorHAnsi" w:cstheme="minorHAnsi"/>
          <w:b/>
          <w:bCs/>
        </w:rPr>
        <w:t>da</w:t>
      </w:r>
      <w:r w:rsidR="00546C95" w:rsidRPr="00054DBB">
        <w:rPr>
          <w:rFonts w:asciiTheme="minorHAnsi" w:hAnsiTheme="minorHAnsi" w:cstheme="minorHAnsi"/>
        </w:rPr>
        <w:t xml:space="preserve"> kuuluvad</w:t>
      </w:r>
      <w:r w:rsidRPr="00054DBB">
        <w:rPr>
          <w:rFonts w:asciiTheme="minorHAnsi" w:hAnsiTheme="minorHAnsi" w:cstheme="minorHAnsi"/>
        </w:rPr>
        <w:t xml:space="preserve"> projektijuhid võetakse tööle </w:t>
      </w:r>
      <w:r w:rsidR="009A1645" w:rsidRPr="00054DBB">
        <w:rPr>
          <w:rFonts w:asciiTheme="minorHAnsi" w:hAnsiTheme="minorHAnsi" w:cstheme="minorHAnsi"/>
        </w:rPr>
        <w:t xml:space="preserve">vastavalt </w:t>
      </w:r>
      <w:r w:rsidRPr="00054DBB">
        <w:rPr>
          <w:rFonts w:asciiTheme="minorHAnsi" w:hAnsiTheme="minorHAnsi" w:cstheme="minorHAnsi"/>
        </w:rPr>
        <w:t xml:space="preserve">organisatsiooni </w:t>
      </w:r>
      <w:r w:rsidR="009A1645" w:rsidRPr="00054DBB">
        <w:rPr>
          <w:rFonts w:asciiTheme="minorHAnsi" w:hAnsiTheme="minorHAnsi" w:cstheme="minorHAnsi"/>
        </w:rPr>
        <w:t>vajadusele ja võimalustele.</w:t>
      </w:r>
    </w:p>
    <w:p w14:paraId="5BEBD8F6" w14:textId="77777777" w:rsidR="009A1645" w:rsidRPr="00054DBB" w:rsidRDefault="009A1645" w:rsidP="009A1645">
      <w:pPr>
        <w:jc w:val="both"/>
        <w:rPr>
          <w:rFonts w:asciiTheme="minorHAnsi" w:hAnsiTheme="minorHAnsi" w:cstheme="minorHAnsi"/>
        </w:rPr>
      </w:pPr>
    </w:p>
    <w:p w14:paraId="7539565B" w14:textId="108BC63D" w:rsidR="009A1645" w:rsidRPr="00054DBB" w:rsidRDefault="009A1645" w:rsidP="009A1645">
      <w:pPr>
        <w:jc w:val="both"/>
        <w:rPr>
          <w:rFonts w:asciiTheme="minorHAnsi" w:hAnsiTheme="minorHAnsi" w:cstheme="minorHAnsi"/>
        </w:rPr>
      </w:pPr>
      <w:r w:rsidRPr="00054DBB">
        <w:rPr>
          <w:rFonts w:asciiTheme="minorHAnsi" w:hAnsiTheme="minorHAnsi" w:cstheme="minorHAnsi"/>
        </w:rPr>
        <w:t xml:space="preserve">Projektitaotlusi hindab </w:t>
      </w:r>
      <w:r w:rsidRPr="00054DBB">
        <w:rPr>
          <w:rFonts w:asciiTheme="minorHAnsi" w:hAnsiTheme="minorHAnsi" w:cstheme="minorHAnsi"/>
          <w:b/>
          <w:bCs/>
        </w:rPr>
        <w:t>hindamiskomisjon,</w:t>
      </w:r>
      <w:r w:rsidRPr="00054DBB">
        <w:rPr>
          <w:rFonts w:asciiTheme="minorHAnsi" w:hAnsiTheme="minorHAnsi" w:cstheme="minorHAnsi"/>
        </w:rPr>
        <w:t xml:space="preserve"> </w:t>
      </w:r>
      <w:r w:rsidR="00EE717A" w:rsidRPr="00054DBB">
        <w:rPr>
          <w:rFonts w:asciiTheme="minorHAnsi" w:hAnsiTheme="minorHAnsi" w:cstheme="minorHAnsi"/>
        </w:rPr>
        <w:t xml:space="preserve">kelle valib üldkoosolek. Komisjoni otsused on </w:t>
      </w:r>
      <w:r w:rsidRPr="00054DBB">
        <w:rPr>
          <w:rFonts w:asciiTheme="minorHAnsi" w:hAnsiTheme="minorHAnsi" w:cstheme="minorHAnsi"/>
        </w:rPr>
        <w:t>sõltumatud</w:t>
      </w:r>
      <w:r w:rsidR="00EE717A" w:rsidRPr="00054DBB">
        <w:rPr>
          <w:rFonts w:asciiTheme="minorHAnsi" w:hAnsiTheme="minorHAnsi" w:cstheme="minorHAnsi"/>
        </w:rPr>
        <w:t>, k</w:t>
      </w:r>
      <w:r w:rsidRPr="00054DBB">
        <w:rPr>
          <w:rFonts w:asciiTheme="minorHAnsi" w:hAnsiTheme="minorHAnsi" w:cstheme="minorHAnsi"/>
        </w:rPr>
        <w:t>omisjoni töökord kinnitatakse eraldi dokumendina.</w:t>
      </w:r>
    </w:p>
    <w:p w14:paraId="528DB7EC" w14:textId="77777777" w:rsidR="009A1645" w:rsidRPr="00054DBB" w:rsidRDefault="009A1645" w:rsidP="009A1645">
      <w:pPr>
        <w:jc w:val="both"/>
        <w:rPr>
          <w:rFonts w:asciiTheme="minorHAnsi" w:hAnsiTheme="minorHAnsi" w:cstheme="minorHAnsi"/>
        </w:rPr>
      </w:pPr>
    </w:p>
    <w:p w14:paraId="1FF27EEB" w14:textId="5A41771A" w:rsidR="00271557" w:rsidRPr="00054DBB" w:rsidRDefault="00271557" w:rsidP="009A1645">
      <w:pPr>
        <w:jc w:val="both"/>
        <w:rPr>
          <w:rFonts w:asciiTheme="minorHAnsi" w:hAnsiTheme="minorHAnsi" w:cstheme="minorHAnsi"/>
        </w:rPr>
      </w:pPr>
      <w:r w:rsidRPr="00054DBB">
        <w:rPr>
          <w:rFonts w:asciiTheme="minorHAnsi" w:hAnsiTheme="minorHAnsi" w:cstheme="minorHAnsi"/>
        </w:rPr>
        <w:t xml:space="preserve">KKLM juhtimisorganite töökord on täpsemalt toodud KKLM põhikirjas ja sise-eeskirjades. Tegevmeeskonna töökord on reguleeritud lisaks ametijuhenditega.  </w:t>
      </w:r>
    </w:p>
    <w:p w14:paraId="36C013C1" w14:textId="77777777" w:rsidR="00271557" w:rsidRPr="00054DBB" w:rsidRDefault="00271557" w:rsidP="009A1645">
      <w:pPr>
        <w:jc w:val="both"/>
        <w:rPr>
          <w:rFonts w:asciiTheme="minorHAnsi" w:hAnsiTheme="minorHAnsi" w:cstheme="minorHAnsi"/>
        </w:rPr>
      </w:pPr>
    </w:p>
    <w:p w14:paraId="3F04E699" w14:textId="24125B12" w:rsidR="00EE717A" w:rsidRPr="00054DBB" w:rsidRDefault="00EE717A" w:rsidP="00EE717A">
      <w:pPr>
        <w:jc w:val="both"/>
        <w:rPr>
          <w:rFonts w:asciiTheme="minorHAnsi" w:hAnsiTheme="minorHAnsi" w:cstheme="minorHAnsi"/>
        </w:rPr>
      </w:pPr>
      <w:r w:rsidRPr="00054DBB">
        <w:rPr>
          <w:rFonts w:asciiTheme="minorHAnsi" w:hAnsiTheme="minorHAnsi" w:cstheme="minorHAnsi"/>
        </w:rPr>
        <w:t>KKLM</w:t>
      </w:r>
      <w:r w:rsidR="009A1645" w:rsidRPr="00054DBB">
        <w:rPr>
          <w:rFonts w:asciiTheme="minorHAnsi" w:hAnsiTheme="minorHAnsi" w:cstheme="minorHAnsi"/>
        </w:rPr>
        <w:t xml:space="preserve"> organisatsioonilise võimekuse arendamine toimub enamjaolt koostöö meetme </w:t>
      </w:r>
      <w:r w:rsidRPr="00054DBB">
        <w:rPr>
          <w:rFonts w:asciiTheme="minorHAnsi" w:hAnsiTheme="minorHAnsi" w:cstheme="minorHAnsi"/>
        </w:rPr>
        <w:t xml:space="preserve">(Meede 3) </w:t>
      </w:r>
      <w:r w:rsidR="009A1645" w:rsidRPr="00054DBB">
        <w:rPr>
          <w:rFonts w:asciiTheme="minorHAnsi" w:hAnsiTheme="minorHAnsi" w:cstheme="minorHAnsi"/>
        </w:rPr>
        <w:t xml:space="preserve">kaudu. Algatatakse ja osaletakse projektides, mis vastavad </w:t>
      </w:r>
      <w:r w:rsidRPr="00054DBB">
        <w:rPr>
          <w:rFonts w:asciiTheme="minorHAnsi" w:hAnsiTheme="minorHAnsi" w:cstheme="minorHAnsi"/>
        </w:rPr>
        <w:t>meetme</w:t>
      </w:r>
      <w:r w:rsidR="009A1645" w:rsidRPr="00054DBB">
        <w:rPr>
          <w:rFonts w:asciiTheme="minorHAnsi" w:hAnsiTheme="minorHAnsi" w:cstheme="minorHAnsi"/>
        </w:rPr>
        <w:t xml:space="preserve"> </w:t>
      </w:r>
      <w:r w:rsidRPr="00054DBB">
        <w:rPr>
          <w:rFonts w:asciiTheme="minorHAnsi" w:hAnsiTheme="minorHAnsi" w:cstheme="minorHAnsi"/>
        </w:rPr>
        <w:t xml:space="preserve">eesmärkidele ja </w:t>
      </w:r>
      <w:r w:rsidR="009A1645" w:rsidRPr="00054DBB">
        <w:rPr>
          <w:rFonts w:asciiTheme="minorHAnsi" w:hAnsiTheme="minorHAnsi" w:cstheme="minorHAnsi"/>
        </w:rPr>
        <w:t>kokku lepitud fookusteemadele.</w:t>
      </w:r>
    </w:p>
    <w:p w14:paraId="425D846A" w14:textId="37C71A63" w:rsidR="005F5C05" w:rsidRPr="00054DBB" w:rsidRDefault="005F5C05" w:rsidP="007C78FF">
      <w:pPr>
        <w:pStyle w:val="Heading2"/>
        <w:rPr>
          <w:rFonts w:asciiTheme="minorHAnsi" w:hAnsiTheme="minorHAnsi" w:cstheme="minorHAnsi"/>
          <w:color w:val="C0504D" w:themeColor="accent2"/>
        </w:rPr>
      </w:pPr>
      <w:bookmarkStart w:id="131" w:name="_Toc136438874"/>
      <w:r w:rsidRPr="00054DBB">
        <w:rPr>
          <w:rFonts w:asciiTheme="minorHAnsi" w:hAnsiTheme="minorHAnsi" w:cstheme="minorHAnsi"/>
          <w:color w:val="C0504D" w:themeColor="accent2"/>
        </w:rPr>
        <w:t xml:space="preserve">Toetusmeetmete </w:t>
      </w:r>
      <w:r w:rsidR="00A67E6F" w:rsidRPr="00054DBB">
        <w:rPr>
          <w:rFonts w:asciiTheme="minorHAnsi" w:hAnsiTheme="minorHAnsi" w:cstheme="minorHAnsi"/>
          <w:color w:val="C0504D" w:themeColor="accent2"/>
        </w:rPr>
        <w:t>rakendamine</w:t>
      </w:r>
      <w:bookmarkEnd w:id="131"/>
    </w:p>
    <w:p w14:paraId="798E798E" w14:textId="4D47AF52" w:rsidR="007C78FF" w:rsidRPr="00054DBB" w:rsidRDefault="007C78FF" w:rsidP="00405378">
      <w:pPr>
        <w:pStyle w:val="Heading3"/>
        <w:numPr>
          <w:ilvl w:val="2"/>
          <w:numId w:val="37"/>
        </w:numPr>
        <w:rPr>
          <w:rFonts w:asciiTheme="minorHAnsi" w:hAnsiTheme="minorHAnsi" w:cstheme="minorHAnsi"/>
          <w:color w:val="C0504D" w:themeColor="accent2"/>
        </w:rPr>
      </w:pPr>
      <w:bookmarkStart w:id="132" w:name="_Toc136438875"/>
      <w:r w:rsidRPr="00054DBB">
        <w:rPr>
          <w:rFonts w:asciiTheme="minorHAnsi" w:hAnsiTheme="minorHAnsi" w:cstheme="minorHAnsi"/>
          <w:color w:val="C0504D" w:themeColor="accent2"/>
        </w:rPr>
        <w:t>Rahastamiskava</w:t>
      </w:r>
      <w:bookmarkEnd w:id="132"/>
      <w:r w:rsidRPr="00054DBB">
        <w:rPr>
          <w:rFonts w:asciiTheme="minorHAnsi" w:hAnsiTheme="minorHAnsi" w:cstheme="minorHAnsi"/>
          <w:color w:val="C0504D" w:themeColor="accent2"/>
        </w:rPr>
        <w:t xml:space="preserve"> </w:t>
      </w:r>
    </w:p>
    <w:p w14:paraId="3F294EC4" w14:textId="296980AF" w:rsidR="005F5C05" w:rsidRPr="00054DBB" w:rsidRDefault="00F161D2" w:rsidP="00294B93">
      <w:pPr>
        <w:jc w:val="both"/>
        <w:rPr>
          <w:rFonts w:asciiTheme="minorHAnsi" w:hAnsiTheme="minorHAnsi" w:cstheme="minorHAnsi"/>
          <w:color w:val="000000" w:themeColor="text1"/>
        </w:rPr>
      </w:pPr>
      <w:r w:rsidRPr="00054DBB">
        <w:rPr>
          <w:rFonts w:asciiTheme="minorHAnsi" w:hAnsiTheme="minorHAnsi" w:cstheme="minorHAnsi"/>
          <w:color w:val="000000" w:themeColor="text1"/>
        </w:rPr>
        <w:t>KKLM</w:t>
      </w:r>
      <w:r w:rsidR="005F5C05" w:rsidRPr="00054DBB">
        <w:rPr>
          <w:rFonts w:asciiTheme="minorHAnsi" w:hAnsiTheme="minorHAnsi" w:cstheme="minorHAnsi"/>
          <w:color w:val="000000" w:themeColor="text1"/>
        </w:rPr>
        <w:t xml:space="preserve"> strateegia elluviimist rahastatakse peamiselt kahest allikast, milleks on LEADER-programmi</w:t>
      </w:r>
      <w:r w:rsidR="002C6E5A" w:rsidRPr="00054DBB">
        <w:rPr>
          <w:rFonts w:asciiTheme="minorHAnsi" w:hAnsiTheme="minorHAnsi" w:cstheme="minorHAnsi"/>
          <w:color w:val="000000" w:themeColor="text1"/>
        </w:rPr>
        <w:t xml:space="preserve"> (</w:t>
      </w:r>
      <w:r w:rsidR="002C6E5A" w:rsidRPr="00054DBB">
        <w:rPr>
          <w:rFonts w:asciiTheme="minorHAnsi" w:hAnsiTheme="minorHAnsi" w:cstheme="minorHAnsi"/>
          <w:sz w:val="22"/>
          <w:szCs w:val="22"/>
        </w:rPr>
        <w:t>EAFRD)</w:t>
      </w:r>
      <w:r w:rsidR="005F5C05" w:rsidRPr="00054DBB">
        <w:rPr>
          <w:rFonts w:asciiTheme="minorHAnsi" w:hAnsiTheme="minorHAnsi" w:cstheme="minorHAnsi"/>
          <w:color w:val="000000" w:themeColor="text1"/>
        </w:rPr>
        <w:t xml:space="preserve"> ja Euroopa Sotsiaalfond+</w:t>
      </w:r>
      <w:r w:rsidR="002C6E5A" w:rsidRPr="00054DBB">
        <w:rPr>
          <w:rFonts w:asciiTheme="minorHAnsi" w:hAnsiTheme="minorHAnsi" w:cstheme="minorHAnsi"/>
          <w:color w:val="000000" w:themeColor="text1"/>
        </w:rPr>
        <w:t xml:space="preserve"> </w:t>
      </w:r>
      <w:r w:rsidR="00C22D20" w:rsidRPr="00054DBB">
        <w:rPr>
          <w:rFonts w:asciiTheme="minorHAnsi" w:hAnsiTheme="minorHAnsi" w:cstheme="minorHAnsi"/>
          <w:color w:val="000000" w:themeColor="text1"/>
        </w:rPr>
        <w:t>(ESF+)</w:t>
      </w:r>
      <w:r w:rsidR="005F5C05" w:rsidRPr="00054DBB">
        <w:rPr>
          <w:rFonts w:asciiTheme="minorHAnsi" w:hAnsiTheme="minorHAnsi" w:cstheme="minorHAnsi"/>
          <w:color w:val="000000" w:themeColor="text1"/>
        </w:rPr>
        <w:t xml:space="preserve"> vahendid. Omafinantseeringu tagamiseks kogutakse liikmemaksu. Samuti võib </w:t>
      </w:r>
      <w:r w:rsidRPr="00054DBB">
        <w:rPr>
          <w:rFonts w:asciiTheme="minorHAnsi" w:hAnsiTheme="minorHAnsi" w:cstheme="minorHAnsi"/>
          <w:color w:val="000000" w:themeColor="text1"/>
        </w:rPr>
        <w:t xml:space="preserve">KKLM </w:t>
      </w:r>
      <w:r w:rsidR="005F5C05" w:rsidRPr="00054DBB">
        <w:rPr>
          <w:rFonts w:asciiTheme="minorHAnsi" w:hAnsiTheme="minorHAnsi" w:cstheme="minorHAnsi"/>
          <w:color w:val="000000" w:themeColor="text1"/>
        </w:rPr>
        <w:t>osaleda</w:t>
      </w:r>
      <w:r w:rsidR="00A67E6F" w:rsidRPr="00054DBB">
        <w:rPr>
          <w:rFonts w:asciiTheme="minorHAnsi" w:hAnsiTheme="minorHAnsi" w:cstheme="minorHAnsi"/>
          <w:color w:val="000000" w:themeColor="text1"/>
        </w:rPr>
        <w:t xml:space="preserve"> </w:t>
      </w:r>
      <w:r w:rsidR="005F5C05" w:rsidRPr="00054DBB">
        <w:rPr>
          <w:rFonts w:asciiTheme="minorHAnsi" w:hAnsiTheme="minorHAnsi" w:cstheme="minorHAnsi"/>
          <w:color w:val="000000" w:themeColor="text1"/>
        </w:rPr>
        <w:t>muudest allikatest rahastatud projektides, kui need aitavad kaasa visiooni saavutamisele.</w:t>
      </w:r>
    </w:p>
    <w:p w14:paraId="1FCCE89D" w14:textId="77777777" w:rsidR="00451282" w:rsidRPr="00054DBB" w:rsidRDefault="00451282" w:rsidP="00294B93">
      <w:pPr>
        <w:jc w:val="both"/>
        <w:rPr>
          <w:rFonts w:asciiTheme="minorHAnsi" w:hAnsiTheme="minorHAnsi" w:cstheme="minorHAnsi"/>
          <w:color w:val="000000" w:themeColor="text1"/>
        </w:rPr>
      </w:pPr>
    </w:p>
    <w:p w14:paraId="66713A97" w14:textId="79F06673" w:rsidR="00F70DE5" w:rsidRPr="00054DBB" w:rsidRDefault="005F5C05" w:rsidP="00451282">
      <w:pPr>
        <w:jc w:val="both"/>
        <w:rPr>
          <w:rFonts w:asciiTheme="minorHAnsi" w:hAnsiTheme="minorHAnsi" w:cstheme="minorHAnsi"/>
          <w:shd w:val="clear" w:color="auto" w:fill="FFFFFF"/>
        </w:rPr>
      </w:pPr>
      <w:r w:rsidRPr="00054DBB">
        <w:rPr>
          <w:rFonts w:asciiTheme="minorHAnsi" w:hAnsiTheme="minorHAnsi" w:cstheme="minorHAnsi"/>
          <w:color w:val="000000" w:themeColor="text1"/>
        </w:rPr>
        <w:t>Eelarve maht määrat</w:t>
      </w:r>
      <w:r w:rsidR="00582991" w:rsidRPr="00054DBB">
        <w:rPr>
          <w:rFonts w:asciiTheme="minorHAnsi" w:hAnsiTheme="minorHAnsi" w:cstheme="minorHAnsi"/>
          <w:color w:val="000000" w:themeColor="text1"/>
        </w:rPr>
        <w:t>i</w:t>
      </w:r>
      <w:r w:rsidRPr="00054DBB">
        <w:rPr>
          <w:rFonts w:asciiTheme="minorHAnsi" w:hAnsiTheme="minorHAnsi" w:cstheme="minorHAnsi"/>
          <w:color w:val="000000" w:themeColor="text1"/>
        </w:rPr>
        <w:t xml:space="preserve"> kindlaks </w:t>
      </w:r>
      <w:r w:rsidR="00F01896" w:rsidRPr="00054DBB">
        <w:rPr>
          <w:rFonts w:asciiTheme="minorHAnsi" w:hAnsiTheme="minorHAnsi" w:cstheme="minorHAnsi"/>
          <w:color w:val="000000" w:themeColor="text1"/>
        </w:rPr>
        <w:t>regionaal</w:t>
      </w:r>
      <w:r w:rsidRPr="00054DBB">
        <w:rPr>
          <w:rFonts w:asciiTheme="minorHAnsi" w:hAnsiTheme="minorHAnsi" w:cstheme="minorHAnsi"/>
          <w:color w:val="000000" w:themeColor="text1"/>
        </w:rPr>
        <w:t>ministri ja sotsiaalkaitseministri määrustega</w:t>
      </w:r>
      <w:r w:rsidR="00451282" w:rsidRPr="00054DBB">
        <w:rPr>
          <w:rFonts w:asciiTheme="minorHAnsi" w:hAnsiTheme="minorHAnsi" w:cstheme="minorHAnsi"/>
          <w:color w:val="000000" w:themeColor="text1"/>
        </w:rPr>
        <w:t xml:space="preserve">. KKLM </w:t>
      </w:r>
      <w:r w:rsidR="002C6E5A" w:rsidRPr="00054DBB">
        <w:rPr>
          <w:rFonts w:asciiTheme="minorHAnsi" w:hAnsiTheme="minorHAnsi" w:cstheme="minorHAnsi"/>
          <w:color w:val="000000" w:themeColor="text1"/>
        </w:rPr>
        <w:t>kogu perioodi eelarve on 3</w:t>
      </w:r>
      <w:r w:rsidR="00F70DE5" w:rsidRPr="00054DBB">
        <w:rPr>
          <w:rFonts w:asciiTheme="minorHAnsi" w:hAnsiTheme="minorHAnsi" w:cstheme="minorHAnsi"/>
          <w:color w:val="000000" w:themeColor="text1"/>
        </w:rPr>
        <w:t xml:space="preserve"> </w:t>
      </w:r>
      <w:r w:rsidR="002C6E5A" w:rsidRPr="00054DBB">
        <w:rPr>
          <w:rFonts w:asciiTheme="minorHAnsi" w:hAnsiTheme="minorHAnsi" w:cstheme="minorHAnsi"/>
          <w:color w:val="000000" w:themeColor="text1"/>
        </w:rPr>
        <w:t>281</w:t>
      </w:r>
      <w:r w:rsidR="00F70DE5" w:rsidRPr="00054DBB">
        <w:rPr>
          <w:rFonts w:asciiTheme="minorHAnsi" w:hAnsiTheme="minorHAnsi" w:cstheme="minorHAnsi"/>
          <w:color w:val="000000" w:themeColor="text1"/>
        </w:rPr>
        <w:t xml:space="preserve"> 872,8 eurot, millest </w:t>
      </w:r>
      <w:r w:rsidR="00451282" w:rsidRPr="00054DBB">
        <w:rPr>
          <w:rFonts w:asciiTheme="minorHAnsi" w:hAnsiTheme="minorHAnsi" w:cstheme="minorHAnsi"/>
          <w:color w:val="000000" w:themeColor="text1"/>
        </w:rPr>
        <w:t xml:space="preserve">LEADER-programmi </w:t>
      </w:r>
      <w:r w:rsidR="00F70DE5" w:rsidRPr="00054DBB">
        <w:rPr>
          <w:rFonts w:asciiTheme="minorHAnsi" w:hAnsiTheme="minorHAnsi" w:cstheme="minorHAnsi"/>
          <w:color w:val="000000" w:themeColor="text1"/>
        </w:rPr>
        <w:t xml:space="preserve">projektitoetused </w:t>
      </w:r>
      <w:r w:rsidR="00451282" w:rsidRPr="00054DBB">
        <w:rPr>
          <w:rFonts w:asciiTheme="minorHAnsi" w:hAnsiTheme="minorHAnsi" w:cstheme="minorHAnsi"/>
          <w:shd w:val="clear" w:color="auto" w:fill="FFFFFF"/>
        </w:rPr>
        <w:t xml:space="preserve">2 375 559,11 eurot ja </w:t>
      </w:r>
      <w:r w:rsidR="00F70DE5" w:rsidRPr="00054DBB">
        <w:rPr>
          <w:rFonts w:asciiTheme="minorHAnsi" w:hAnsiTheme="minorHAnsi" w:cstheme="minorHAnsi"/>
        </w:rPr>
        <w:t xml:space="preserve">Euroopa Sotsiaalfond+ projektitoetused </w:t>
      </w:r>
      <w:r w:rsidR="00F70DE5" w:rsidRPr="00054DBB">
        <w:rPr>
          <w:rFonts w:asciiTheme="minorHAnsi" w:hAnsiTheme="minorHAnsi" w:cstheme="minorHAnsi"/>
          <w:shd w:val="clear" w:color="auto" w:fill="FFFFFF"/>
        </w:rPr>
        <w:t>229 102 eurot.</w:t>
      </w:r>
    </w:p>
    <w:p w14:paraId="7CFA8364" w14:textId="0F2485CB" w:rsidR="00451282" w:rsidRPr="00054DBB" w:rsidRDefault="00451282" w:rsidP="00451282">
      <w:pPr>
        <w:jc w:val="both"/>
        <w:rPr>
          <w:rFonts w:asciiTheme="minorHAnsi" w:hAnsiTheme="minorHAnsi" w:cstheme="minorHAnsi"/>
          <w:color w:val="000000" w:themeColor="text1"/>
        </w:rPr>
      </w:pPr>
      <w:r w:rsidRPr="00054DBB">
        <w:rPr>
          <w:rFonts w:asciiTheme="minorHAnsi" w:hAnsiTheme="minorHAnsi" w:cstheme="minorHAnsi"/>
          <w:shd w:val="clear" w:color="auto" w:fill="FFFFFF"/>
        </w:rPr>
        <w:t xml:space="preserve">Tegevusrühma </w:t>
      </w:r>
      <w:r w:rsidR="00C22D20" w:rsidRPr="00054DBB">
        <w:rPr>
          <w:rFonts w:asciiTheme="minorHAnsi" w:hAnsiTheme="minorHAnsi" w:cstheme="minorHAnsi"/>
          <w:shd w:val="clear" w:color="auto" w:fill="FFFFFF"/>
        </w:rPr>
        <w:t xml:space="preserve">toetus </w:t>
      </w:r>
      <w:r w:rsidRPr="00054DBB">
        <w:rPr>
          <w:rFonts w:asciiTheme="minorHAnsi" w:hAnsiTheme="minorHAnsi" w:cstheme="minorHAnsi"/>
          <w:shd w:val="clear" w:color="auto" w:fill="FFFFFF"/>
        </w:rPr>
        <w:t>moodust</w:t>
      </w:r>
      <w:r w:rsidR="00C22D20" w:rsidRPr="00054DBB">
        <w:rPr>
          <w:rFonts w:asciiTheme="minorHAnsi" w:hAnsiTheme="minorHAnsi" w:cstheme="minorHAnsi"/>
          <w:shd w:val="clear" w:color="auto" w:fill="FFFFFF"/>
        </w:rPr>
        <w:t>u</w:t>
      </w:r>
      <w:r w:rsidRPr="00054DBB">
        <w:rPr>
          <w:rFonts w:asciiTheme="minorHAnsi" w:hAnsiTheme="minorHAnsi" w:cstheme="minorHAnsi"/>
          <w:shd w:val="clear" w:color="auto" w:fill="FFFFFF"/>
        </w:rPr>
        <w:t xml:space="preserve">b </w:t>
      </w:r>
      <w:r w:rsidRPr="00054DBB">
        <w:rPr>
          <w:rFonts w:asciiTheme="minorHAnsi" w:hAnsiTheme="minorHAnsi" w:cstheme="minorHAnsi"/>
          <w:color w:val="202020"/>
          <w:shd w:val="clear" w:color="auto" w:fill="FFFFFF"/>
        </w:rPr>
        <w:t xml:space="preserve">26% LEADER ja </w:t>
      </w:r>
      <w:r w:rsidR="00F70DE5" w:rsidRPr="00054DBB">
        <w:rPr>
          <w:rFonts w:asciiTheme="minorHAnsi" w:hAnsiTheme="minorHAnsi" w:cstheme="minorHAnsi"/>
          <w:color w:val="202020"/>
          <w:shd w:val="clear" w:color="auto" w:fill="FFFFFF"/>
        </w:rPr>
        <w:t>Euroopa Sotsiaalfond+</w:t>
      </w:r>
      <w:r w:rsidRPr="00054DBB">
        <w:rPr>
          <w:rFonts w:asciiTheme="minorHAnsi" w:hAnsiTheme="minorHAnsi" w:cstheme="minorHAnsi"/>
          <w:color w:val="202020"/>
          <w:shd w:val="clear" w:color="auto" w:fill="FFFFFF"/>
        </w:rPr>
        <w:t xml:space="preserve"> meetmetest väljamakstud projektitoetuse summast</w:t>
      </w:r>
      <w:r w:rsidR="00F70DE5" w:rsidRPr="00054DBB">
        <w:rPr>
          <w:rFonts w:asciiTheme="minorHAnsi" w:hAnsiTheme="minorHAnsi" w:cstheme="minorHAnsi"/>
          <w:color w:val="202020"/>
          <w:shd w:val="clear" w:color="auto" w:fill="FFFFFF"/>
        </w:rPr>
        <w:t>. Euroopa Sotsiaalfond</w:t>
      </w:r>
      <w:r w:rsidR="00C22D20" w:rsidRPr="00054DBB">
        <w:rPr>
          <w:rFonts w:asciiTheme="minorHAnsi" w:hAnsiTheme="minorHAnsi" w:cstheme="minorHAnsi"/>
          <w:color w:val="202020"/>
          <w:shd w:val="clear" w:color="auto" w:fill="FFFFFF"/>
        </w:rPr>
        <w:t xml:space="preserve">+ meetme rakenduskulud kaetakse LEADER-meetmest.  </w:t>
      </w:r>
      <w:r w:rsidR="00F70DE5" w:rsidRPr="00054DBB">
        <w:rPr>
          <w:rFonts w:asciiTheme="minorHAnsi" w:hAnsiTheme="minorHAnsi" w:cstheme="minorHAnsi"/>
          <w:color w:val="202020"/>
          <w:shd w:val="clear" w:color="auto" w:fill="FFFFFF"/>
        </w:rPr>
        <w:t xml:space="preserve">KKLM eeldatav tegevusrühma toetus on </w:t>
      </w:r>
      <w:r w:rsidR="00F70DE5" w:rsidRPr="00054DBB">
        <w:rPr>
          <w:rFonts w:asciiTheme="minorHAnsi" w:hAnsiTheme="minorHAnsi" w:cstheme="minorHAnsi"/>
          <w:color w:val="444444"/>
          <w:shd w:val="clear" w:color="auto" w:fill="FFFFFF"/>
        </w:rPr>
        <w:t>677 211,85 eurot.</w:t>
      </w:r>
    </w:p>
    <w:p w14:paraId="38DAB611" w14:textId="625ADBA9" w:rsidR="00CC4DA3" w:rsidRPr="00054DBB" w:rsidRDefault="00F161D2" w:rsidP="00294B93">
      <w:pPr>
        <w:ind w:right="85"/>
        <w:jc w:val="both"/>
        <w:rPr>
          <w:rFonts w:asciiTheme="minorHAnsi" w:hAnsiTheme="minorHAnsi" w:cstheme="minorHAnsi"/>
          <w:color w:val="000000" w:themeColor="text1"/>
          <w:lang w:val="sv-FI"/>
        </w:rPr>
      </w:pPr>
      <w:r w:rsidRPr="00054DBB">
        <w:rPr>
          <w:rFonts w:asciiTheme="minorHAnsi" w:hAnsiTheme="minorHAnsi" w:cstheme="minorHAnsi"/>
          <w:bCs/>
          <w:color w:val="000000" w:themeColor="text1"/>
          <w:lang w:val="sv-FI"/>
        </w:rPr>
        <w:lastRenderedPageBreak/>
        <w:fldChar w:fldCharType="begin"/>
      </w:r>
      <w:r w:rsidRPr="00054DBB">
        <w:rPr>
          <w:rFonts w:asciiTheme="minorHAnsi" w:hAnsiTheme="minorHAnsi" w:cstheme="minorHAnsi"/>
          <w:bCs/>
          <w:color w:val="000000" w:themeColor="text1"/>
          <w:lang w:val="sv-FI"/>
        </w:rPr>
        <w:instrText xml:space="preserve"> REF _Ref133496126 \h </w:instrText>
      </w:r>
      <w:r w:rsidR="00294B93" w:rsidRPr="00054DBB">
        <w:rPr>
          <w:rFonts w:asciiTheme="minorHAnsi" w:hAnsiTheme="minorHAnsi" w:cstheme="minorHAnsi"/>
          <w:bCs/>
          <w:color w:val="000000" w:themeColor="text1"/>
          <w:lang w:val="sv-FI"/>
        </w:rPr>
        <w:instrText xml:space="preserve"> \* MERGEFORMAT </w:instrText>
      </w:r>
      <w:r w:rsidRPr="00054DBB">
        <w:rPr>
          <w:rFonts w:asciiTheme="minorHAnsi" w:hAnsiTheme="minorHAnsi" w:cstheme="minorHAnsi"/>
          <w:bCs/>
          <w:color w:val="000000" w:themeColor="text1"/>
          <w:lang w:val="sv-FI"/>
        </w:rPr>
      </w:r>
      <w:r w:rsidRPr="00054DBB">
        <w:rPr>
          <w:rFonts w:asciiTheme="minorHAnsi" w:hAnsiTheme="minorHAnsi" w:cstheme="minorHAnsi"/>
          <w:bCs/>
          <w:color w:val="000000" w:themeColor="text1"/>
          <w:lang w:val="sv-FI"/>
        </w:rPr>
        <w:fldChar w:fldCharType="separate"/>
      </w:r>
      <w:r w:rsidR="0086089D" w:rsidRPr="0086089D">
        <w:rPr>
          <w:rFonts w:asciiTheme="minorHAnsi" w:hAnsiTheme="minorHAnsi" w:cstheme="minorHAnsi"/>
          <w:color w:val="000000" w:themeColor="text1"/>
        </w:rPr>
        <w:t xml:space="preserve">Tabel </w:t>
      </w:r>
      <w:r w:rsidR="0086089D" w:rsidRPr="0086089D">
        <w:rPr>
          <w:rFonts w:asciiTheme="minorHAnsi" w:hAnsiTheme="minorHAnsi" w:cstheme="minorHAnsi"/>
          <w:noProof/>
          <w:color w:val="000000" w:themeColor="text1"/>
        </w:rPr>
        <w:t>9</w:t>
      </w:r>
      <w:r w:rsidRPr="00054DBB">
        <w:rPr>
          <w:rFonts w:asciiTheme="minorHAnsi" w:hAnsiTheme="minorHAnsi" w:cstheme="minorHAnsi"/>
          <w:bCs/>
          <w:color w:val="000000" w:themeColor="text1"/>
          <w:lang w:val="sv-FI"/>
        </w:rPr>
        <w:fldChar w:fldCharType="end"/>
      </w:r>
      <w:r w:rsidRPr="00054DBB">
        <w:rPr>
          <w:rFonts w:asciiTheme="minorHAnsi" w:hAnsiTheme="minorHAnsi" w:cstheme="minorHAnsi"/>
          <w:bCs/>
          <w:color w:val="000000" w:themeColor="text1"/>
          <w:lang w:val="sv-FI"/>
        </w:rPr>
        <w:t xml:space="preserve"> </w:t>
      </w:r>
      <w:r w:rsidR="0051734E" w:rsidRPr="00054DBB">
        <w:rPr>
          <w:rFonts w:asciiTheme="minorHAnsi" w:hAnsiTheme="minorHAnsi" w:cstheme="minorHAnsi"/>
          <w:bCs/>
          <w:color w:val="000000" w:themeColor="text1"/>
          <w:lang w:val="sv-FI"/>
        </w:rPr>
        <w:t xml:space="preserve">kirjeldab </w:t>
      </w:r>
      <w:r w:rsidR="00264F04" w:rsidRPr="00054DBB">
        <w:rPr>
          <w:rFonts w:asciiTheme="minorHAnsi" w:hAnsiTheme="minorHAnsi" w:cstheme="minorHAnsi"/>
          <w:color w:val="000000" w:themeColor="text1"/>
          <w:lang w:val="sv-FI"/>
        </w:rPr>
        <w:t>plan</w:t>
      </w:r>
      <w:r w:rsidR="00264F04" w:rsidRPr="00054DBB">
        <w:rPr>
          <w:rFonts w:asciiTheme="minorHAnsi" w:hAnsiTheme="minorHAnsi" w:cstheme="minorHAnsi"/>
          <w:color w:val="000000" w:themeColor="text1"/>
          <w:spacing w:val="-1"/>
          <w:lang w:val="sv-FI"/>
        </w:rPr>
        <w:t>ee</w:t>
      </w:r>
      <w:r w:rsidR="00264F04" w:rsidRPr="00054DBB">
        <w:rPr>
          <w:rFonts w:asciiTheme="minorHAnsi" w:hAnsiTheme="minorHAnsi" w:cstheme="minorHAnsi"/>
          <w:color w:val="000000" w:themeColor="text1"/>
          <w:lang w:val="sv-FI"/>
        </w:rPr>
        <w:t>rit</w:t>
      </w:r>
      <w:r w:rsidR="00264F04" w:rsidRPr="00054DBB">
        <w:rPr>
          <w:rFonts w:asciiTheme="minorHAnsi" w:hAnsiTheme="minorHAnsi" w:cstheme="minorHAnsi"/>
          <w:color w:val="000000" w:themeColor="text1"/>
          <w:spacing w:val="-1"/>
          <w:lang w:val="sv-FI"/>
        </w:rPr>
        <w:t>a</w:t>
      </w:r>
      <w:r w:rsidR="00264F04" w:rsidRPr="00054DBB">
        <w:rPr>
          <w:rFonts w:asciiTheme="minorHAnsi" w:hAnsiTheme="minorHAnsi" w:cstheme="minorHAnsi"/>
          <w:color w:val="000000" w:themeColor="text1"/>
          <w:lang w:val="sv-FI"/>
        </w:rPr>
        <w:t xml:space="preserve">va </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lang w:val="sv-FI"/>
        </w:rPr>
        <w:t>la</w:t>
      </w:r>
      <w:r w:rsidR="00264F04" w:rsidRPr="00054DBB">
        <w:rPr>
          <w:rFonts w:asciiTheme="minorHAnsi" w:hAnsiTheme="minorHAnsi" w:cstheme="minorHAnsi"/>
          <w:color w:val="000000" w:themeColor="text1"/>
          <w:spacing w:val="1"/>
          <w:lang w:val="sv-FI"/>
        </w:rPr>
        <w:t>r</w:t>
      </w:r>
      <w:r w:rsidR="00264F04" w:rsidRPr="00054DBB">
        <w:rPr>
          <w:rFonts w:asciiTheme="minorHAnsi" w:hAnsiTheme="minorHAnsi" w:cstheme="minorHAnsi"/>
          <w:color w:val="000000" w:themeColor="text1"/>
          <w:lang w:val="sv-FI"/>
        </w:rPr>
        <w:t>ve põhi</w:t>
      </w:r>
      <w:r w:rsidR="00264F04" w:rsidRPr="00054DBB">
        <w:rPr>
          <w:rFonts w:asciiTheme="minorHAnsi" w:hAnsiTheme="minorHAnsi" w:cstheme="minorHAnsi"/>
          <w:color w:val="000000" w:themeColor="text1"/>
          <w:spacing w:val="1"/>
          <w:lang w:val="sv-FI"/>
        </w:rPr>
        <w:t>m</w:t>
      </w:r>
      <w:r w:rsidR="00264F04" w:rsidRPr="00054DBB">
        <w:rPr>
          <w:rFonts w:asciiTheme="minorHAnsi" w:hAnsiTheme="minorHAnsi" w:cstheme="minorHAnsi"/>
          <w:color w:val="000000" w:themeColor="text1"/>
          <w:lang w:val="sv-FI"/>
        </w:rPr>
        <w:t>õt</w:t>
      </w:r>
      <w:r w:rsidR="00264F04" w:rsidRPr="00054DBB">
        <w:rPr>
          <w:rFonts w:asciiTheme="minorHAnsi" w:hAnsiTheme="minorHAnsi" w:cstheme="minorHAnsi"/>
          <w:color w:val="000000" w:themeColor="text1"/>
          <w:spacing w:val="1"/>
          <w:lang w:val="sv-FI"/>
        </w:rPr>
        <w:t>t</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lang w:val="sv-FI"/>
        </w:rPr>
        <w:t>l</w:t>
      </w:r>
      <w:r w:rsidR="00264F04" w:rsidRPr="00054DBB">
        <w:rPr>
          <w:rFonts w:asciiTheme="minorHAnsi" w:hAnsiTheme="minorHAnsi" w:cstheme="minorHAnsi"/>
          <w:color w:val="000000" w:themeColor="text1"/>
          <w:spacing w:val="1"/>
          <w:lang w:val="sv-FI"/>
        </w:rPr>
        <w:t>i</w:t>
      </w:r>
      <w:r w:rsidR="0051734E" w:rsidRPr="00054DBB">
        <w:rPr>
          <w:rFonts w:asciiTheme="minorHAnsi" w:hAnsiTheme="minorHAnsi" w:cstheme="minorHAnsi"/>
          <w:color w:val="000000" w:themeColor="text1"/>
          <w:lang w:val="sv-FI"/>
        </w:rPr>
        <w:t>st</w:t>
      </w:r>
      <w:r w:rsidR="00264F04" w:rsidRPr="00054DBB">
        <w:rPr>
          <w:rFonts w:asciiTheme="minorHAnsi" w:hAnsiTheme="minorHAnsi" w:cstheme="minorHAnsi"/>
          <w:color w:val="000000" w:themeColor="text1"/>
          <w:lang w:val="sv-FI"/>
        </w:rPr>
        <w:t xml:space="preserve"> jaot</w:t>
      </w:r>
      <w:r w:rsidR="00264F04" w:rsidRPr="00054DBB">
        <w:rPr>
          <w:rFonts w:asciiTheme="minorHAnsi" w:hAnsiTheme="minorHAnsi" w:cstheme="minorHAnsi"/>
          <w:color w:val="000000" w:themeColor="text1"/>
          <w:spacing w:val="-2"/>
          <w:lang w:val="sv-FI"/>
        </w:rPr>
        <w:t>u</w:t>
      </w:r>
      <w:r w:rsidR="00264F04" w:rsidRPr="00054DBB">
        <w:rPr>
          <w:rFonts w:asciiTheme="minorHAnsi" w:hAnsiTheme="minorHAnsi" w:cstheme="minorHAnsi"/>
          <w:color w:val="000000" w:themeColor="text1"/>
          <w:lang w:val="sv-FI"/>
        </w:rPr>
        <w:t>s</w:t>
      </w:r>
      <w:r w:rsidR="0051734E" w:rsidRPr="00054DBB">
        <w:rPr>
          <w:rFonts w:asciiTheme="minorHAnsi" w:hAnsiTheme="minorHAnsi" w:cstheme="minorHAnsi"/>
          <w:color w:val="000000" w:themeColor="text1"/>
          <w:lang w:val="sv-FI"/>
        </w:rPr>
        <w:t>t</w:t>
      </w:r>
      <w:r w:rsidR="00264F04" w:rsidRPr="00054DBB">
        <w:rPr>
          <w:rFonts w:asciiTheme="minorHAnsi" w:hAnsiTheme="minorHAnsi" w:cstheme="minorHAnsi"/>
          <w:color w:val="000000" w:themeColor="text1"/>
          <w:spacing w:val="2"/>
          <w:lang w:val="sv-FI"/>
        </w:rPr>
        <w:t xml:space="preserve"> </w:t>
      </w:r>
      <w:r w:rsidR="00264F04" w:rsidRPr="00054DBB">
        <w:rPr>
          <w:rFonts w:asciiTheme="minorHAnsi" w:hAnsiTheme="minorHAnsi" w:cstheme="minorHAnsi"/>
          <w:color w:val="000000" w:themeColor="text1"/>
          <w:lang w:val="sv-FI"/>
        </w:rPr>
        <w:t>str</w:t>
      </w:r>
      <w:r w:rsidR="00264F04" w:rsidRPr="00054DBB">
        <w:rPr>
          <w:rFonts w:asciiTheme="minorHAnsi" w:hAnsiTheme="minorHAnsi" w:cstheme="minorHAnsi"/>
          <w:color w:val="000000" w:themeColor="text1"/>
          <w:spacing w:val="-1"/>
          <w:lang w:val="sv-FI"/>
        </w:rPr>
        <w:t>ate</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spacing w:val="-2"/>
          <w:lang w:val="sv-FI"/>
        </w:rPr>
        <w:t>g</w:t>
      </w:r>
      <w:r w:rsidR="00264F04" w:rsidRPr="00054DBB">
        <w:rPr>
          <w:rFonts w:asciiTheme="minorHAnsi" w:hAnsiTheme="minorHAnsi" w:cstheme="minorHAnsi"/>
          <w:color w:val="000000" w:themeColor="text1"/>
          <w:lang w:val="sv-FI"/>
        </w:rPr>
        <w:t>ia v</w:t>
      </w:r>
      <w:r w:rsidR="00264F04" w:rsidRPr="00054DBB">
        <w:rPr>
          <w:rFonts w:asciiTheme="minorHAnsi" w:hAnsiTheme="minorHAnsi" w:cstheme="minorHAnsi"/>
          <w:color w:val="000000" w:themeColor="text1"/>
          <w:spacing w:val="-1"/>
          <w:lang w:val="sv-FI"/>
        </w:rPr>
        <w:t>a</w:t>
      </w:r>
      <w:r w:rsidR="00264F04" w:rsidRPr="00054DBB">
        <w:rPr>
          <w:rFonts w:asciiTheme="minorHAnsi" w:hAnsiTheme="minorHAnsi" w:cstheme="minorHAnsi"/>
          <w:color w:val="000000" w:themeColor="text1"/>
          <w:lang w:val="sv-FI"/>
        </w:rPr>
        <w:t>ldkondade</w:t>
      </w:r>
      <w:r w:rsidR="00264F04" w:rsidRPr="00054DBB">
        <w:rPr>
          <w:rFonts w:asciiTheme="minorHAnsi" w:hAnsiTheme="minorHAnsi" w:cstheme="minorHAnsi"/>
          <w:color w:val="000000" w:themeColor="text1"/>
          <w:spacing w:val="-1"/>
          <w:lang w:val="sv-FI"/>
        </w:rPr>
        <w:t xml:space="preserve"> </w:t>
      </w:r>
      <w:r w:rsidR="00264F04" w:rsidRPr="00054DBB">
        <w:rPr>
          <w:rFonts w:asciiTheme="minorHAnsi" w:hAnsiTheme="minorHAnsi" w:cstheme="minorHAnsi"/>
          <w:color w:val="000000" w:themeColor="text1"/>
          <w:lang w:val="sv-FI"/>
        </w:rPr>
        <w:t>ja m</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lang w:val="sv-FI"/>
        </w:rPr>
        <w:t>t</w:t>
      </w:r>
      <w:r w:rsidR="00264F04" w:rsidRPr="00054DBB">
        <w:rPr>
          <w:rFonts w:asciiTheme="minorHAnsi" w:hAnsiTheme="minorHAnsi" w:cstheme="minorHAnsi"/>
          <w:color w:val="000000" w:themeColor="text1"/>
          <w:spacing w:val="1"/>
          <w:lang w:val="sv-FI"/>
        </w:rPr>
        <w:t>m</w:t>
      </w:r>
      <w:r w:rsidR="00264F04" w:rsidRPr="00054DBB">
        <w:rPr>
          <w:rFonts w:asciiTheme="minorHAnsi" w:hAnsiTheme="minorHAnsi" w:cstheme="minorHAnsi"/>
          <w:color w:val="000000" w:themeColor="text1"/>
          <w:spacing w:val="-1"/>
          <w:lang w:val="sv-FI"/>
        </w:rPr>
        <w:t>e</w:t>
      </w:r>
      <w:r w:rsidR="00264F04" w:rsidRPr="00054DBB">
        <w:rPr>
          <w:rFonts w:asciiTheme="minorHAnsi" w:hAnsiTheme="minorHAnsi" w:cstheme="minorHAnsi"/>
          <w:color w:val="000000" w:themeColor="text1"/>
          <w:lang w:val="sv-FI"/>
        </w:rPr>
        <w:t>te</w:t>
      </w:r>
      <w:r w:rsidR="00264F04" w:rsidRPr="00054DBB">
        <w:rPr>
          <w:rFonts w:asciiTheme="minorHAnsi" w:hAnsiTheme="minorHAnsi" w:cstheme="minorHAnsi"/>
          <w:color w:val="000000" w:themeColor="text1"/>
          <w:spacing w:val="2"/>
          <w:lang w:val="sv-FI"/>
        </w:rPr>
        <w:t xml:space="preserve"> </w:t>
      </w:r>
      <w:r w:rsidR="00264F04" w:rsidRPr="00054DBB">
        <w:rPr>
          <w:rFonts w:asciiTheme="minorHAnsi" w:hAnsiTheme="minorHAnsi" w:cstheme="minorHAnsi"/>
          <w:color w:val="000000" w:themeColor="text1"/>
          <w:lang w:val="sv-FI"/>
        </w:rPr>
        <w:t>k</w:t>
      </w:r>
      <w:r w:rsidR="00264F04" w:rsidRPr="00054DBB">
        <w:rPr>
          <w:rFonts w:asciiTheme="minorHAnsi" w:hAnsiTheme="minorHAnsi" w:cstheme="minorHAnsi"/>
          <w:color w:val="000000" w:themeColor="text1"/>
          <w:spacing w:val="-1"/>
          <w:lang w:val="sv-FI"/>
        </w:rPr>
        <w:t>a</w:t>
      </w:r>
      <w:r w:rsidR="00264F04" w:rsidRPr="00054DBB">
        <w:rPr>
          <w:rFonts w:asciiTheme="minorHAnsi" w:hAnsiTheme="minorHAnsi" w:cstheme="minorHAnsi"/>
          <w:color w:val="000000" w:themeColor="text1"/>
          <w:lang w:val="sv-FI"/>
        </w:rPr>
        <w:t>up</w:t>
      </w:r>
      <w:r w:rsidR="00264F04" w:rsidRPr="00054DBB">
        <w:rPr>
          <w:rFonts w:asciiTheme="minorHAnsi" w:hAnsiTheme="minorHAnsi" w:cstheme="minorHAnsi"/>
          <w:color w:val="000000" w:themeColor="text1"/>
          <w:spacing w:val="-1"/>
          <w:lang w:val="sv-FI"/>
        </w:rPr>
        <w:t>a</w:t>
      </w:r>
      <w:r w:rsidR="00264F04" w:rsidRPr="00054DBB">
        <w:rPr>
          <w:rFonts w:asciiTheme="minorHAnsi" w:hAnsiTheme="minorHAnsi" w:cstheme="minorHAnsi"/>
          <w:color w:val="000000" w:themeColor="text1"/>
          <w:lang w:val="sv-FI"/>
        </w:rPr>
        <w:t>.</w:t>
      </w:r>
    </w:p>
    <w:p w14:paraId="79220FFB" w14:textId="77777777" w:rsidR="00A67E6F" w:rsidRPr="00054DBB" w:rsidRDefault="00A67E6F" w:rsidP="00F161D2">
      <w:pPr>
        <w:ind w:right="85"/>
        <w:jc w:val="both"/>
        <w:rPr>
          <w:rFonts w:asciiTheme="minorHAnsi" w:hAnsiTheme="minorHAnsi" w:cstheme="minorHAnsi"/>
          <w:bCs/>
          <w:color w:val="000000" w:themeColor="text1"/>
          <w:lang w:val="sv-FI"/>
        </w:rPr>
      </w:pPr>
    </w:p>
    <w:p w14:paraId="04AB6368" w14:textId="74E022C6" w:rsidR="00AF7EC1" w:rsidRPr="00054DBB" w:rsidRDefault="00F161D2" w:rsidP="00E67144">
      <w:pPr>
        <w:pStyle w:val="Caption"/>
        <w:keepNext/>
        <w:rPr>
          <w:rFonts w:asciiTheme="minorHAnsi" w:hAnsiTheme="minorHAnsi" w:cstheme="minorHAnsi"/>
        </w:rPr>
      </w:pPr>
      <w:bookmarkStart w:id="133" w:name="_Ref133496126"/>
      <w:bookmarkStart w:id="134" w:name="_Ref133496105"/>
      <w:r w:rsidRPr="00054DBB">
        <w:rPr>
          <w:rFonts w:asciiTheme="minorHAnsi" w:hAnsiTheme="minorHAnsi" w:cstheme="minorHAnsi"/>
        </w:rPr>
        <w:t xml:space="preserve">Tabel </w:t>
      </w:r>
      <w:r w:rsidR="001C053F" w:rsidRPr="00054DBB">
        <w:rPr>
          <w:rFonts w:asciiTheme="minorHAnsi" w:hAnsiTheme="minorHAnsi" w:cstheme="minorHAnsi"/>
        </w:rPr>
        <w:t>9</w:t>
      </w:r>
      <w:bookmarkEnd w:id="133"/>
      <w:r w:rsidRPr="00054DBB">
        <w:rPr>
          <w:rFonts w:asciiTheme="minorHAnsi" w:hAnsiTheme="minorHAnsi" w:cstheme="minorHAnsi"/>
        </w:rPr>
        <w:t>. Kodukant Läänemaa eelarve jagunemine</w:t>
      </w:r>
      <w:bookmarkEnd w:id="134"/>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68"/>
        <w:gridCol w:w="1028"/>
        <w:gridCol w:w="1843"/>
        <w:gridCol w:w="1276"/>
        <w:gridCol w:w="2126"/>
        <w:gridCol w:w="2290"/>
      </w:tblGrid>
      <w:tr w:rsidR="00A86E9C" w:rsidRPr="00054DBB" w14:paraId="51EE199B" w14:textId="77777777" w:rsidTr="002149D5">
        <w:trPr>
          <w:trHeight w:val="67"/>
        </w:trPr>
        <w:tc>
          <w:tcPr>
            <w:tcW w:w="668" w:type="dxa"/>
            <w:textDirection w:val="btLr"/>
          </w:tcPr>
          <w:p w14:paraId="68BECD74" w14:textId="77777777" w:rsidR="00A86E9C" w:rsidRPr="00054DBB" w:rsidRDefault="00A86E9C" w:rsidP="00A86E9C">
            <w:pPr>
              <w:rPr>
                <w:rFonts w:asciiTheme="minorHAnsi" w:hAnsiTheme="minorHAnsi" w:cstheme="minorHAnsi"/>
                <w:color w:val="000000"/>
                <w:sz w:val="22"/>
                <w:szCs w:val="22"/>
              </w:rPr>
            </w:pPr>
          </w:p>
        </w:tc>
        <w:tc>
          <w:tcPr>
            <w:tcW w:w="1028" w:type="dxa"/>
          </w:tcPr>
          <w:p w14:paraId="7ADCDCB0" w14:textId="77777777" w:rsidR="00A86E9C" w:rsidRPr="00054DBB" w:rsidRDefault="00A86E9C" w:rsidP="00A86E9C">
            <w:pPr>
              <w:rPr>
                <w:rFonts w:asciiTheme="minorHAnsi" w:hAnsiTheme="minorHAnsi" w:cstheme="minorHAnsi"/>
                <w:color w:val="000000"/>
                <w:sz w:val="22"/>
                <w:szCs w:val="22"/>
              </w:rPr>
            </w:pPr>
          </w:p>
        </w:tc>
        <w:tc>
          <w:tcPr>
            <w:tcW w:w="1843" w:type="dxa"/>
            <w:vAlign w:val="center"/>
          </w:tcPr>
          <w:p w14:paraId="060B4E51" w14:textId="2A503FFC"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Meede</w:t>
            </w:r>
          </w:p>
        </w:tc>
        <w:tc>
          <w:tcPr>
            <w:tcW w:w="1276" w:type="dxa"/>
            <w:vAlign w:val="center"/>
          </w:tcPr>
          <w:p w14:paraId="7AC82EFF" w14:textId="63B36EF7"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Eelarve</w:t>
            </w:r>
          </w:p>
        </w:tc>
        <w:tc>
          <w:tcPr>
            <w:tcW w:w="2126" w:type="dxa"/>
            <w:vAlign w:val="center"/>
          </w:tcPr>
          <w:p w14:paraId="6CBFE7F7" w14:textId="75B4D5B4"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Toetusmäärad</w:t>
            </w:r>
          </w:p>
        </w:tc>
        <w:tc>
          <w:tcPr>
            <w:tcW w:w="2290" w:type="dxa"/>
            <w:vAlign w:val="center"/>
          </w:tcPr>
          <w:p w14:paraId="1932EE56" w14:textId="357745FD" w:rsidR="00A86E9C" w:rsidRPr="00054DBB" w:rsidRDefault="00A86E9C" w:rsidP="00A86E9C">
            <w:pPr>
              <w:rPr>
                <w:rFonts w:asciiTheme="minorHAnsi" w:hAnsiTheme="minorHAnsi" w:cstheme="minorHAnsi"/>
                <w:color w:val="000000"/>
                <w:sz w:val="22"/>
                <w:szCs w:val="22"/>
              </w:rPr>
            </w:pPr>
            <w:r w:rsidRPr="00054DBB">
              <w:rPr>
                <w:rFonts w:asciiTheme="minorHAnsi" w:hAnsiTheme="minorHAnsi" w:cstheme="minorHAnsi"/>
                <w:sz w:val="22"/>
                <w:szCs w:val="22"/>
              </w:rPr>
              <w:t>Toetussummad</w:t>
            </w:r>
          </w:p>
        </w:tc>
      </w:tr>
      <w:tr w:rsidR="00E67144" w:rsidRPr="00054DBB" w14:paraId="4AF1EF04" w14:textId="77777777" w:rsidTr="009E4044">
        <w:trPr>
          <w:trHeight w:val="67"/>
        </w:trPr>
        <w:tc>
          <w:tcPr>
            <w:tcW w:w="668" w:type="dxa"/>
            <w:vMerge w:val="restart"/>
            <w:textDirection w:val="btLr"/>
          </w:tcPr>
          <w:p w14:paraId="16599914" w14:textId="1769CC5A" w:rsidR="001C214A" w:rsidRPr="00054DBB" w:rsidRDefault="00E67144" w:rsidP="00E67144">
            <w:pPr>
              <w:jc w:val="center"/>
              <w:rPr>
                <w:rFonts w:asciiTheme="minorHAnsi" w:hAnsiTheme="minorHAnsi" w:cstheme="minorHAnsi"/>
                <w:color w:val="444444"/>
                <w:sz w:val="22"/>
                <w:szCs w:val="22"/>
                <w:shd w:val="clear" w:color="auto" w:fill="FFFFFF"/>
              </w:rPr>
            </w:pPr>
            <w:r w:rsidRPr="00054DBB">
              <w:rPr>
                <w:rFonts w:asciiTheme="minorHAnsi" w:hAnsiTheme="minorHAnsi" w:cstheme="minorHAnsi"/>
                <w:sz w:val="22"/>
                <w:szCs w:val="22"/>
              </w:rPr>
              <w:t>LEADER-programm</w:t>
            </w:r>
            <w:r w:rsidR="00FD1FF5" w:rsidRPr="00054DBB">
              <w:rPr>
                <w:rFonts w:asciiTheme="minorHAnsi" w:hAnsiTheme="minorHAnsi" w:cstheme="minorHAnsi"/>
                <w:sz w:val="22"/>
                <w:szCs w:val="22"/>
              </w:rPr>
              <w:t xml:space="preserve"> </w:t>
            </w:r>
          </w:p>
          <w:p w14:paraId="36592A46" w14:textId="50D1578F" w:rsidR="00E67144" w:rsidRPr="00054DBB" w:rsidRDefault="00E67144" w:rsidP="00E67144">
            <w:pPr>
              <w:jc w:val="center"/>
              <w:rPr>
                <w:rFonts w:asciiTheme="minorHAnsi" w:hAnsiTheme="minorHAnsi" w:cstheme="minorHAnsi"/>
                <w:color w:val="000000"/>
                <w:sz w:val="22"/>
                <w:szCs w:val="22"/>
              </w:rPr>
            </w:pPr>
          </w:p>
        </w:tc>
        <w:tc>
          <w:tcPr>
            <w:tcW w:w="1028" w:type="dxa"/>
            <w:vMerge w:val="restart"/>
            <w:textDirection w:val="btLr"/>
            <w:vAlign w:val="center"/>
          </w:tcPr>
          <w:p w14:paraId="72DFF5C3" w14:textId="3B59B748" w:rsidR="00E67144" w:rsidRPr="00054DBB" w:rsidRDefault="00911A6C" w:rsidP="00E67144">
            <w:pPr>
              <w:jc w:val="center"/>
              <w:rPr>
                <w:rFonts w:asciiTheme="minorHAnsi" w:hAnsiTheme="minorHAnsi" w:cstheme="minorHAnsi"/>
                <w:sz w:val="22"/>
                <w:szCs w:val="22"/>
              </w:rPr>
            </w:pPr>
            <w:r w:rsidRPr="00054DBB">
              <w:rPr>
                <w:rFonts w:asciiTheme="minorHAnsi" w:hAnsiTheme="minorHAnsi" w:cstheme="minorHAnsi"/>
                <w:sz w:val="22"/>
                <w:szCs w:val="22"/>
              </w:rPr>
              <w:t>Projektit</w:t>
            </w:r>
            <w:r w:rsidR="00E67144" w:rsidRPr="00054DBB">
              <w:rPr>
                <w:rFonts w:asciiTheme="minorHAnsi" w:hAnsiTheme="minorHAnsi" w:cstheme="minorHAnsi"/>
                <w:sz w:val="22"/>
                <w:szCs w:val="22"/>
              </w:rPr>
              <w:t>oetused</w:t>
            </w:r>
          </w:p>
          <w:p w14:paraId="15B7868A" w14:textId="647826C9" w:rsidR="001C214A" w:rsidRPr="00054DBB" w:rsidRDefault="001C214A" w:rsidP="00E67144">
            <w:pPr>
              <w:jc w:val="center"/>
              <w:rPr>
                <w:rFonts w:asciiTheme="minorHAnsi" w:hAnsiTheme="minorHAnsi" w:cstheme="minorHAnsi"/>
                <w:color w:val="000000"/>
                <w:sz w:val="22"/>
                <w:szCs w:val="22"/>
              </w:rPr>
            </w:pPr>
            <w:r w:rsidRPr="00054DBB">
              <w:rPr>
                <w:rFonts w:asciiTheme="minorHAnsi" w:hAnsiTheme="minorHAnsi" w:cstheme="minorHAnsi"/>
                <w:color w:val="444444"/>
                <w:sz w:val="22"/>
                <w:szCs w:val="22"/>
                <w:shd w:val="clear" w:color="auto" w:fill="FFFFFF"/>
              </w:rPr>
              <w:t>2 375 559,11€</w:t>
            </w:r>
          </w:p>
        </w:tc>
        <w:tc>
          <w:tcPr>
            <w:tcW w:w="1843" w:type="dxa"/>
            <w:vAlign w:val="center"/>
          </w:tcPr>
          <w:p w14:paraId="3CB11E12" w14:textId="234CB5AF"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1. Ettevõtluse arendamine</w:t>
            </w:r>
          </w:p>
        </w:tc>
        <w:tc>
          <w:tcPr>
            <w:tcW w:w="1276" w:type="dxa"/>
            <w:vAlign w:val="center"/>
          </w:tcPr>
          <w:p w14:paraId="50E2BF22" w14:textId="5FB99916"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42%</w:t>
            </w:r>
            <w:r w:rsidR="00FD1FF5" w:rsidRPr="00054DBB">
              <w:rPr>
                <w:rFonts w:asciiTheme="minorHAnsi" w:hAnsiTheme="minorHAnsi" w:cstheme="minorHAnsi"/>
                <w:sz w:val="22"/>
                <w:szCs w:val="22"/>
              </w:rPr>
              <w:t xml:space="preserve"> </w:t>
            </w:r>
          </w:p>
          <w:p w14:paraId="71DB6C62" w14:textId="51AF8384" w:rsidR="00E67144" w:rsidRPr="00054DBB" w:rsidRDefault="00582991" w:rsidP="00A86E9C">
            <w:pPr>
              <w:rPr>
                <w:rFonts w:asciiTheme="minorHAnsi" w:hAnsiTheme="minorHAnsi" w:cstheme="minorHAnsi"/>
                <w:sz w:val="22"/>
                <w:szCs w:val="22"/>
              </w:rPr>
            </w:pPr>
            <w:r w:rsidRPr="00054DBB">
              <w:rPr>
                <w:rFonts w:asciiTheme="minorHAnsi" w:hAnsiTheme="minorHAnsi" w:cstheme="minorHAnsi"/>
                <w:sz w:val="22"/>
                <w:szCs w:val="22"/>
              </w:rPr>
              <w:t>997734,8</w:t>
            </w:r>
            <w:r w:rsidR="00451282" w:rsidRPr="00054DBB">
              <w:rPr>
                <w:rFonts w:asciiTheme="minorHAnsi" w:hAnsiTheme="minorHAnsi" w:cstheme="minorHAnsi"/>
                <w:sz w:val="22"/>
                <w:szCs w:val="22"/>
              </w:rPr>
              <w:t>3</w:t>
            </w:r>
            <w:r w:rsidR="00E67144" w:rsidRPr="00054DBB">
              <w:rPr>
                <w:rFonts w:asciiTheme="minorHAnsi" w:hAnsiTheme="minorHAnsi" w:cstheme="minorHAnsi"/>
                <w:sz w:val="22"/>
                <w:szCs w:val="22"/>
              </w:rPr>
              <w:t>€</w:t>
            </w:r>
          </w:p>
        </w:tc>
        <w:tc>
          <w:tcPr>
            <w:tcW w:w="2126" w:type="dxa"/>
            <w:vAlign w:val="center"/>
          </w:tcPr>
          <w:p w14:paraId="05B81D28" w14:textId="04985380" w:rsidR="00E67144" w:rsidRPr="00054DBB" w:rsidRDefault="0051734E" w:rsidP="00A86E9C">
            <w:pPr>
              <w:rPr>
                <w:rFonts w:asciiTheme="minorHAnsi" w:hAnsiTheme="minorHAnsi" w:cstheme="minorHAnsi"/>
                <w:sz w:val="22"/>
                <w:szCs w:val="22"/>
              </w:rPr>
            </w:pPr>
            <w:r w:rsidRPr="00054DBB">
              <w:rPr>
                <w:rFonts w:asciiTheme="minorHAnsi" w:hAnsiTheme="minorHAnsi" w:cstheme="minorHAnsi"/>
                <w:sz w:val="22"/>
                <w:szCs w:val="22"/>
              </w:rPr>
              <w:t xml:space="preserve">Kuni </w:t>
            </w:r>
            <w:r w:rsidR="00E67144" w:rsidRPr="00054DBB">
              <w:rPr>
                <w:rFonts w:asciiTheme="minorHAnsi" w:hAnsiTheme="minorHAnsi" w:cstheme="minorHAnsi"/>
                <w:sz w:val="22"/>
                <w:szCs w:val="22"/>
              </w:rPr>
              <w:t>60%</w:t>
            </w:r>
          </w:p>
          <w:p w14:paraId="09D9CF43" w14:textId="3A30E728" w:rsidR="00E67144" w:rsidRPr="00054DBB" w:rsidRDefault="0051734E" w:rsidP="00A86E9C">
            <w:pPr>
              <w:rPr>
                <w:rFonts w:asciiTheme="minorHAnsi" w:hAnsiTheme="minorHAnsi" w:cstheme="minorHAnsi"/>
                <w:sz w:val="22"/>
                <w:szCs w:val="22"/>
              </w:rPr>
            </w:pPr>
            <w:r w:rsidRPr="00054DBB">
              <w:rPr>
                <w:rFonts w:asciiTheme="minorHAnsi" w:hAnsiTheme="minorHAnsi" w:cstheme="minorHAnsi"/>
                <w:sz w:val="22"/>
                <w:szCs w:val="22"/>
              </w:rPr>
              <w:t xml:space="preserve">Kuni </w:t>
            </w:r>
            <w:r w:rsidR="00E67144" w:rsidRPr="00054DBB">
              <w:rPr>
                <w:rFonts w:asciiTheme="minorHAnsi" w:hAnsiTheme="minorHAnsi" w:cstheme="minorHAnsi"/>
                <w:sz w:val="22"/>
                <w:szCs w:val="22"/>
              </w:rPr>
              <w:t>90% kogukonna-teenuste arendamise puhul</w:t>
            </w:r>
          </w:p>
        </w:tc>
        <w:tc>
          <w:tcPr>
            <w:tcW w:w="2290" w:type="dxa"/>
            <w:vAlign w:val="center"/>
          </w:tcPr>
          <w:p w14:paraId="44CB7271"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Minimaalne: 5 000€</w:t>
            </w:r>
          </w:p>
          <w:p w14:paraId="4BF239B6"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 xml:space="preserve">Maksimaalne: 80 000€, suurprojektil </w:t>
            </w:r>
          </w:p>
          <w:p w14:paraId="03F0E0EF" w14:textId="269CD1BC"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160 000€</w:t>
            </w:r>
          </w:p>
        </w:tc>
      </w:tr>
      <w:tr w:rsidR="00E67144" w:rsidRPr="00054DBB" w14:paraId="555B461A" w14:textId="77777777" w:rsidTr="009E4044">
        <w:trPr>
          <w:trHeight w:val="67"/>
        </w:trPr>
        <w:tc>
          <w:tcPr>
            <w:tcW w:w="668" w:type="dxa"/>
            <w:vMerge/>
            <w:textDirection w:val="btLr"/>
          </w:tcPr>
          <w:p w14:paraId="68A2571E" w14:textId="77777777" w:rsidR="00E67144" w:rsidRPr="00054DBB"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36F518D4" w14:textId="77777777" w:rsidR="00E67144" w:rsidRPr="00054DBB" w:rsidRDefault="00E67144" w:rsidP="00E67144">
            <w:pPr>
              <w:jc w:val="center"/>
              <w:rPr>
                <w:rFonts w:asciiTheme="minorHAnsi" w:hAnsiTheme="minorHAnsi" w:cstheme="minorHAnsi"/>
                <w:color w:val="000000"/>
                <w:sz w:val="22"/>
                <w:szCs w:val="22"/>
              </w:rPr>
            </w:pPr>
          </w:p>
        </w:tc>
        <w:tc>
          <w:tcPr>
            <w:tcW w:w="1843" w:type="dxa"/>
            <w:vAlign w:val="center"/>
          </w:tcPr>
          <w:p w14:paraId="73C64B50" w14:textId="77777777"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2. Elukeskkonna arendamine</w:t>
            </w:r>
          </w:p>
        </w:tc>
        <w:tc>
          <w:tcPr>
            <w:tcW w:w="1276" w:type="dxa"/>
            <w:vAlign w:val="center"/>
          </w:tcPr>
          <w:p w14:paraId="19443526" w14:textId="77777777"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42%</w:t>
            </w:r>
          </w:p>
          <w:p w14:paraId="68B7BAA9" w14:textId="55555005" w:rsidR="00E67144" w:rsidRPr="00054DBB" w:rsidRDefault="00451282" w:rsidP="00A86E9C">
            <w:pPr>
              <w:rPr>
                <w:rFonts w:asciiTheme="minorHAnsi" w:hAnsiTheme="minorHAnsi" w:cstheme="minorHAnsi"/>
                <w:sz w:val="22"/>
                <w:szCs w:val="22"/>
              </w:rPr>
            </w:pPr>
            <w:r w:rsidRPr="00054DBB">
              <w:rPr>
                <w:rFonts w:asciiTheme="minorHAnsi" w:hAnsiTheme="minorHAnsi" w:cstheme="minorHAnsi"/>
                <w:sz w:val="22"/>
                <w:szCs w:val="22"/>
              </w:rPr>
              <w:t>997734,83</w:t>
            </w:r>
            <w:r w:rsidR="00E67144" w:rsidRPr="00054DBB">
              <w:rPr>
                <w:rFonts w:asciiTheme="minorHAnsi" w:hAnsiTheme="minorHAnsi" w:cstheme="minorHAnsi"/>
                <w:sz w:val="22"/>
                <w:szCs w:val="22"/>
              </w:rPr>
              <w:t>€</w:t>
            </w:r>
          </w:p>
        </w:tc>
        <w:tc>
          <w:tcPr>
            <w:tcW w:w="2126" w:type="dxa"/>
            <w:vAlign w:val="center"/>
          </w:tcPr>
          <w:p w14:paraId="6B80C6A6" w14:textId="1DF20232" w:rsidR="00E67144" w:rsidRPr="00054DBB" w:rsidRDefault="0051734E" w:rsidP="00A86E9C">
            <w:pPr>
              <w:rPr>
                <w:rFonts w:asciiTheme="minorHAnsi" w:hAnsiTheme="minorHAnsi" w:cstheme="minorHAnsi"/>
                <w:sz w:val="22"/>
                <w:szCs w:val="22"/>
              </w:rPr>
            </w:pPr>
            <w:r w:rsidRPr="00054DBB">
              <w:rPr>
                <w:rFonts w:asciiTheme="minorHAnsi" w:hAnsiTheme="minorHAnsi" w:cstheme="minorHAnsi"/>
                <w:sz w:val="22"/>
                <w:szCs w:val="22"/>
              </w:rPr>
              <w:t xml:space="preserve">Kuni </w:t>
            </w:r>
            <w:r w:rsidR="00E67144" w:rsidRPr="00054DBB">
              <w:rPr>
                <w:rFonts w:asciiTheme="minorHAnsi" w:hAnsiTheme="minorHAnsi" w:cstheme="minorHAnsi"/>
                <w:sz w:val="22"/>
                <w:szCs w:val="22"/>
              </w:rPr>
              <w:t>90% kasumit mitte-taotlevate projektide puhul</w:t>
            </w:r>
          </w:p>
          <w:p w14:paraId="4651C5AA" w14:textId="06C838D8" w:rsidR="00E67144" w:rsidRPr="00054DBB" w:rsidRDefault="0051734E" w:rsidP="00A86E9C">
            <w:pPr>
              <w:rPr>
                <w:rFonts w:asciiTheme="minorHAnsi" w:hAnsiTheme="minorHAnsi" w:cstheme="minorHAnsi"/>
                <w:sz w:val="22"/>
                <w:szCs w:val="22"/>
              </w:rPr>
            </w:pPr>
            <w:r w:rsidRPr="00054DBB">
              <w:rPr>
                <w:rFonts w:asciiTheme="minorHAnsi" w:hAnsiTheme="minorHAnsi" w:cstheme="minorHAnsi"/>
                <w:sz w:val="22"/>
                <w:szCs w:val="22"/>
              </w:rPr>
              <w:t xml:space="preserve">Kuni </w:t>
            </w:r>
            <w:r w:rsidR="00E67144" w:rsidRPr="00054DBB">
              <w:rPr>
                <w:rFonts w:asciiTheme="minorHAnsi" w:hAnsiTheme="minorHAnsi" w:cstheme="minorHAnsi"/>
                <w:sz w:val="22"/>
                <w:szCs w:val="22"/>
              </w:rPr>
              <w:t>60% ettevõtlusele suunatud projektide puhul</w:t>
            </w:r>
          </w:p>
        </w:tc>
        <w:tc>
          <w:tcPr>
            <w:tcW w:w="2290" w:type="dxa"/>
            <w:vAlign w:val="center"/>
          </w:tcPr>
          <w:p w14:paraId="4A18F23C"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Minimaalne: 5 000€</w:t>
            </w:r>
          </w:p>
          <w:p w14:paraId="3A11BBB8"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Maksimaalne: 80 000€, suurprojektil 160 000€</w:t>
            </w:r>
          </w:p>
        </w:tc>
      </w:tr>
      <w:tr w:rsidR="00E67144" w:rsidRPr="00054DBB" w14:paraId="4EAD23C0" w14:textId="77777777" w:rsidTr="009E4044">
        <w:trPr>
          <w:trHeight w:val="238"/>
        </w:trPr>
        <w:tc>
          <w:tcPr>
            <w:tcW w:w="668" w:type="dxa"/>
            <w:vMerge/>
            <w:textDirection w:val="btLr"/>
          </w:tcPr>
          <w:p w14:paraId="299D3F7E" w14:textId="77777777" w:rsidR="00E67144" w:rsidRPr="00054DBB" w:rsidRDefault="00E67144" w:rsidP="00E67144">
            <w:pPr>
              <w:jc w:val="center"/>
              <w:rPr>
                <w:rFonts w:asciiTheme="minorHAnsi" w:hAnsiTheme="minorHAnsi" w:cstheme="minorHAnsi"/>
                <w:color w:val="000000"/>
                <w:sz w:val="22"/>
                <w:szCs w:val="22"/>
              </w:rPr>
            </w:pPr>
          </w:p>
        </w:tc>
        <w:tc>
          <w:tcPr>
            <w:tcW w:w="1028" w:type="dxa"/>
            <w:vMerge/>
            <w:textDirection w:val="btLr"/>
            <w:vAlign w:val="center"/>
          </w:tcPr>
          <w:p w14:paraId="10999BC5" w14:textId="77777777" w:rsidR="00E67144" w:rsidRPr="00054DBB" w:rsidRDefault="00E67144" w:rsidP="00E67144">
            <w:pPr>
              <w:jc w:val="center"/>
              <w:rPr>
                <w:rFonts w:asciiTheme="minorHAnsi" w:hAnsiTheme="minorHAnsi" w:cstheme="minorHAnsi"/>
                <w:color w:val="000000"/>
                <w:sz w:val="22"/>
                <w:szCs w:val="22"/>
              </w:rPr>
            </w:pPr>
          </w:p>
        </w:tc>
        <w:tc>
          <w:tcPr>
            <w:tcW w:w="1843" w:type="dxa"/>
            <w:vAlign w:val="center"/>
          </w:tcPr>
          <w:p w14:paraId="6FF9839E" w14:textId="77777777"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3. Koostöö arendamine</w:t>
            </w:r>
          </w:p>
        </w:tc>
        <w:tc>
          <w:tcPr>
            <w:tcW w:w="1276" w:type="dxa"/>
            <w:vAlign w:val="center"/>
          </w:tcPr>
          <w:p w14:paraId="523B474C" w14:textId="77777777"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16%</w:t>
            </w:r>
          </w:p>
          <w:p w14:paraId="19CA2176" w14:textId="44EBAD54" w:rsidR="00FD1FF5" w:rsidRPr="00054DBB" w:rsidRDefault="00451282" w:rsidP="00A86E9C">
            <w:pPr>
              <w:rPr>
                <w:rFonts w:asciiTheme="minorHAnsi" w:hAnsiTheme="minorHAnsi" w:cstheme="minorHAnsi"/>
                <w:sz w:val="22"/>
                <w:szCs w:val="22"/>
              </w:rPr>
            </w:pPr>
            <w:r w:rsidRPr="00054DBB">
              <w:rPr>
                <w:rFonts w:asciiTheme="minorHAnsi" w:hAnsiTheme="minorHAnsi" w:cstheme="minorHAnsi"/>
                <w:sz w:val="22"/>
                <w:szCs w:val="22"/>
              </w:rPr>
              <w:t>380089,45</w:t>
            </w:r>
            <w:r w:rsidR="00FD1FF5" w:rsidRPr="00054DBB">
              <w:rPr>
                <w:rFonts w:asciiTheme="minorHAnsi" w:hAnsiTheme="minorHAnsi" w:cstheme="minorHAnsi"/>
                <w:sz w:val="22"/>
                <w:szCs w:val="22"/>
              </w:rPr>
              <w:t>€</w:t>
            </w:r>
          </w:p>
          <w:p w14:paraId="472B1509" w14:textId="77777777" w:rsidR="00E67144" w:rsidRPr="00054DBB" w:rsidRDefault="00E67144" w:rsidP="00A86E9C">
            <w:pPr>
              <w:rPr>
                <w:rFonts w:asciiTheme="minorHAnsi" w:hAnsiTheme="minorHAnsi" w:cstheme="minorHAnsi"/>
                <w:sz w:val="22"/>
                <w:szCs w:val="22"/>
              </w:rPr>
            </w:pPr>
          </w:p>
        </w:tc>
        <w:tc>
          <w:tcPr>
            <w:tcW w:w="2126" w:type="dxa"/>
            <w:vAlign w:val="center"/>
          </w:tcPr>
          <w:p w14:paraId="5AD2DFB9" w14:textId="0206C268" w:rsidR="00E67144" w:rsidRPr="00054DBB" w:rsidRDefault="0051734E" w:rsidP="00A86E9C">
            <w:pPr>
              <w:rPr>
                <w:rFonts w:asciiTheme="minorHAnsi" w:hAnsiTheme="minorHAnsi" w:cstheme="minorHAnsi"/>
                <w:sz w:val="22"/>
                <w:szCs w:val="22"/>
              </w:rPr>
            </w:pPr>
            <w:r w:rsidRPr="00054DBB">
              <w:rPr>
                <w:rFonts w:asciiTheme="minorHAnsi" w:hAnsiTheme="minorHAnsi" w:cstheme="minorHAnsi"/>
                <w:sz w:val="22"/>
                <w:szCs w:val="22"/>
              </w:rPr>
              <w:t xml:space="preserve">Kuni </w:t>
            </w:r>
            <w:r w:rsidR="00E67144" w:rsidRPr="00054DBB">
              <w:rPr>
                <w:rFonts w:asciiTheme="minorHAnsi" w:hAnsiTheme="minorHAnsi" w:cstheme="minorHAnsi"/>
                <w:sz w:val="22"/>
                <w:szCs w:val="22"/>
              </w:rPr>
              <w:t>90%</w:t>
            </w:r>
          </w:p>
          <w:p w14:paraId="66DD93CC" w14:textId="226625D2" w:rsidR="00E67144" w:rsidRPr="00054DBB" w:rsidRDefault="002D3673" w:rsidP="00A86E9C">
            <w:pPr>
              <w:rPr>
                <w:rFonts w:asciiTheme="minorHAnsi" w:hAnsiTheme="minorHAnsi" w:cstheme="minorHAnsi"/>
                <w:sz w:val="22"/>
                <w:szCs w:val="22"/>
              </w:rPr>
            </w:pPr>
            <w:r w:rsidRPr="00054DBB">
              <w:rPr>
                <w:rFonts w:asciiTheme="minorHAnsi" w:hAnsiTheme="minorHAnsi" w:cstheme="minorHAnsi"/>
                <w:sz w:val="22"/>
                <w:szCs w:val="22"/>
              </w:rPr>
              <w:t>Piiriülese k</w:t>
            </w:r>
            <w:r w:rsidR="00E67144" w:rsidRPr="00054DBB">
              <w:rPr>
                <w:rFonts w:asciiTheme="minorHAnsi" w:hAnsiTheme="minorHAnsi" w:cstheme="minorHAnsi"/>
                <w:sz w:val="22"/>
                <w:szCs w:val="22"/>
              </w:rPr>
              <w:t xml:space="preserve">oostöö </w:t>
            </w:r>
            <w:r w:rsidRPr="00054DBB">
              <w:rPr>
                <w:rFonts w:asciiTheme="minorHAnsi" w:hAnsiTheme="minorHAnsi" w:cstheme="minorHAnsi"/>
                <w:sz w:val="22"/>
                <w:szCs w:val="22"/>
              </w:rPr>
              <w:t xml:space="preserve">ettevalmistamise </w:t>
            </w:r>
            <w:r w:rsidR="00E67144" w:rsidRPr="00054DBB">
              <w:rPr>
                <w:rFonts w:asciiTheme="minorHAnsi" w:hAnsiTheme="minorHAnsi" w:cstheme="minorHAnsi"/>
                <w:sz w:val="22"/>
                <w:szCs w:val="22"/>
              </w:rPr>
              <w:t>puhul 100%</w:t>
            </w:r>
          </w:p>
        </w:tc>
        <w:tc>
          <w:tcPr>
            <w:tcW w:w="2290" w:type="dxa"/>
            <w:vAlign w:val="center"/>
          </w:tcPr>
          <w:p w14:paraId="5D7BDFE9"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Minimaalne: 5 000€</w:t>
            </w:r>
          </w:p>
          <w:p w14:paraId="7449CF93"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Maksimaalne: 80 000€</w:t>
            </w:r>
          </w:p>
        </w:tc>
      </w:tr>
      <w:tr w:rsidR="00E67144" w:rsidRPr="00054DBB" w14:paraId="2B2D4D40" w14:textId="77777777" w:rsidTr="00A86E9C">
        <w:trPr>
          <w:cantSplit/>
          <w:trHeight w:val="1030"/>
        </w:trPr>
        <w:tc>
          <w:tcPr>
            <w:tcW w:w="668" w:type="dxa"/>
            <w:vMerge/>
            <w:tcBorders>
              <w:bottom w:val="single" w:sz="4" w:space="0" w:color="auto"/>
            </w:tcBorders>
            <w:textDirection w:val="btLr"/>
          </w:tcPr>
          <w:p w14:paraId="582D8D1A" w14:textId="77777777" w:rsidR="00E67144" w:rsidRPr="00054DBB" w:rsidRDefault="00E67144" w:rsidP="00E67144">
            <w:pPr>
              <w:jc w:val="center"/>
              <w:rPr>
                <w:rFonts w:asciiTheme="minorHAnsi" w:hAnsiTheme="minorHAnsi" w:cstheme="minorHAnsi"/>
                <w:sz w:val="22"/>
                <w:szCs w:val="22"/>
              </w:rPr>
            </w:pPr>
          </w:p>
        </w:tc>
        <w:tc>
          <w:tcPr>
            <w:tcW w:w="1028" w:type="dxa"/>
            <w:textDirection w:val="btLr"/>
            <w:vAlign w:val="center"/>
          </w:tcPr>
          <w:p w14:paraId="1BCB9833" w14:textId="73EFE138" w:rsidR="00E67144" w:rsidRPr="00054DBB" w:rsidRDefault="00E67144" w:rsidP="00E67144">
            <w:pPr>
              <w:jc w:val="center"/>
              <w:rPr>
                <w:rFonts w:asciiTheme="minorHAnsi" w:hAnsiTheme="minorHAnsi" w:cstheme="minorHAnsi"/>
                <w:sz w:val="22"/>
                <w:szCs w:val="22"/>
              </w:rPr>
            </w:pPr>
            <w:r w:rsidRPr="00054DBB">
              <w:rPr>
                <w:rFonts w:asciiTheme="minorHAnsi" w:hAnsiTheme="minorHAnsi" w:cstheme="minorHAnsi"/>
                <w:sz w:val="22"/>
                <w:szCs w:val="22"/>
              </w:rPr>
              <w:t>Tegevus</w:t>
            </w:r>
            <w:r w:rsidR="00911A6C" w:rsidRPr="00054DBB">
              <w:rPr>
                <w:rFonts w:asciiTheme="minorHAnsi" w:hAnsiTheme="minorHAnsi" w:cstheme="minorHAnsi"/>
                <w:sz w:val="22"/>
                <w:szCs w:val="22"/>
              </w:rPr>
              <w:t xml:space="preserve">rühma toetus </w:t>
            </w:r>
          </w:p>
          <w:p w14:paraId="668B02C6" w14:textId="0865A850" w:rsidR="001C214A" w:rsidRPr="00054DBB" w:rsidRDefault="001C214A" w:rsidP="00E67144">
            <w:pPr>
              <w:jc w:val="center"/>
              <w:rPr>
                <w:rFonts w:asciiTheme="minorHAnsi" w:hAnsiTheme="minorHAnsi" w:cstheme="minorHAnsi"/>
                <w:sz w:val="22"/>
                <w:szCs w:val="22"/>
              </w:rPr>
            </w:pPr>
            <w:r w:rsidRPr="00054DBB">
              <w:rPr>
                <w:rFonts w:asciiTheme="minorHAnsi" w:hAnsiTheme="minorHAnsi" w:cstheme="minorHAnsi"/>
                <w:color w:val="444444"/>
                <w:sz w:val="22"/>
                <w:szCs w:val="22"/>
                <w:shd w:val="clear" w:color="auto" w:fill="FFFFFF"/>
              </w:rPr>
              <w:t>677 211,85€</w:t>
            </w:r>
          </w:p>
        </w:tc>
        <w:tc>
          <w:tcPr>
            <w:tcW w:w="1843" w:type="dxa"/>
            <w:vAlign w:val="center"/>
          </w:tcPr>
          <w:p w14:paraId="2CF4F3FB" w14:textId="77777777" w:rsidR="00B308D2" w:rsidRPr="00054DBB" w:rsidRDefault="00B308D2" w:rsidP="00A86E9C">
            <w:pPr>
              <w:rPr>
                <w:rFonts w:asciiTheme="minorHAnsi" w:hAnsiTheme="minorHAnsi" w:cstheme="minorHAnsi"/>
                <w:sz w:val="22"/>
                <w:szCs w:val="22"/>
              </w:rPr>
            </w:pPr>
          </w:p>
          <w:p w14:paraId="65F59555" w14:textId="77777777" w:rsidR="00B308D2" w:rsidRPr="00054DBB" w:rsidRDefault="00B308D2" w:rsidP="00A86E9C">
            <w:pPr>
              <w:rPr>
                <w:rFonts w:asciiTheme="minorHAnsi" w:hAnsiTheme="minorHAnsi" w:cstheme="minorHAnsi"/>
                <w:sz w:val="22"/>
                <w:szCs w:val="22"/>
              </w:rPr>
            </w:pPr>
          </w:p>
          <w:p w14:paraId="043134F6" w14:textId="4C409DE1"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 xml:space="preserve">Tegevusrühma kulud </w:t>
            </w:r>
          </w:p>
          <w:p w14:paraId="3EF97225" w14:textId="77777777" w:rsidR="00B308D2" w:rsidRPr="00054DBB" w:rsidRDefault="00B308D2" w:rsidP="00A86E9C">
            <w:pPr>
              <w:rPr>
                <w:rFonts w:asciiTheme="minorHAnsi" w:hAnsiTheme="minorHAnsi" w:cstheme="minorHAnsi"/>
                <w:sz w:val="22"/>
                <w:szCs w:val="22"/>
              </w:rPr>
            </w:pPr>
          </w:p>
          <w:p w14:paraId="7DF64815" w14:textId="63EF415C" w:rsidR="00B308D2" w:rsidRPr="00054DBB" w:rsidRDefault="00B308D2" w:rsidP="00A86E9C">
            <w:pPr>
              <w:rPr>
                <w:rFonts w:asciiTheme="minorHAnsi" w:hAnsiTheme="minorHAnsi" w:cstheme="minorHAnsi"/>
                <w:sz w:val="22"/>
                <w:szCs w:val="22"/>
              </w:rPr>
            </w:pPr>
          </w:p>
        </w:tc>
        <w:tc>
          <w:tcPr>
            <w:tcW w:w="1276" w:type="dxa"/>
            <w:vAlign w:val="center"/>
          </w:tcPr>
          <w:p w14:paraId="6C384BE1" w14:textId="54A0096B" w:rsidR="00E67144" w:rsidRPr="00054DBB" w:rsidRDefault="001C214A" w:rsidP="00A86E9C">
            <w:pPr>
              <w:rPr>
                <w:rFonts w:asciiTheme="minorHAnsi" w:hAnsiTheme="minorHAnsi" w:cstheme="minorHAnsi"/>
                <w:sz w:val="22"/>
                <w:szCs w:val="22"/>
              </w:rPr>
            </w:pPr>
            <w:r w:rsidRPr="00054DBB">
              <w:rPr>
                <w:rFonts w:asciiTheme="minorHAnsi" w:hAnsiTheme="minorHAnsi" w:cstheme="minorHAnsi"/>
                <w:sz w:val="22"/>
                <w:szCs w:val="22"/>
              </w:rPr>
              <w:t>677211,85</w:t>
            </w:r>
            <w:r w:rsidR="00644A0E" w:rsidRPr="00054DBB">
              <w:rPr>
                <w:rFonts w:asciiTheme="minorHAnsi" w:hAnsiTheme="minorHAnsi" w:cstheme="minorHAnsi"/>
                <w:sz w:val="22"/>
                <w:szCs w:val="22"/>
              </w:rPr>
              <w:t>€</w:t>
            </w:r>
          </w:p>
        </w:tc>
        <w:tc>
          <w:tcPr>
            <w:tcW w:w="2126" w:type="dxa"/>
            <w:vAlign w:val="center"/>
          </w:tcPr>
          <w:p w14:paraId="46C3F97D" w14:textId="77777777" w:rsidR="00E67144" w:rsidRPr="00054DBB" w:rsidRDefault="00E67144" w:rsidP="00A86E9C">
            <w:pPr>
              <w:rPr>
                <w:rFonts w:asciiTheme="minorHAnsi" w:hAnsiTheme="minorHAnsi" w:cstheme="minorHAnsi"/>
                <w:sz w:val="22"/>
                <w:szCs w:val="22"/>
              </w:rPr>
            </w:pPr>
            <w:r w:rsidRPr="00054DBB">
              <w:rPr>
                <w:rFonts w:asciiTheme="minorHAnsi" w:hAnsiTheme="minorHAnsi" w:cstheme="minorHAnsi"/>
                <w:sz w:val="22"/>
                <w:szCs w:val="22"/>
              </w:rPr>
              <w:t>100%</w:t>
            </w:r>
          </w:p>
        </w:tc>
        <w:tc>
          <w:tcPr>
            <w:tcW w:w="2290" w:type="dxa"/>
            <w:vAlign w:val="center"/>
          </w:tcPr>
          <w:p w14:paraId="674708E6" w14:textId="77777777" w:rsidR="00E67144" w:rsidRPr="00054DBB" w:rsidRDefault="00E67144"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w:t>
            </w:r>
          </w:p>
        </w:tc>
      </w:tr>
      <w:tr w:rsidR="00A86E9C" w:rsidRPr="00054DBB" w14:paraId="3BE4FCFA" w14:textId="77777777" w:rsidTr="00A86E9C">
        <w:trPr>
          <w:cantSplit/>
          <w:trHeight w:val="1569"/>
        </w:trPr>
        <w:tc>
          <w:tcPr>
            <w:tcW w:w="668" w:type="dxa"/>
            <w:tcBorders>
              <w:top w:val="single" w:sz="4" w:space="0" w:color="auto"/>
            </w:tcBorders>
            <w:textDirection w:val="btLr"/>
          </w:tcPr>
          <w:p w14:paraId="1CE20BA6" w14:textId="1630CBF0" w:rsidR="00A86E9C" w:rsidRPr="00054DBB" w:rsidRDefault="002C6E5A" w:rsidP="00E67144">
            <w:pPr>
              <w:jc w:val="center"/>
              <w:rPr>
                <w:rFonts w:asciiTheme="minorHAnsi" w:hAnsiTheme="minorHAnsi" w:cstheme="minorHAnsi"/>
                <w:sz w:val="22"/>
                <w:szCs w:val="22"/>
              </w:rPr>
            </w:pPr>
            <w:r w:rsidRPr="00054DBB">
              <w:rPr>
                <w:rFonts w:asciiTheme="minorHAnsi" w:hAnsiTheme="minorHAnsi" w:cstheme="minorHAnsi"/>
                <w:sz w:val="22"/>
                <w:szCs w:val="22"/>
              </w:rPr>
              <w:t>Sotsiaalfond+</w:t>
            </w:r>
            <w:r w:rsidR="001C214A" w:rsidRPr="00054DBB">
              <w:rPr>
                <w:rFonts w:asciiTheme="minorHAnsi" w:hAnsiTheme="minorHAnsi" w:cstheme="minorHAnsi"/>
                <w:sz w:val="22"/>
                <w:szCs w:val="22"/>
              </w:rPr>
              <w:t xml:space="preserve"> </w:t>
            </w:r>
          </w:p>
          <w:p w14:paraId="03F96719" w14:textId="77777777" w:rsidR="001C214A" w:rsidRPr="00054DBB" w:rsidRDefault="001C214A" w:rsidP="00AA5FE9">
            <w:pPr>
              <w:jc w:val="center"/>
              <w:rPr>
                <w:rFonts w:asciiTheme="minorHAnsi" w:hAnsiTheme="minorHAnsi" w:cstheme="minorHAnsi"/>
                <w:sz w:val="22"/>
                <w:szCs w:val="22"/>
              </w:rPr>
            </w:pPr>
          </w:p>
        </w:tc>
        <w:tc>
          <w:tcPr>
            <w:tcW w:w="1028" w:type="dxa"/>
            <w:textDirection w:val="btLr"/>
            <w:vAlign w:val="center"/>
          </w:tcPr>
          <w:p w14:paraId="11F4CB34" w14:textId="690C7161" w:rsidR="00A86E9C" w:rsidRPr="00054DBB" w:rsidRDefault="00AA5FE9" w:rsidP="00E67144">
            <w:pPr>
              <w:jc w:val="center"/>
              <w:rPr>
                <w:rFonts w:asciiTheme="minorHAnsi" w:hAnsiTheme="minorHAnsi" w:cstheme="minorHAnsi"/>
                <w:sz w:val="22"/>
                <w:szCs w:val="22"/>
              </w:rPr>
            </w:pPr>
            <w:r w:rsidRPr="00054DBB">
              <w:rPr>
                <w:rFonts w:asciiTheme="minorHAnsi" w:hAnsiTheme="minorHAnsi" w:cstheme="minorHAnsi"/>
                <w:sz w:val="22"/>
                <w:szCs w:val="22"/>
              </w:rPr>
              <w:t>Projektit</w:t>
            </w:r>
            <w:r w:rsidR="00A86E9C" w:rsidRPr="00054DBB">
              <w:rPr>
                <w:rFonts w:asciiTheme="minorHAnsi" w:hAnsiTheme="minorHAnsi" w:cstheme="minorHAnsi"/>
                <w:sz w:val="22"/>
                <w:szCs w:val="22"/>
              </w:rPr>
              <w:t>oetused</w:t>
            </w:r>
          </w:p>
          <w:p w14:paraId="4FD0D402" w14:textId="77777777" w:rsidR="00AA5FE9" w:rsidRPr="00054DBB" w:rsidRDefault="00AA5FE9" w:rsidP="00AA5FE9">
            <w:pPr>
              <w:jc w:val="center"/>
              <w:rPr>
                <w:rFonts w:asciiTheme="minorHAnsi" w:hAnsiTheme="minorHAnsi" w:cstheme="minorHAnsi"/>
                <w:sz w:val="22"/>
                <w:szCs w:val="22"/>
              </w:rPr>
            </w:pPr>
            <w:r w:rsidRPr="00054DBB">
              <w:rPr>
                <w:rFonts w:asciiTheme="minorHAnsi" w:hAnsiTheme="minorHAnsi" w:cstheme="minorHAnsi"/>
                <w:sz w:val="22"/>
                <w:szCs w:val="22"/>
              </w:rPr>
              <w:t>229 102€</w:t>
            </w:r>
          </w:p>
          <w:p w14:paraId="7724484E" w14:textId="1D66831D" w:rsidR="00A86E9C" w:rsidRPr="00054DBB" w:rsidRDefault="00A86E9C" w:rsidP="00E67144">
            <w:pPr>
              <w:jc w:val="center"/>
              <w:rPr>
                <w:rFonts w:asciiTheme="minorHAnsi" w:hAnsiTheme="minorHAnsi" w:cstheme="minorHAnsi"/>
                <w:sz w:val="22"/>
                <w:szCs w:val="22"/>
              </w:rPr>
            </w:pPr>
          </w:p>
        </w:tc>
        <w:tc>
          <w:tcPr>
            <w:tcW w:w="1843" w:type="dxa"/>
            <w:vAlign w:val="center"/>
          </w:tcPr>
          <w:p w14:paraId="45F6BDF0" w14:textId="77777777"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4. Sotsiaal-teenuste arendamine</w:t>
            </w:r>
          </w:p>
        </w:tc>
        <w:tc>
          <w:tcPr>
            <w:tcW w:w="1276" w:type="dxa"/>
            <w:vAlign w:val="center"/>
          </w:tcPr>
          <w:p w14:paraId="25E185B8" w14:textId="00C0A018"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229 102€</w:t>
            </w:r>
          </w:p>
        </w:tc>
        <w:tc>
          <w:tcPr>
            <w:tcW w:w="2126" w:type="dxa"/>
            <w:vAlign w:val="center"/>
          </w:tcPr>
          <w:p w14:paraId="57D39C0A" w14:textId="77777777" w:rsidR="00A86E9C" w:rsidRPr="00054DBB" w:rsidRDefault="00A86E9C" w:rsidP="00A86E9C">
            <w:pPr>
              <w:rPr>
                <w:rFonts w:asciiTheme="minorHAnsi" w:hAnsiTheme="minorHAnsi" w:cstheme="minorHAnsi"/>
                <w:sz w:val="22"/>
                <w:szCs w:val="22"/>
              </w:rPr>
            </w:pPr>
            <w:r w:rsidRPr="00054DBB">
              <w:rPr>
                <w:rFonts w:asciiTheme="minorHAnsi" w:hAnsiTheme="minorHAnsi" w:cstheme="minorHAnsi"/>
                <w:sz w:val="22"/>
                <w:szCs w:val="22"/>
              </w:rPr>
              <w:t>100%</w:t>
            </w:r>
          </w:p>
        </w:tc>
        <w:tc>
          <w:tcPr>
            <w:tcW w:w="2290" w:type="dxa"/>
            <w:vAlign w:val="center"/>
          </w:tcPr>
          <w:p w14:paraId="6C160E50" w14:textId="78CA60CD" w:rsidR="00A86E9C" w:rsidRPr="00054DBB" w:rsidRDefault="00A86E9C"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 xml:space="preserve">Minimaalne: </w:t>
            </w:r>
            <w:r w:rsidR="00C22D20" w:rsidRPr="00054DBB">
              <w:rPr>
                <w:rFonts w:asciiTheme="minorHAnsi" w:hAnsiTheme="minorHAnsi" w:cstheme="minorHAnsi"/>
                <w:color w:val="000000"/>
                <w:sz w:val="22"/>
                <w:szCs w:val="22"/>
              </w:rPr>
              <w:t>2</w:t>
            </w:r>
            <w:r w:rsidRPr="00054DBB">
              <w:rPr>
                <w:rFonts w:asciiTheme="minorHAnsi" w:hAnsiTheme="minorHAnsi" w:cstheme="minorHAnsi"/>
                <w:color w:val="000000"/>
                <w:sz w:val="22"/>
                <w:szCs w:val="22"/>
              </w:rPr>
              <w:t xml:space="preserve"> 000€</w:t>
            </w:r>
          </w:p>
          <w:p w14:paraId="252FF55F" w14:textId="3A958EE7" w:rsidR="00A86E9C" w:rsidRPr="00054DBB" w:rsidRDefault="00A86E9C" w:rsidP="00A86E9C">
            <w:pPr>
              <w:rPr>
                <w:rFonts w:asciiTheme="minorHAnsi" w:hAnsiTheme="minorHAnsi" w:cstheme="minorHAnsi"/>
                <w:color w:val="000000"/>
                <w:sz w:val="22"/>
                <w:szCs w:val="22"/>
              </w:rPr>
            </w:pPr>
            <w:r w:rsidRPr="00054DBB">
              <w:rPr>
                <w:rFonts w:asciiTheme="minorHAnsi" w:hAnsiTheme="minorHAnsi" w:cstheme="minorHAnsi"/>
                <w:color w:val="000000"/>
                <w:sz w:val="22"/>
                <w:szCs w:val="22"/>
              </w:rPr>
              <w:t xml:space="preserve">Maksimaalne: </w:t>
            </w:r>
            <w:r w:rsidRPr="00054DBB">
              <w:rPr>
                <w:rFonts w:asciiTheme="minorHAnsi" w:hAnsiTheme="minorHAnsi" w:cstheme="minorHAnsi"/>
                <w:color w:val="000000" w:themeColor="text1"/>
                <w:sz w:val="22"/>
                <w:szCs w:val="22"/>
                <w:lang w:val="sv-FI"/>
              </w:rPr>
              <w:t>6 029€</w:t>
            </w:r>
            <w:r w:rsidR="00C22D20" w:rsidRPr="00054DBB">
              <w:rPr>
                <w:rFonts w:asciiTheme="minorHAnsi" w:hAnsiTheme="minorHAnsi" w:cstheme="minorHAnsi"/>
                <w:color w:val="000000" w:themeColor="text1"/>
                <w:sz w:val="22"/>
                <w:szCs w:val="22"/>
                <w:lang w:val="sv-FI"/>
              </w:rPr>
              <w:t>, suurprojektil</w:t>
            </w:r>
            <w:ins w:id="135" w:author="Maarja Pikkmets" w:date="2025-05-28T12:11:00Z">
              <w:r w:rsidR="00756AF9">
                <w:rPr>
                  <w:rFonts w:asciiTheme="minorHAnsi" w:hAnsiTheme="minorHAnsi" w:cstheme="minorHAnsi"/>
                  <w:color w:val="000000" w:themeColor="text1"/>
                  <w:sz w:val="22"/>
                  <w:szCs w:val="22"/>
                  <w:lang w:val="sv-FI"/>
                </w:rPr>
                <w:t>:</w:t>
              </w:r>
            </w:ins>
            <w:r w:rsidR="00C22D20" w:rsidRPr="00054DBB">
              <w:rPr>
                <w:rFonts w:asciiTheme="minorHAnsi" w:hAnsiTheme="minorHAnsi" w:cstheme="minorHAnsi"/>
                <w:color w:val="000000" w:themeColor="text1"/>
                <w:sz w:val="22"/>
                <w:szCs w:val="22"/>
                <w:lang w:val="sv-FI"/>
              </w:rPr>
              <w:t xml:space="preserve"> 12</w:t>
            </w:r>
            <w:r w:rsidR="00756AF9">
              <w:rPr>
                <w:rFonts w:asciiTheme="minorHAnsi" w:hAnsiTheme="minorHAnsi" w:cstheme="minorHAnsi"/>
                <w:color w:val="000000" w:themeColor="text1"/>
                <w:sz w:val="22"/>
                <w:szCs w:val="22"/>
                <w:lang w:val="sv-FI"/>
              </w:rPr>
              <w:t> </w:t>
            </w:r>
            <w:r w:rsidR="00C22D20" w:rsidRPr="00054DBB">
              <w:rPr>
                <w:rFonts w:asciiTheme="minorHAnsi" w:hAnsiTheme="minorHAnsi" w:cstheme="minorHAnsi"/>
                <w:color w:val="000000" w:themeColor="text1"/>
                <w:sz w:val="22"/>
                <w:szCs w:val="22"/>
                <w:lang w:val="sv-FI"/>
              </w:rPr>
              <w:t>058</w:t>
            </w:r>
            <w:r w:rsidR="00756AF9" w:rsidRPr="00054DBB">
              <w:rPr>
                <w:rFonts w:asciiTheme="minorHAnsi" w:hAnsiTheme="minorHAnsi" w:cstheme="minorHAnsi"/>
                <w:color w:val="000000" w:themeColor="text1"/>
                <w:sz w:val="22"/>
                <w:szCs w:val="22"/>
                <w:lang w:val="sv-FI"/>
              </w:rPr>
              <w:t>€</w:t>
            </w:r>
          </w:p>
        </w:tc>
      </w:tr>
    </w:tbl>
    <w:p w14:paraId="38FFFCF3" w14:textId="77777777" w:rsidR="00AF7EC1" w:rsidRPr="00054DBB" w:rsidRDefault="00AF7EC1" w:rsidP="00221348">
      <w:pPr>
        <w:ind w:right="85"/>
        <w:jc w:val="both"/>
        <w:rPr>
          <w:rFonts w:asciiTheme="minorHAnsi" w:hAnsiTheme="minorHAnsi" w:cstheme="minorHAnsi"/>
          <w:bCs/>
          <w:color w:val="000000" w:themeColor="text1"/>
          <w:lang w:val="sv-FI"/>
        </w:rPr>
      </w:pPr>
    </w:p>
    <w:p w14:paraId="5E6DB87A" w14:textId="684975D6" w:rsidR="007C78FF" w:rsidRPr="00054DBB" w:rsidRDefault="007C78FF" w:rsidP="00405378">
      <w:pPr>
        <w:pStyle w:val="Heading3"/>
        <w:numPr>
          <w:ilvl w:val="2"/>
          <w:numId w:val="37"/>
        </w:numPr>
        <w:rPr>
          <w:rFonts w:asciiTheme="minorHAnsi" w:hAnsiTheme="minorHAnsi" w:cstheme="minorHAnsi"/>
          <w:color w:val="C0504D" w:themeColor="accent2"/>
        </w:rPr>
      </w:pPr>
      <w:bookmarkStart w:id="136" w:name="_Toc136438876"/>
      <w:r w:rsidRPr="00054DBB">
        <w:rPr>
          <w:rFonts w:asciiTheme="minorHAnsi" w:hAnsiTheme="minorHAnsi" w:cstheme="minorHAnsi"/>
          <w:color w:val="C0504D" w:themeColor="accent2"/>
        </w:rPr>
        <w:t>Rakenduskavad</w:t>
      </w:r>
      <w:bookmarkEnd w:id="136"/>
    </w:p>
    <w:p w14:paraId="7751DF16" w14:textId="455E2422" w:rsidR="00CC4DA3" w:rsidRPr="00054DBB" w:rsidRDefault="00622E86" w:rsidP="00B26338">
      <w:pPr>
        <w:jc w:val="both"/>
        <w:rPr>
          <w:rFonts w:asciiTheme="minorHAnsi" w:hAnsiTheme="minorHAnsi" w:cstheme="minorHAnsi"/>
        </w:rPr>
      </w:pPr>
      <w:r w:rsidRPr="00054DBB">
        <w:rPr>
          <w:rFonts w:asciiTheme="minorHAnsi" w:hAnsiTheme="minorHAnsi" w:cstheme="minorHAnsi"/>
        </w:rPr>
        <w:t>LEADER-programmi projektitoetuste jagamine</w:t>
      </w:r>
      <w:r w:rsidR="00CC4DA3" w:rsidRPr="00054DBB">
        <w:rPr>
          <w:rFonts w:asciiTheme="minorHAnsi" w:hAnsiTheme="minorHAnsi" w:cstheme="minorHAnsi"/>
        </w:rPr>
        <w:t xml:space="preserve"> toimub iga-aastaste rakenduskavade </w:t>
      </w:r>
      <w:r w:rsidRPr="00054DBB">
        <w:rPr>
          <w:rFonts w:asciiTheme="minorHAnsi" w:hAnsiTheme="minorHAnsi" w:cstheme="minorHAnsi"/>
        </w:rPr>
        <w:t>alusel</w:t>
      </w:r>
      <w:r w:rsidR="00CC4DA3" w:rsidRPr="00054DBB">
        <w:rPr>
          <w:rFonts w:asciiTheme="minorHAnsi" w:hAnsiTheme="minorHAnsi" w:cstheme="minorHAnsi"/>
        </w:rPr>
        <w:t xml:space="preserve">, mille kinnitab üldkoosolek. Rakenduskavas määratletakse </w:t>
      </w:r>
      <w:r w:rsidR="00911A6C" w:rsidRPr="00054DBB">
        <w:rPr>
          <w:rFonts w:asciiTheme="minorHAnsi" w:hAnsiTheme="minorHAnsi" w:cstheme="minorHAnsi"/>
        </w:rPr>
        <w:t>taotlusvoorude toimumise ajad</w:t>
      </w:r>
      <w:r w:rsidRPr="00054DBB">
        <w:rPr>
          <w:rFonts w:asciiTheme="minorHAnsi" w:hAnsiTheme="minorHAnsi" w:cstheme="minorHAnsi"/>
        </w:rPr>
        <w:t xml:space="preserve"> ja eelarve </w:t>
      </w:r>
      <w:r w:rsidR="00911A6C" w:rsidRPr="00054DBB">
        <w:rPr>
          <w:rFonts w:asciiTheme="minorHAnsi" w:hAnsiTheme="minorHAnsi" w:cstheme="minorHAnsi"/>
        </w:rPr>
        <w:t>ning meetme täpsem kirje</w:t>
      </w:r>
      <w:r w:rsidR="009770B1" w:rsidRPr="00054DBB">
        <w:rPr>
          <w:rFonts w:asciiTheme="minorHAnsi" w:hAnsiTheme="minorHAnsi" w:cstheme="minorHAnsi"/>
        </w:rPr>
        <w:t>l</w:t>
      </w:r>
      <w:r w:rsidR="00911A6C" w:rsidRPr="00054DBB">
        <w:rPr>
          <w:rFonts w:asciiTheme="minorHAnsi" w:hAnsiTheme="minorHAnsi" w:cstheme="minorHAnsi"/>
        </w:rPr>
        <w:t>dus</w:t>
      </w:r>
      <w:r w:rsidR="0051734E" w:rsidRPr="00054DBB">
        <w:rPr>
          <w:rFonts w:asciiTheme="minorHAnsi" w:hAnsiTheme="minorHAnsi" w:cstheme="minorHAnsi"/>
        </w:rPr>
        <w:t xml:space="preserve">, </w:t>
      </w:r>
      <w:r w:rsidRPr="00054DBB">
        <w:rPr>
          <w:rFonts w:asciiTheme="minorHAnsi" w:hAnsiTheme="minorHAnsi" w:cstheme="minorHAnsi"/>
        </w:rPr>
        <w:t xml:space="preserve">sh </w:t>
      </w:r>
      <w:r w:rsidRPr="00054DBB">
        <w:rPr>
          <w:rFonts w:asciiTheme="minorHAnsi" w:hAnsiTheme="minorHAnsi" w:cstheme="minorHAnsi"/>
          <w:color w:val="202020"/>
          <w:shd w:val="clear" w:color="auto" w:fill="FFFFFF"/>
        </w:rPr>
        <w:t xml:space="preserve">meetme rakendamise vajadus ja eesmärgid, meetme sihtrühm, toetatavad tegevused, </w:t>
      </w:r>
      <w:r w:rsidR="005A10B6" w:rsidRPr="00054DBB">
        <w:rPr>
          <w:rFonts w:asciiTheme="minorHAnsi" w:hAnsiTheme="minorHAnsi" w:cstheme="minorHAnsi"/>
          <w:color w:val="202020"/>
          <w:shd w:val="clear" w:color="auto" w:fill="FFFFFF"/>
        </w:rPr>
        <w:t xml:space="preserve">projektitoetuse maksimaalne suurus ja määr, </w:t>
      </w:r>
      <w:r w:rsidRPr="00054DBB">
        <w:rPr>
          <w:rFonts w:asciiTheme="minorHAnsi" w:hAnsiTheme="minorHAnsi" w:cstheme="minorHAnsi"/>
          <w:color w:val="202020"/>
          <w:shd w:val="clear" w:color="auto" w:fill="FFFFFF"/>
        </w:rPr>
        <w:t xml:space="preserve">nõuded projektitoetuse taotlejale ja projektitoetuse saajale, </w:t>
      </w:r>
      <w:r w:rsidRPr="00054DBB">
        <w:rPr>
          <w:rFonts w:asciiTheme="minorHAnsi" w:hAnsiTheme="minorHAnsi" w:cstheme="minorHAnsi"/>
          <w:color w:val="202020"/>
          <w:bdr w:val="none" w:sz="0" w:space="0" w:color="auto" w:frame="1"/>
        </w:rPr>
        <w:t>projektitaotlus</w:t>
      </w:r>
      <w:r w:rsidRPr="00054DBB">
        <w:rPr>
          <w:rFonts w:asciiTheme="minorHAnsi" w:hAnsiTheme="minorHAnsi" w:cstheme="minorHAnsi"/>
          <w:color w:val="202020"/>
          <w:shd w:val="clear" w:color="auto" w:fill="FFFFFF"/>
        </w:rPr>
        <w:t>ega esitatavad dokumendid, seirenäitajad, projektitaotluste hindamiskriteeriumid</w:t>
      </w:r>
      <w:r w:rsidR="00CC4DA3" w:rsidRPr="00054DBB">
        <w:rPr>
          <w:rFonts w:asciiTheme="minorHAnsi" w:hAnsiTheme="minorHAnsi" w:cstheme="minorHAnsi"/>
        </w:rPr>
        <w:t>. Samuti võib rakenduskavaga sätestada teatud kitsendusi</w:t>
      </w:r>
      <w:r w:rsidR="00542E9B" w:rsidRPr="00054DBB">
        <w:rPr>
          <w:rFonts w:asciiTheme="minorHAnsi" w:hAnsiTheme="minorHAnsi" w:cstheme="minorHAnsi"/>
        </w:rPr>
        <w:t xml:space="preserve">, </w:t>
      </w:r>
      <w:r w:rsidR="00CC4DA3" w:rsidRPr="00054DBB">
        <w:rPr>
          <w:rFonts w:asciiTheme="minorHAnsi" w:hAnsiTheme="minorHAnsi" w:cstheme="minorHAnsi"/>
        </w:rPr>
        <w:t>näiteks vähendada meetmete maksimaalse toetussumma suurust voorude lõikes. Nõuded rakenduskavale sätestab LEADER määrus. Rakenduskava esitatakse</w:t>
      </w:r>
      <w:r w:rsidR="00A1395B" w:rsidRPr="00054DBB">
        <w:rPr>
          <w:rFonts w:asciiTheme="minorHAnsi" w:hAnsiTheme="minorHAnsi" w:cstheme="minorHAnsi"/>
        </w:rPr>
        <w:t xml:space="preserve"> PRIA-le</w:t>
      </w:r>
      <w:r w:rsidR="00CC4DA3" w:rsidRPr="00054DBB">
        <w:rPr>
          <w:rFonts w:asciiTheme="minorHAnsi" w:hAnsiTheme="minorHAnsi" w:cstheme="minorHAnsi"/>
        </w:rPr>
        <w:t>.</w:t>
      </w:r>
    </w:p>
    <w:p w14:paraId="435AAF60" w14:textId="77777777" w:rsidR="00CC4DA3" w:rsidRPr="00054DBB" w:rsidRDefault="00CC4DA3" w:rsidP="00B26338">
      <w:pPr>
        <w:jc w:val="both"/>
        <w:rPr>
          <w:rFonts w:asciiTheme="minorHAnsi" w:hAnsiTheme="minorHAnsi" w:cstheme="minorHAnsi"/>
          <w:b/>
          <w:bCs/>
        </w:rPr>
      </w:pPr>
    </w:p>
    <w:p w14:paraId="5E4416B3" w14:textId="79E6916F" w:rsidR="00CC4DA3" w:rsidRPr="00054DBB" w:rsidRDefault="00CC4DA3" w:rsidP="00B26338">
      <w:pPr>
        <w:jc w:val="both"/>
        <w:rPr>
          <w:rFonts w:asciiTheme="minorHAnsi" w:hAnsiTheme="minorHAnsi" w:cstheme="minorHAnsi"/>
        </w:rPr>
      </w:pPr>
      <w:r w:rsidRPr="00054DBB">
        <w:rPr>
          <w:rFonts w:asciiTheme="minorHAnsi" w:hAnsiTheme="minorHAnsi" w:cstheme="minorHAnsi"/>
        </w:rPr>
        <w:t xml:space="preserve">Aastatel 2024–2025 on kavas </w:t>
      </w:r>
      <w:r w:rsidR="00A1395B" w:rsidRPr="00054DBB">
        <w:rPr>
          <w:rFonts w:asciiTheme="minorHAnsi" w:hAnsiTheme="minorHAnsi" w:cstheme="minorHAnsi"/>
        </w:rPr>
        <w:t>kasutad</w:t>
      </w:r>
      <w:r w:rsidRPr="00054DBB">
        <w:rPr>
          <w:rFonts w:asciiTheme="minorHAnsi" w:hAnsiTheme="minorHAnsi" w:cstheme="minorHAnsi"/>
        </w:rPr>
        <w:t>a kuni 8</w:t>
      </w:r>
      <w:r w:rsidR="007822FC" w:rsidRPr="00054DBB">
        <w:rPr>
          <w:rFonts w:asciiTheme="minorHAnsi" w:hAnsiTheme="minorHAnsi" w:cstheme="minorHAnsi"/>
        </w:rPr>
        <w:t>0</w:t>
      </w:r>
      <w:r w:rsidRPr="00054DBB">
        <w:rPr>
          <w:rFonts w:asciiTheme="minorHAnsi" w:hAnsiTheme="minorHAnsi" w:cstheme="minorHAnsi"/>
        </w:rPr>
        <w:t xml:space="preserve">% </w:t>
      </w:r>
      <w:r w:rsidR="007822FC" w:rsidRPr="00054DBB">
        <w:rPr>
          <w:rFonts w:asciiTheme="minorHAnsi" w:hAnsiTheme="minorHAnsi" w:cstheme="minorHAnsi"/>
        </w:rPr>
        <w:t xml:space="preserve">Meede 1 ja Meede 2 </w:t>
      </w:r>
      <w:r w:rsidR="00A1395B" w:rsidRPr="00054DBB">
        <w:rPr>
          <w:rFonts w:asciiTheme="minorHAnsi" w:hAnsiTheme="minorHAnsi" w:cstheme="minorHAnsi"/>
        </w:rPr>
        <w:t xml:space="preserve">projektitoetuse </w:t>
      </w:r>
      <w:r w:rsidRPr="00054DBB">
        <w:rPr>
          <w:rFonts w:asciiTheme="minorHAnsi" w:hAnsiTheme="minorHAnsi" w:cstheme="minorHAnsi"/>
        </w:rPr>
        <w:t xml:space="preserve">vahenditest ja aastal 2026 </w:t>
      </w:r>
      <w:r w:rsidR="007822FC" w:rsidRPr="00054DBB">
        <w:rPr>
          <w:rFonts w:asciiTheme="minorHAnsi" w:hAnsiTheme="minorHAnsi" w:cstheme="minorHAnsi"/>
        </w:rPr>
        <w:t>20</w:t>
      </w:r>
      <w:r w:rsidRPr="00054DBB">
        <w:rPr>
          <w:rFonts w:asciiTheme="minorHAnsi" w:hAnsiTheme="minorHAnsi" w:cstheme="minorHAnsi"/>
        </w:rPr>
        <w:t xml:space="preserve">%, millele lisanduvad eelmiste aastate jäägid. LEADER-koostöö meetme projektid vältavad kuni perioodi lõpuni. Sel viisil kindlustatakse eelarve </w:t>
      </w:r>
      <w:r w:rsidRPr="00054DBB">
        <w:rPr>
          <w:rFonts w:asciiTheme="minorHAnsi" w:hAnsiTheme="minorHAnsi" w:cstheme="minorHAnsi"/>
        </w:rPr>
        <w:lastRenderedPageBreak/>
        <w:t>optimaalne kasutus, sh tegevusrühma rahastamine, kuna see on seotud väljamaksete summaga.</w:t>
      </w:r>
    </w:p>
    <w:p w14:paraId="65FF49C7" w14:textId="77777777" w:rsidR="00CC4DA3" w:rsidRPr="00054DBB" w:rsidRDefault="00CC4DA3" w:rsidP="00B26338">
      <w:pPr>
        <w:jc w:val="both"/>
        <w:rPr>
          <w:rFonts w:asciiTheme="minorHAnsi" w:hAnsiTheme="minorHAnsi" w:cstheme="minorHAnsi"/>
        </w:rPr>
      </w:pPr>
    </w:p>
    <w:p w14:paraId="3B62A10E" w14:textId="02EB58E1" w:rsidR="00CC4DA3" w:rsidRPr="00054DBB" w:rsidRDefault="00CC4DA3" w:rsidP="00B26338">
      <w:pPr>
        <w:jc w:val="both"/>
        <w:rPr>
          <w:rFonts w:asciiTheme="minorHAnsi" w:hAnsiTheme="minorHAnsi" w:cstheme="minorHAnsi"/>
        </w:rPr>
      </w:pPr>
      <w:r w:rsidRPr="00054DBB">
        <w:rPr>
          <w:rFonts w:asciiTheme="minorHAnsi" w:hAnsiTheme="minorHAnsi" w:cstheme="minorHAnsi"/>
        </w:rPr>
        <w:t xml:space="preserve">Taotlusvoorudest teavitab </w:t>
      </w:r>
      <w:r w:rsidR="004E74AC" w:rsidRPr="00054DBB">
        <w:rPr>
          <w:rFonts w:asciiTheme="minorHAnsi" w:hAnsiTheme="minorHAnsi" w:cstheme="minorHAnsi"/>
        </w:rPr>
        <w:t>KKLM</w:t>
      </w:r>
      <w:r w:rsidRPr="00054DBB">
        <w:rPr>
          <w:rFonts w:asciiTheme="minorHAnsi" w:hAnsiTheme="minorHAnsi" w:cstheme="minorHAnsi"/>
        </w:rPr>
        <w:t xml:space="preserve"> avalikkust vastavalt LEADER määrusele</w:t>
      </w:r>
      <w:r w:rsidR="002855B0" w:rsidRPr="00054DBB">
        <w:rPr>
          <w:rFonts w:asciiTheme="minorHAnsi" w:hAnsiTheme="minorHAnsi" w:cstheme="minorHAnsi"/>
        </w:rPr>
        <w:t xml:space="preserve"> ja KKLM </w:t>
      </w:r>
      <w:r w:rsidR="000D7AF1" w:rsidRPr="00054DBB">
        <w:rPr>
          <w:rFonts w:asciiTheme="minorHAnsi" w:hAnsiTheme="minorHAnsi" w:cstheme="minorHAnsi"/>
        </w:rPr>
        <w:t xml:space="preserve">projektitoetuse </w:t>
      </w:r>
      <w:r w:rsidR="002855B0" w:rsidRPr="00054DBB">
        <w:rPr>
          <w:rFonts w:asciiTheme="minorHAnsi" w:hAnsiTheme="minorHAnsi" w:cstheme="minorHAnsi"/>
        </w:rPr>
        <w:t xml:space="preserve">taotluste menetlemise korrale. </w:t>
      </w:r>
      <w:r w:rsidRPr="00054DBB">
        <w:rPr>
          <w:rFonts w:asciiTheme="minorHAnsi" w:hAnsiTheme="minorHAnsi" w:cstheme="minorHAnsi"/>
        </w:rPr>
        <w:t>Taotlemine toimub e-PRIA keskkonnas, v</w:t>
      </w:r>
      <w:r w:rsidR="0051734E" w:rsidRPr="00054DBB">
        <w:rPr>
          <w:rFonts w:asciiTheme="minorHAnsi" w:hAnsiTheme="minorHAnsi" w:cstheme="minorHAnsi"/>
        </w:rPr>
        <w:t>.</w:t>
      </w:r>
      <w:r w:rsidRPr="00054DBB">
        <w:rPr>
          <w:rFonts w:asciiTheme="minorHAnsi" w:hAnsiTheme="minorHAnsi" w:cstheme="minorHAnsi"/>
        </w:rPr>
        <w:t>a sotsiaalteenuste arendamise meetme puhul, kus taotlused esitatakse otse tegevusrühmale.</w:t>
      </w:r>
      <w:r w:rsidR="005A10B6" w:rsidRPr="00054DBB">
        <w:rPr>
          <w:rFonts w:asciiTheme="minorHAnsi" w:hAnsiTheme="minorHAnsi" w:cstheme="minorHAnsi"/>
        </w:rPr>
        <w:t xml:space="preserve"> </w:t>
      </w:r>
      <w:r w:rsidR="00B26338" w:rsidRPr="00054DBB">
        <w:rPr>
          <w:rFonts w:asciiTheme="minorHAnsi" w:hAnsiTheme="minorHAnsi" w:cstheme="minorHAnsi"/>
        </w:rPr>
        <w:t>KKLM</w:t>
      </w:r>
      <w:r w:rsidRPr="00054DBB">
        <w:rPr>
          <w:rFonts w:asciiTheme="minorHAnsi" w:hAnsiTheme="minorHAnsi" w:cstheme="minorHAnsi"/>
        </w:rPr>
        <w:t xml:space="preserve"> meetmetest saavad toetust taotleda tegevuspiirkonnas või selle hüvanguks tegutsevad organisatsioonid.</w:t>
      </w:r>
    </w:p>
    <w:p w14:paraId="34857B35" w14:textId="77777777" w:rsidR="00CC4DA3" w:rsidRPr="00054DBB" w:rsidRDefault="00CC4DA3" w:rsidP="00B26338">
      <w:pPr>
        <w:jc w:val="both"/>
        <w:rPr>
          <w:rFonts w:asciiTheme="minorHAnsi" w:hAnsiTheme="minorHAnsi" w:cstheme="minorHAnsi"/>
        </w:rPr>
      </w:pPr>
    </w:p>
    <w:p w14:paraId="51C96103" w14:textId="2D734F77" w:rsidR="00CC4DA3" w:rsidRPr="00054DBB" w:rsidRDefault="00CC4DA3" w:rsidP="00B26338">
      <w:pPr>
        <w:jc w:val="both"/>
        <w:rPr>
          <w:rFonts w:asciiTheme="minorHAnsi" w:hAnsiTheme="minorHAnsi" w:cstheme="minorHAnsi"/>
        </w:rPr>
      </w:pPr>
      <w:r w:rsidRPr="00054DBB">
        <w:rPr>
          <w:rFonts w:asciiTheme="minorHAnsi" w:hAnsiTheme="minorHAnsi" w:cstheme="minorHAnsi"/>
        </w:rPr>
        <w:t xml:space="preserve">Taotlus peab sisaldama informatsiooni, mis on nõutud LEADER määruses. Vastava elektroonilise taotlusvormi koostab PRIA. Lisaks tuleb taotluses kajastada informatsioon, mis on vajalik tegevusrühmale taotluste hindamiseks. Kõnealune teave esitatakse samuti e-PRIA vahendusel. </w:t>
      </w:r>
    </w:p>
    <w:p w14:paraId="464244B0" w14:textId="77777777" w:rsidR="00CC4DA3" w:rsidRPr="00054DBB" w:rsidRDefault="00CC4DA3" w:rsidP="00CC4DA3">
      <w:pPr>
        <w:rPr>
          <w:rFonts w:asciiTheme="minorHAnsi" w:hAnsiTheme="minorHAnsi" w:cstheme="minorHAnsi"/>
        </w:rPr>
      </w:pPr>
    </w:p>
    <w:p w14:paraId="33099F4A" w14:textId="273FFA19" w:rsidR="00A330EF" w:rsidRPr="00054DBB" w:rsidRDefault="00CC4DA3" w:rsidP="002E7B08">
      <w:pPr>
        <w:pStyle w:val="Caption"/>
        <w:rPr>
          <w:rFonts w:asciiTheme="minorHAnsi" w:hAnsiTheme="minorHAnsi" w:cstheme="minorHAnsi"/>
        </w:rPr>
      </w:pPr>
      <w:bookmarkStart w:id="137" w:name="_Ref125376905"/>
      <w:r w:rsidRPr="00054DBB">
        <w:rPr>
          <w:rFonts w:asciiTheme="minorHAnsi" w:hAnsiTheme="minorHAnsi" w:cstheme="minorHAnsi"/>
        </w:rPr>
        <w:t xml:space="preserve">Tabel </w:t>
      </w:r>
      <w:bookmarkEnd w:id="137"/>
      <w:r w:rsidR="008B425A" w:rsidRPr="00054DBB">
        <w:rPr>
          <w:rFonts w:asciiTheme="minorHAnsi" w:hAnsiTheme="minorHAnsi" w:cstheme="minorHAnsi"/>
        </w:rPr>
        <w:t>10</w:t>
      </w:r>
      <w:r w:rsidRPr="00054DBB">
        <w:rPr>
          <w:rFonts w:asciiTheme="minorHAnsi" w:hAnsiTheme="minorHAnsi" w:cstheme="minorHAnsi"/>
        </w:rPr>
        <w:t xml:space="preserve">. </w:t>
      </w:r>
      <w:r w:rsidR="00E9647D" w:rsidRPr="00054DBB">
        <w:rPr>
          <w:rFonts w:asciiTheme="minorHAnsi" w:hAnsiTheme="minorHAnsi" w:cstheme="minorHAnsi"/>
        </w:rPr>
        <w:t xml:space="preserve">LEADER </w:t>
      </w:r>
      <w:r w:rsidR="00E64427" w:rsidRPr="00054DBB">
        <w:rPr>
          <w:rFonts w:asciiTheme="minorHAnsi" w:hAnsiTheme="minorHAnsi" w:cstheme="minorHAnsi"/>
        </w:rPr>
        <w:t>Meede 1 ja Meede 2</w:t>
      </w:r>
      <w:r w:rsidRPr="00054DBB">
        <w:rPr>
          <w:rFonts w:asciiTheme="minorHAnsi" w:hAnsiTheme="minorHAnsi" w:cstheme="minorHAnsi"/>
        </w:rPr>
        <w:t xml:space="preserve"> eelarve jagunemine aastate lõikes</w:t>
      </w:r>
    </w:p>
    <w:tbl>
      <w:tblPr>
        <w:tblW w:w="8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10"/>
        <w:gridCol w:w="1321"/>
        <w:gridCol w:w="1321"/>
        <w:gridCol w:w="1247"/>
        <w:gridCol w:w="1912"/>
      </w:tblGrid>
      <w:tr w:rsidR="00AC5E5C" w:rsidRPr="00054DBB" w14:paraId="3DA3BEC1" w14:textId="77777777" w:rsidTr="00AC5E5C">
        <w:trPr>
          <w:trHeight w:val="252"/>
        </w:trPr>
        <w:tc>
          <w:tcPr>
            <w:tcW w:w="2710" w:type="dxa"/>
          </w:tcPr>
          <w:p w14:paraId="72731644" w14:textId="77777777" w:rsidR="00AC5E5C" w:rsidRPr="00054DBB" w:rsidRDefault="00AC5E5C" w:rsidP="009A1645">
            <w:pPr>
              <w:rPr>
                <w:rFonts w:asciiTheme="minorHAnsi" w:hAnsiTheme="minorHAnsi" w:cstheme="minorHAnsi"/>
                <w:b/>
                <w:bCs/>
                <w:sz w:val="22"/>
                <w:szCs w:val="22"/>
              </w:rPr>
            </w:pPr>
            <w:r w:rsidRPr="00054DBB">
              <w:rPr>
                <w:rFonts w:asciiTheme="minorHAnsi" w:hAnsiTheme="minorHAnsi" w:cstheme="minorHAnsi"/>
                <w:b/>
                <w:bCs/>
                <w:sz w:val="22"/>
                <w:szCs w:val="22"/>
              </w:rPr>
              <w:t>2023</w:t>
            </w:r>
          </w:p>
        </w:tc>
        <w:tc>
          <w:tcPr>
            <w:tcW w:w="1321" w:type="dxa"/>
          </w:tcPr>
          <w:p w14:paraId="442A1EDF" w14:textId="77777777" w:rsidR="00AC5E5C" w:rsidRPr="00054DBB" w:rsidRDefault="00AC5E5C" w:rsidP="009A1645">
            <w:pPr>
              <w:rPr>
                <w:rFonts w:asciiTheme="minorHAnsi" w:hAnsiTheme="minorHAnsi" w:cstheme="minorHAnsi"/>
                <w:b/>
                <w:bCs/>
                <w:sz w:val="22"/>
                <w:szCs w:val="22"/>
              </w:rPr>
            </w:pPr>
            <w:r w:rsidRPr="00054DBB">
              <w:rPr>
                <w:rFonts w:asciiTheme="minorHAnsi" w:hAnsiTheme="minorHAnsi" w:cstheme="minorHAnsi"/>
                <w:b/>
                <w:bCs/>
                <w:sz w:val="22"/>
                <w:szCs w:val="22"/>
              </w:rPr>
              <w:t>2024</w:t>
            </w:r>
          </w:p>
        </w:tc>
        <w:tc>
          <w:tcPr>
            <w:tcW w:w="1321" w:type="dxa"/>
          </w:tcPr>
          <w:p w14:paraId="1EEF27B5" w14:textId="77777777" w:rsidR="00AC5E5C" w:rsidRPr="00054DBB" w:rsidRDefault="00AC5E5C" w:rsidP="009A1645">
            <w:pPr>
              <w:rPr>
                <w:rFonts w:asciiTheme="minorHAnsi" w:hAnsiTheme="minorHAnsi" w:cstheme="minorHAnsi"/>
                <w:b/>
                <w:bCs/>
                <w:sz w:val="22"/>
                <w:szCs w:val="22"/>
              </w:rPr>
            </w:pPr>
            <w:r w:rsidRPr="00054DBB">
              <w:rPr>
                <w:rFonts w:asciiTheme="minorHAnsi" w:hAnsiTheme="minorHAnsi" w:cstheme="minorHAnsi"/>
                <w:b/>
                <w:bCs/>
                <w:sz w:val="22"/>
                <w:szCs w:val="22"/>
              </w:rPr>
              <w:t>2025</w:t>
            </w:r>
          </w:p>
        </w:tc>
        <w:tc>
          <w:tcPr>
            <w:tcW w:w="1247" w:type="dxa"/>
          </w:tcPr>
          <w:p w14:paraId="57D3044C" w14:textId="77777777" w:rsidR="00AC5E5C" w:rsidRPr="00054DBB" w:rsidRDefault="00AC5E5C" w:rsidP="009A1645">
            <w:pPr>
              <w:rPr>
                <w:rFonts w:asciiTheme="minorHAnsi" w:hAnsiTheme="minorHAnsi" w:cstheme="minorHAnsi"/>
                <w:b/>
                <w:bCs/>
                <w:sz w:val="22"/>
                <w:szCs w:val="22"/>
              </w:rPr>
            </w:pPr>
            <w:r w:rsidRPr="00054DBB">
              <w:rPr>
                <w:rFonts w:asciiTheme="minorHAnsi" w:hAnsiTheme="minorHAnsi" w:cstheme="minorHAnsi"/>
                <w:b/>
                <w:bCs/>
                <w:sz w:val="22"/>
                <w:szCs w:val="22"/>
              </w:rPr>
              <w:t>2026</w:t>
            </w:r>
          </w:p>
        </w:tc>
        <w:tc>
          <w:tcPr>
            <w:tcW w:w="1912" w:type="dxa"/>
          </w:tcPr>
          <w:p w14:paraId="5558C4A1" w14:textId="77777777" w:rsidR="00AC5E5C" w:rsidRPr="00054DBB" w:rsidRDefault="00AC5E5C" w:rsidP="009A1645">
            <w:pPr>
              <w:rPr>
                <w:rFonts w:asciiTheme="minorHAnsi" w:hAnsiTheme="minorHAnsi" w:cstheme="minorHAnsi"/>
                <w:b/>
                <w:bCs/>
                <w:sz w:val="22"/>
                <w:szCs w:val="22"/>
              </w:rPr>
            </w:pPr>
            <w:r w:rsidRPr="00054DBB">
              <w:rPr>
                <w:rFonts w:asciiTheme="minorHAnsi" w:hAnsiTheme="minorHAnsi" w:cstheme="minorHAnsi"/>
                <w:b/>
                <w:bCs/>
                <w:sz w:val="22"/>
                <w:szCs w:val="22"/>
              </w:rPr>
              <w:t>2027</w:t>
            </w:r>
          </w:p>
        </w:tc>
      </w:tr>
      <w:tr w:rsidR="00AC5E5C" w:rsidRPr="00054DBB" w14:paraId="5F316CF4" w14:textId="77777777" w:rsidTr="00AC5E5C">
        <w:trPr>
          <w:trHeight w:val="506"/>
        </w:trPr>
        <w:tc>
          <w:tcPr>
            <w:tcW w:w="2710" w:type="dxa"/>
          </w:tcPr>
          <w:p w14:paraId="4DD9D10C" w14:textId="77777777" w:rsidR="00AC5E5C" w:rsidRPr="00054DBB" w:rsidRDefault="00AC5E5C" w:rsidP="009A1645">
            <w:pPr>
              <w:rPr>
                <w:rFonts w:asciiTheme="minorHAnsi" w:hAnsiTheme="minorHAnsi" w:cstheme="minorHAnsi"/>
                <w:sz w:val="22"/>
                <w:szCs w:val="22"/>
              </w:rPr>
            </w:pPr>
            <w:r w:rsidRPr="00054DBB">
              <w:rPr>
                <w:rFonts w:asciiTheme="minorHAnsi" w:hAnsiTheme="minorHAnsi" w:cstheme="minorHAnsi"/>
                <w:sz w:val="22"/>
                <w:szCs w:val="22"/>
              </w:rPr>
              <w:t>Üleminekuperiood</w:t>
            </w:r>
          </w:p>
        </w:tc>
        <w:tc>
          <w:tcPr>
            <w:tcW w:w="1321" w:type="dxa"/>
          </w:tcPr>
          <w:p w14:paraId="38359885" w14:textId="4A0BD95F" w:rsidR="00AC5E5C" w:rsidRPr="00054DBB" w:rsidRDefault="00FC7C3A" w:rsidP="009A1645">
            <w:pPr>
              <w:rPr>
                <w:rFonts w:asciiTheme="minorHAnsi" w:hAnsiTheme="minorHAnsi" w:cstheme="minorHAnsi"/>
                <w:sz w:val="22"/>
                <w:szCs w:val="22"/>
              </w:rPr>
            </w:pPr>
            <w:r w:rsidRPr="00054DBB">
              <w:rPr>
                <w:rFonts w:asciiTheme="minorHAnsi" w:hAnsiTheme="minorHAnsi" w:cstheme="minorHAnsi"/>
                <w:sz w:val="22"/>
                <w:szCs w:val="22"/>
              </w:rPr>
              <w:t>2</w:t>
            </w:r>
            <w:r w:rsidR="00AC5E5C" w:rsidRPr="00054DBB">
              <w:rPr>
                <w:rFonts w:asciiTheme="minorHAnsi" w:hAnsiTheme="minorHAnsi" w:cstheme="minorHAnsi"/>
                <w:sz w:val="22"/>
                <w:szCs w:val="22"/>
              </w:rPr>
              <w:t>0%</w:t>
            </w:r>
          </w:p>
        </w:tc>
        <w:tc>
          <w:tcPr>
            <w:tcW w:w="1321" w:type="dxa"/>
          </w:tcPr>
          <w:p w14:paraId="7B28F404" w14:textId="439EFEAF" w:rsidR="00AC5E5C" w:rsidRPr="00054DBB" w:rsidRDefault="00FC7C3A" w:rsidP="009A1645">
            <w:pPr>
              <w:rPr>
                <w:rFonts w:asciiTheme="minorHAnsi" w:hAnsiTheme="minorHAnsi" w:cstheme="minorHAnsi"/>
                <w:sz w:val="22"/>
                <w:szCs w:val="22"/>
              </w:rPr>
            </w:pPr>
            <w:r w:rsidRPr="00054DBB">
              <w:rPr>
                <w:rFonts w:asciiTheme="minorHAnsi" w:hAnsiTheme="minorHAnsi" w:cstheme="minorHAnsi"/>
                <w:sz w:val="22"/>
                <w:szCs w:val="22"/>
              </w:rPr>
              <w:t>6</w:t>
            </w:r>
            <w:r w:rsidR="00AC5E5C" w:rsidRPr="00054DBB">
              <w:rPr>
                <w:rFonts w:asciiTheme="minorHAnsi" w:hAnsiTheme="minorHAnsi" w:cstheme="minorHAnsi"/>
                <w:sz w:val="22"/>
                <w:szCs w:val="22"/>
              </w:rPr>
              <w:t>0%</w:t>
            </w:r>
          </w:p>
        </w:tc>
        <w:tc>
          <w:tcPr>
            <w:tcW w:w="1247" w:type="dxa"/>
          </w:tcPr>
          <w:p w14:paraId="6D262527" w14:textId="46B07383" w:rsidR="00AC5E5C" w:rsidRPr="00054DBB" w:rsidRDefault="00AC5E5C" w:rsidP="009A1645">
            <w:pPr>
              <w:rPr>
                <w:rFonts w:asciiTheme="minorHAnsi" w:hAnsiTheme="minorHAnsi" w:cstheme="minorHAnsi"/>
                <w:sz w:val="22"/>
                <w:szCs w:val="22"/>
              </w:rPr>
            </w:pPr>
            <w:r w:rsidRPr="00054DBB">
              <w:rPr>
                <w:rFonts w:asciiTheme="minorHAnsi" w:hAnsiTheme="minorHAnsi" w:cstheme="minorHAnsi"/>
                <w:sz w:val="22"/>
                <w:szCs w:val="22"/>
              </w:rPr>
              <w:t>20%</w:t>
            </w:r>
          </w:p>
        </w:tc>
        <w:tc>
          <w:tcPr>
            <w:tcW w:w="1912" w:type="dxa"/>
          </w:tcPr>
          <w:p w14:paraId="6B6C31FE" w14:textId="483F503B" w:rsidR="00AC5E5C" w:rsidRPr="00054DBB" w:rsidRDefault="00AC5E5C" w:rsidP="009A1645">
            <w:pPr>
              <w:rPr>
                <w:rFonts w:asciiTheme="minorHAnsi" w:hAnsiTheme="minorHAnsi" w:cstheme="minorHAnsi"/>
                <w:sz w:val="22"/>
                <w:szCs w:val="22"/>
              </w:rPr>
            </w:pPr>
            <w:r w:rsidRPr="00054DBB">
              <w:rPr>
                <w:rFonts w:asciiTheme="minorHAnsi" w:hAnsiTheme="minorHAnsi" w:cstheme="minorHAnsi"/>
                <w:sz w:val="22"/>
                <w:szCs w:val="22"/>
              </w:rPr>
              <w:t>Kasutamata osa</w:t>
            </w:r>
          </w:p>
        </w:tc>
      </w:tr>
    </w:tbl>
    <w:p w14:paraId="7E3654BB" w14:textId="24F537B7" w:rsidR="00A330EF" w:rsidRPr="00054DBB" w:rsidRDefault="007822FC" w:rsidP="00F7657D">
      <w:pPr>
        <w:rPr>
          <w:rFonts w:asciiTheme="minorHAnsi" w:hAnsiTheme="minorHAnsi" w:cstheme="minorHAnsi"/>
        </w:rPr>
      </w:pPr>
      <w:r w:rsidRPr="00054DBB">
        <w:rPr>
          <w:rFonts w:asciiTheme="minorHAnsi" w:hAnsiTheme="minorHAnsi" w:cstheme="minorHAnsi"/>
        </w:rPr>
        <w:t xml:space="preserve">*Meede 3 eelarve kasutamine aastate lõikes sõltub KKLM üldkoosoleku poolt heaks kiidetud </w:t>
      </w:r>
      <w:ins w:id="138" w:author="Liis Moor" w:date="2025-05-27T13:24:00Z">
        <w:r w:rsidR="00B50D17">
          <w:rPr>
            <w:rFonts w:asciiTheme="minorHAnsi" w:hAnsiTheme="minorHAnsi" w:cstheme="minorHAnsi"/>
          </w:rPr>
          <w:t xml:space="preserve">ühis- ja </w:t>
        </w:r>
      </w:ins>
      <w:r w:rsidRPr="00054DBB">
        <w:rPr>
          <w:rFonts w:asciiTheme="minorHAnsi" w:hAnsiTheme="minorHAnsi" w:cstheme="minorHAnsi"/>
        </w:rPr>
        <w:t xml:space="preserve">koostööprojektidest. </w:t>
      </w:r>
    </w:p>
    <w:p w14:paraId="2B688FE9" w14:textId="77777777" w:rsidR="009770B1" w:rsidRPr="00054DBB" w:rsidRDefault="009770B1" w:rsidP="00F7657D">
      <w:pPr>
        <w:rPr>
          <w:rFonts w:asciiTheme="minorHAnsi" w:hAnsiTheme="minorHAnsi" w:cstheme="minorHAnsi"/>
          <w:b/>
          <w:bCs/>
        </w:rPr>
      </w:pPr>
    </w:p>
    <w:p w14:paraId="68EAF1DF" w14:textId="77777777" w:rsidR="005A10B6" w:rsidRPr="00054DBB" w:rsidRDefault="005A10B6" w:rsidP="005A10B6">
      <w:pPr>
        <w:jc w:val="both"/>
        <w:rPr>
          <w:rFonts w:asciiTheme="minorHAnsi" w:hAnsiTheme="minorHAnsi" w:cstheme="minorHAnsi"/>
          <w:lang w:val="et-EE"/>
        </w:rPr>
      </w:pPr>
      <w:r w:rsidRPr="00054DBB">
        <w:rPr>
          <w:rFonts w:asciiTheme="minorHAnsi" w:hAnsiTheme="minorHAnsi" w:cstheme="minorHAnsi"/>
          <w:lang w:val="et-EE"/>
        </w:rPr>
        <w:t xml:space="preserve">Sotsiaalteenuste arendamise </w:t>
      </w:r>
      <w:r w:rsidRPr="00054DBB">
        <w:rPr>
          <w:rFonts w:asciiTheme="minorHAnsi" w:hAnsiTheme="minorHAnsi" w:cstheme="minorHAnsi"/>
        </w:rPr>
        <w:t xml:space="preserve">meetme taotlus esitatakse Riigi Tugiteenuste Keskusele. Tegemist on meetme rakendamiseks mõeldud katusprojekti (nn vihmavarjuprojekti) kirjeldusega, mille nõuded sätestatakse eraldi. </w:t>
      </w:r>
      <w:r w:rsidRPr="00054DBB">
        <w:rPr>
          <w:rFonts w:asciiTheme="minorHAnsi" w:hAnsiTheme="minorHAnsi" w:cstheme="minorHAnsi"/>
          <w:b/>
          <w:bCs/>
        </w:rPr>
        <w:t>Samuti sätestatakse eraldi kord vihmavarjuprojekti elluviimiseks, sh miniprojektide voorude korraldamiseks.</w:t>
      </w:r>
    </w:p>
    <w:p w14:paraId="53B2B6F5" w14:textId="77777777" w:rsidR="005A10B6" w:rsidRPr="00054DBB" w:rsidRDefault="005A10B6" w:rsidP="00F7657D">
      <w:pPr>
        <w:rPr>
          <w:rFonts w:asciiTheme="minorHAnsi" w:hAnsiTheme="minorHAnsi" w:cstheme="minorHAnsi"/>
          <w:b/>
          <w:bCs/>
        </w:rPr>
      </w:pPr>
    </w:p>
    <w:p w14:paraId="0AE93331" w14:textId="618D20F5" w:rsidR="007C78FF" w:rsidRPr="00054DBB" w:rsidRDefault="007C78FF" w:rsidP="00405378">
      <w:pPr>
        <w:pStyle w:val="Heading3"/>
        <w:numPr>
          <w:ilvl w:val="2"/>
          <w:numId w:val="37"/>
        </w:numPr>
        <w:rPr>
          <w:rFonts w:asciiTheme="minorHAnsi" w:hAnsiTheme="minorHAnsi" w:cstheme="minorHAnsi"/>
          <w:color w:val="C0504D" w:themeColor="accent2"/>
        </w:rPr>
      </w:pPr>
      <w:bookmarkStart w:id="139" w:name="_Toc136438877"/>
      <w:r w:rsidRPr="00054DBB">
        <w:rPr>
          <w:rFonts w:asciiTheme="minorHAnsi" w:hAnsiTheme="minorHAnsi" w:cstheme="minorHAnsi"/>
          <w:color w:val="C0504D" w:themeColor="accent2"/>
        </w:rPr>
        <w:t>Taotlus</w:t>
      </w:r>
      <w:r w:rsidR="005F5C05" w:rsidRPr="00054DBB">
        <w:rPr>
          <w:rFonts w:asciiTheme="minorHAnsi" w:hAnsiTheme="minorHAnsi" w:cstheme="minorHAnsi"/>
          <w:color w:val="C0504D" w:themeColor="accent2"/>
        </w:rPr>
        <w:t>te hindamine</w:t>
      </w:r>
      <w:bookmarkEnd w:id="139"/>
    </w:p>
    <w:p w14:paraId="78B25542" w14:textId="1B71C9ED" w:rsidR="005C08F1" w:rsidRPr="00054DBB" w:rsidRDefault="005C08F1" w:rsidP="00405378">
      <w:pPr>
        <w:pStyle w:val="Heading4"/>
        <w:numPr>
          <w:ilvl w:val="3"/>
          <w:numId w:val="37"/>
        </w:numPr>
        <w:rPr>
          <w:rFonts w:cstheme="minorHAnsi"/>
          <w:color w:val="C0504D" w:themeColor="accent2"/>
          <w:sz w:val="24"/>
          <w:szCs w:val="24"/>
        </w:rPr>
      </w:pPr>
      <w:r w:rsidRPr="00054DBB">
        <w:rPr>
          <w:rFonts w:cstheme="minorHAnsi"/>
          <w:color w:val="C0504D" w:themeColor="accent2"/>
          <w:sz w:val="24"/>
          <w:szCs w:val="24"/>
        </w:rPr>
        <w:t>LEADER projektitoetuse taotluste hindamine</w:t>
      </w:r>
    </w:p>
    <w:p w14:paraId="1AF02854" w14:textId="5CC94AD3" w:rsidR="00CC4DA3" w:rsidRPr="00054DBB" w:rsidRDefault="00855757" w:rsidP="00855757">
      <w:pPr>
        <w:pStyle w:val="NormalWeb"/>
        <w:rPr>
          <w:rFonts w:asciiTheme="minorHAnsi" w:hAnsiTheme="minorHAnsi" w:cstheme="minorHAnsi"/>
        </w:rPr>
      </w:pPr>
      <w:r w:rsidRPr="00054DBB">
        <w:rPr>
          <w:rFonts w:asciiTheme="minorHAnsi" w:hAnsiTheme="minorHAnsi" w:cstheme="minorHAnsi"/>
        </w:rPr>
        <w:t>KKLM</w:t>
      </w:r>
      <w:r w:rsidR="007772B4" w:rsidRPr="00054DBB">
        <w:rPr>
          <w:rFonts w:asciiTheme="minorHAnsi" w:hAnsiTheme="minorHAnsi" w:cstheme="minorHAnsi"/>
          <w:lang w:val="et-EE"/>
        </w:rPr>
        <w:t>-</w:t>
      </w:r>
      <w:r w:rsidRPr="00054DBB">
        <w:rPr>
          <w:rFonts w:asciiTheme="minorHAnsi" w:hAnsiTheme="minorHAnsi" w:cstheme="minorHAnsi"/>
        </w:rPr>
        <w:t xml:space="preserve">ile esitatavate </w:t>
      </w:r>
      <w:r w:rsidR="002C4F6F" w:rsidRPr="00054DBB">
        <w:rPr>
          <w:rFonts w:asciiTheme="minorHAnsi" w:hAnsiTheme="minorHAnsi" w:cstheme="minorHAnsi"/>
        </w:rPr>
        <w:t xml:space="preserve">LEADER </w:t>
      </w:r>
      <w:r w:rsidR="005C08F1" w:rsidRPr="00054DBB">
        <w:rPr>
          <w:rFonts w:asciiTheme="minorHAnsi" w:hAnsiTheme="minorHAnsi" w:cstheme="minorHAnsi"/>
        </w:rPr>
        <w:t xml:space="preserve">meetmete “Ettevõtluse arendamine” ja “Elukeskkonna arendamine” </w:t>
      </w:r>
      <w:r w:rsidR="002C4F6F" w:rsidRPr="00054DBB">
        <w:rPr>
          <w:rFonts w:asciiTheme="minorHAnsi" w:hAnsiTheme="minorHAnsi" w:cstheme="minorHAnsi"/>
        </w:rPr>
        <w:t xml:space="preserve">projektitoetuse </w:t>
      </w:r>
      <w:r w:rsidRPr="00054DBB">
        <w:rPr>
          <w:rFonts w:asciiTheme="minorHAnsi" w:hAnsiTheme="minorHAnsi" w:cstheme="minorHAnsi"/>
        </w:rPr>
        <w:t xml:space="preserve">taotluste hindamine toimub üldjuhul </w:t>
      </w:r>
      <w:r w:rsidR="001B2686" w:rsidRPr="00054DBB">
        <w:rPr>
          <w:rFonts w:asciiTheme="minorHAnsi" w:hAnsiTheme="minorHAnsi" w:cstheme="minorHAnsi"/>
          <w:lang w:val="et-EE"/>
        </w:rPr>
        <w:t>6</w:t>
      </w:r>
      <w:r w:rsidRPr="00054DBB">
        <w:rPr>
          <w:rFonts w:asciiTheme="minorHAnsi" w:hAnsiTheme="minorHAnsi" w:cstheme="minorHAnsi"/>
        </w:rPr>
        <w:t xml:space="preserve">-astmelise protsessina: </w:t>
      </w:r>
    </w:p>
    <w:p w14:paraId="6CC3725B" w14:textId="284BE824" w:rsidR="00855757" w:rsidRPr="00054DBB" w:rsidRDefault="00855757" w:rsidP="00405378">
      <w:pPr>
        <w:pStyle w:val="ListParagraph"/>
        <w:numPr>
          <w:ilvl w:val="0"/>
          <w:numId w:val="20"/>
        </w:numPr>
        <w:rPr>
          <w:rFonts w:asciiTheme="minorHAnsi" w:hAnsiTheme="minorHAnsi" w:cstheme="minorHAnsi"/>
        </w:rPr>
      </w:pPr>
      <w:r w:rsidRPr="00054DBB">
        <w:rPr>
          <w:rFonts w:asciiTheme="minorHAnsi" w:hAnsiTheme="minorHAnsi" w:cstheme="minorHAnsi"/>
          <w:b/>
          <w:bCs/>
        </w:rPr>
        <w:t>Eelnõustamine KKLM</w:t>
      </w:r>
      <w:r w:rsidR="007772B4" w:rsidRPr="00054DBB">
        <w:rPr>
          <w:rFonts w:asciiTheme="minorHAnsi" w:hAnsiTheme="minorHAnsi" w:cstheme="minorHAnsi"/>
          <w:b/>
          <w:bCs/>
          <w:lang w:val="et-EE"/>
        </w:rPr>
        <w:t>-</w:t>
      </w:r>
      <w:r w:rsidRPr="00054DBB">
        <w:rPr>
          <w:rFonts w:asciiTheme="minorHAnsi" w:hAnsiTheme="minorHAnsi" w:cstheme="minorHAnsi"/>
          <w:b/>
          <w:bCs/>
        </w:rPr>
        <w:t>i töötajate poolt</w:t>
      </w:r>
      <w:r w:rsidRPr="00054DBB">
        <w:rPr>
          <w:rFonts w:asciiTheme="minorHAnsi" w:hAnsiTheme="minorHAnsi" w:cstheme="minorHAnsi"/>
        </w:rPr>
        <w:t xml:space="preserve"> (soovituslik)</w:t>
      </w:r>
      <w:r w:rsidRPr="00054DBB">
        <w:rPr>
          <w:rFonts w:asciiTheme="minorHAnsi" w:hAnsiTheme="minorHAnsi" w:cstheme="minorHAnsi"/>
        </w:rPr>
        <w:br/>
        <w:t>Taotluste esitamisele eelneb taotlejate eelnõustamine, mille raames annab KKLM</w:t>
      </w:r>
      <w:r w:rsidR="007772B4" w:rsidRPr="00054DBB">
        <w:rPr>
          <w:rFonts w:asciiTheme="minorHAnsi" w:hAnsiTheme="minorHAnsi" w:cstheme="minorHAnsi"/>
          <w:lang w:val="et-EE"/>
        </w:rPr>
        <w:t>-</w:t>
      </w:r>
      <w:r w:rsidRPr="00054DBB">
        <w:rPr>
          <w:rFonts w:asciiTheme="minorHAnsi" w:hAnsiTheme="minorHAnsi" w:cstheme="minorHAnsi"/>
        </w:rPr>
        <w:t>i tegevmeeskond infot KKLM</w:t>
      </w:r>
      <w:r w:rsidR="007772B4" w:rsidRPr="00054DBB">
        <w:rPr>
          <w:rFonts w:asciiTheme="minorHAnsi" w:hAnsiTheme="minorHAnsi" w:cstheme="minorHAnsi"/>
          <w:lang w:val="et-EE"/>
        </w:rPr>
        <w:t>-</w:t>
      </w:r>
      <w:r w:rsidRPr="00054DBB">
        <w:rPr>
          <w:rFonts w:asciiTheme="minorHAnsi" w:hAnsiTheme="minorHAnsi" w:cstheme="minorHAnsi"/>
        </w:rPr>
        <w:t>i strateegia, meetmete, tingimuste jms</w:t>
      </w:r>
      <w:r w:rsidR="007772B4" w:rsidRPr="00054DBB">
        <w:rPr>
          <w:rFonts w:asciiTheme="minorHAnsi" w:hAnsiTheme="minorHAnsi" w:cstheme="minorHAnsi"/>
          <w:lang w:val="et-EE"/>
        </w:rPr>
        <w:t>.</w:t>
      </w:r>
      <w:r w:rsidRPr="00054DBB">
        <w:rPr>
          <w:rFonts w:asciiTheme="minorHAnsi" w:hAnsiTheme="minorHAnsi" w:cstheme="minorHAnsi"/>
        </w:rPr>
        <w:t xml:space="preserve"> kohta ning vajaduse korral nõustatakse taotlejat projekti</w:t>
      </w:r>
      <w:r w:rsidR="000F10C6" w:rsidRPr="00054DBB">
        <w:rPr>
          <w:rFonts w:asciiTheme="minorHAnsi" w:hAnsiTheme="minorHAnsi" w:cstheme="minorHAnsi"/>
        </w:rPr>
        <w:t xml:space="preserve"> sisu </w:t>
      </w:r>
      <w:r w:rsidRPr="00054DBB">
        <w:rPr>
          <w:rFonts w:asciiTheme="minorHAnsi" w:hAnsiTheme="minorHAnsi" w:cstheme="minorHAnsi"/>
        </w:rPr>
        <w:t xml:space="preserve">osas. Eelnõustamine on taotlejatele soovituslik. </w:t>
      </w:r>
    </w:p>
    <w:p w14:paraId="50ED0F30" w14:textId="77777777" w:rsidR="00221348" w:rsidRPr="00054DBB" w:rsidRDefault="00221348" w:rsidP="00221348">
      <w:pPr>
        <w:pStyle w:val="ListParagraph"/>
        <w:rPr>
          <w:rFonts w:asciiTheme="minorHAnsi" w:hAnsiTheme="minorHAnsi" w:cstheme="minorHAnsi"/>
        </w:rPr>
      </w:pPr>
    </w:p>
    <w:p w14:paraId="65AFD441" w14:textId="4C2C7090" w:rsidR="00221348" w:rsidRPr="00054DBB" w:rsidRDefault="00855757" w:rsidP="00405378">
      <w:pPr>
        <w:pStyle w:val="ListParagraph"/>
        <w:numPr>
          <w:ilvl w:val="0"/>
          <w:numId w:val="20"/>
        </w:numPr>
        <w:rPr>
          <w:rFonts w:asciiTheme="minorHAnsi" w:hAnsiTheme="minorHAnsi" w:cstheme="minorHAnsi"/>
        </w:rPr>
      </w:pPr>
      <w:r w:rsidRPr="00054DBB">
        <w:rPr>
          <w:rFonts w:asciiTheme="minorHAnsi" w:hAnsiTheme="minorHAnsi" w:cstheme="minorHAnsi"/>
          <w:b/>
          <w:bCs/>
        </w:rPr>
        <w:t>Taotluste tehniline kontroll KKLM</w:t>
      </w:r>
      <w:r w:rsidR="007772B4" w:rsidRPr="00054DBB">
        <w:rPr>
          <w:rFonts w:asciiTheme="minorHAnsi" w:hAnsiTheme="minorHAnsi" w:cstheme="minorHAnsi"/>
          <w:b/>
          <w:bCs/>
          <w:lang w:val="et-EE"/>
        </w:rPr>
        <w:t>-</w:t>
      </w:r>
      <w:r w:rsidRPr="00054DBB">
        <w:rPr>
          <w:rFonts w:asciiTheme="minorHAnsi" w:hAnsiTheme="minorHAnsi" w:cstheme="minorHAnsi"/>
          <w:b/>
          <w:bCs/>
        </w:rPr>
        <w:t>i töötajate poolt</w:t>
      </w:r>
      <w:r w:rsidRPr="00054DBB">
        <w:rPr>
          <w:rFonts w:asciiTheme="minorHAnsi" w:hAnsiTheme="minorHAnsi" w:cstheme="minorHAnsi"/>
        </w:rPr>
        <w:br/>
        <w:t>Taotluste esitamise järgselt kontrollib KKLM</w:t>
      </w:r>
      <w:r w:rsidR="007772B4" w:rsidRPr="00054DBB">
        <w:rPr>
          <w:rFonts w:asciiTheme="minorHAnsi" w:hAnsiTheme="minorHAnsi" w:cstheme="minorHAnsi"/>
          <w:lang w:val="et-EE"/>
        </w:rPr>
        <w:t>-</w:t>
      </w:r>
      <w:r w:rsidRPr="00054DBB">
        <w:rPr>
          <w:rFonts w:asciiTheme="minorHAnsi" w:hAnsiTheme="minorHAnsi" w:cstheme="minorHAnsi"/>
        </w:rPr>
        <w:t xml:space="preserve">i tegevmeeskond </w:t>
      </w:r>
      <w:r w:rsidR="000D7AF1" w:rsidRPr="00054DBB">
        <w:rPr>
          <w:rFonts w:asciiTheme="minorHAnsi" w:hAnsiTheme="minorHAnsi" w:cstheme="minorHAnsi"/>
        </w:rPr>
        <w:t>taotluse vastavust nõuetele</w:t>
      </w:r>
      <w:r w:rsidRPr="00054DBB">
        <w:rPr>
          <w:rFonts w:asciiTheme="minorHAnsi" w:hAnsiTheme="minorHAnsi" w:cstheme="minorHAnsi"/>
        </w:rPr>
        <w:t xml:space="preserve">. Vajaduse korral antakse taotluse esitajale aega puuduste likvideerimiseks. Antud etapis ei anta hinnangut dokumentide sisule. </w:t>
      </w:r>
    </w:p>
    <w:p w14:paraId="4C013735" w14:textId="77777777" w:rsidR="00221348" w:rsidRPr="00054DBB" w:rsidRDefault="00221348" w:rsidP="00221348">
      <w:pPr>
        <w:pStyle w:val="ListParagraph"/>
        <w:rPr>
          <w:rFonts w:asciiTheme="minorHAnsi" w:hAnsiTheme="minorHAnsi" w:cstheme="minorHAnsi"/>
        </w:rPr>
      </w:pPr>
    </w:p>
    <w:p w14:paraId="3E0F7FD7" w14:textId="698EEF90" w:rsidR="00221348" w:rsidRPr="00054DBB" w:rsidRDefault="00855757" w:rsidP="00405378">
      <w:pPr>
        <w:pStyle w:val="ListParagraph"/>
        <w:numPr>
          <w:ilvl w:val="0"/>
          <w:numId w:val="20"/>
        </w:numPr>
        <w:rPr>
          <w:rFonts w:asciiTheme="minorHAnsi" w:hAnsiTheme="minorHAnsi" w:cstheme="minorHAnsi"/>
        </w:rPr>
      </w:pPr>
      <w:r w:rsidRPr="00054DBB">
        <w:rPr>
          <w:rFonts w:asciiTheme="minorHAnsi" w:hAnsiTheme="minorHAnsi" w:cstheme="minorHAnsi"/>
          <w:b/>
          <w:bCs/>
        </w:rPr>
        <w:t>Juhatuse otsus projektide hindamisele saatmise kohta</w:t>
      </w:r>
      <w:r w:rsidRPr="00054DBB">
        <w:rPr>
          <w:rFonts w:asciiTheme="minorHAnsi" w:hAnsiTheme="minorHAnsi" w:cstheme="minorHAnsi"/>
        </w:rPr>
        <w:br/>
        <w:t xml:space="preserve">Taotluste tehnilise kontrolli tulemustest lähtuvalt teeb juhatus otsuse </w:t>
      </w:r>
      <w:r w:rsidRPr="00054DBB">
        <w:rPr>
          <w:rFonts w:asciiTheme="minorHAnsi" w:hAnsiTheme="minorHAnsi" w:cstheme="minorHAnsi"/>
        </w:rPr>
        <w:lastRenderedPageBreak/>
        <w:t>projektide hindamisele saatmise kohta, tehniliselt mittevast</w:t>
      </w:r>
      <w:r w:rsidR="000D7AF1" w:rsidRPr="00054DBB">
        <w:rPr>
          <w:rFonts w:asciiTheme="minorHAnsi" w:hAnsiTheme="minorHAnsi" w:cstheme="minorHAnsi"/>
        </w:rPr>
        <w:t>a</w:t>
      </w:r>
      <w:r w:rsidRPr="00054DBB">
        <w:rPr>
          <w:rFonts w:asciiTheme="minorHAnsi" w:hAnsiTheme="minorHAnsi" w:cstheme="minorHAnsi"/>
        </w:rPr>
        <w:t>va</w:t>
      </w:r>
      <w:r w:rsidR="000F10C6" w:rsidRPr="00054DBB">
        <w:rPr>
          <w:rFonts w:asciiTheme="minorHAnsi" w:hAnsiTheme="minorHAnsi" w:cstheme="minorHAnsi"/>
        </w:rPr>
        <w:t>i</w:t>
      </w:r>
      <w:r w:rsidRPr="00054DBB">
        <w:rPr>
          <w:rFonts w:asciiTheme="minorHAnsi" w:hAnsiTheme="minorHAnsi" w:cstheme="minorHAnsi"/>
        </w:rPr>
        <w:t>d taotlus</w:t>
      </w:r>
      <w:r w:rsidR="000F10C6" w:rsidRPr="00054DBB">
        <w:rPr>
          <w:rFonts w:asciiTheme="minorHAnsi" w:hAnsiTheme="minorHAnsi" w:cstheme="minorHAnsi"/>
        </w:rPr>
        <w:t>i</w:t>
      </w:r>
      <w:r w:rsidRPr="00054DBB">
        <w:rPr>
          <w:rFonts w:asciiTheme="minorHAnsi" w:hAnsiTheme="minorHAnsi" w:cstheme="minorHAnsi"/>
        </w:rPr>
        <w:t xml:space="preserve"> hindamisele ei </w:t>
      </w:r>
      <w:r w:rsidR="00905EE0" w:rsidRPr="00054DBB">
        <w:rPr>
          <w:rFonts w:asciiTheme="minorHAnsi" w:hAnsiTheme="minorHAnsi" w:cstheme="minorHAnsi"/>
          <w:lang w:val="et-EE"/>
        </w:rPr>
        <w:t>saadeta</w:t>
      </w:r>
      <w:r w:rsidRPr="00054DBB">
        <w:rPr>
          <w:rFonts w:asciiTheme="minorHAnsi" w:hAnsiTheme="minorHAnsi" w:cstheme="minorHAnsi"/>
        </w:rPr>
        <w:t xml:space="preserve">. </w:t>
      </w:r>
    </w:p>
    <w:p w14:paraId="4D596F24" w14:textId="77777777" w:rsidR="00A1395B" w:rsidRPr="00054DBB" w:rsidRDefault="00A1395B" w:rsidP="00A1395B">
      <w:pPr>
        <w:rPr>
          <w:rFonts w:asciiTheme="minorHAnsi" w:hAnsiTheme="minorHAnsi" w:cstheme="minorHAnsi"/>
        </w:rPr>
      </w:pPr>
    </w:p>
    <w:p w14:paraId="49B2742F" w14:textId="5D845413" w:rsidR="00855757" w:rsidRPr="00054DBB" w:rsidRDefault="00905EE0" w:rsidP="00405378">
      <w:pPr>
        <w:pStyle w:val="ListParagraph"/>
        <w:numPr>
          <w:ilvl w:val="0"/>
          <w:numId w:val="20"/>
        </w:numPr>
        <w:rPr>
          <w:rFonts w:asciiTheme="minorHAnsi" w:hAnsiTheme="minorHAnsi" w:cstheme="minorHAnsi"/>
        </w:rPr>
      </w:pPr>
      <w:r w:rsidRPr="00054DBB">
        <w:rPr>
          <w:rFonts w:asciiTheme="minorHAnsi" w:hAnsiTheme="minorHAnsi" w:cstheme="minorHAnsi"/>
          <w:b/>
          <w:bCs/>
          <w:lang w:val="et-EE"/>
        </w:rPr>
        <w:t>Taotlejate ärakuulamine ja paikvaatlused</w:t>
      </w:r>
    </w:p>
    <w:p w14:paraId="35AEC089" w14:textId="0A026DA7" w:rsidR="006A5FD6" w:rsidRPr="00054DBB" w:rsidRDefault="00905EE0" w:rsidP="006A5FD6">
      <w:pPr>
        <w:pStyle w:val="ListParagraph"/>
        <w:jc w:val="both"/>
        <w:rPr>
          <w:rFonts w:asciiTheme="minorHAnsi" w:hAnsiTheme="minorHAnsi" w:cstheme="minorHAnsi"/>
        </w:rPr>
      </w:pPr>
      <w:r w:rsidRPr="00054DBB">
        <w:rPr>
          <w:rFonts w:asciiTheme="minorHAnsi" w:hAnsiTheme="minorHAnsi" w:cstheme="minorHAnsi"/>
        </w:rPr>
        <w:t xml:space="preserve">Kõigile </w:t>
      </w:r>
      <w:r w:rsidRPr="00054DBB">
        <w:rPr>
          <w:rFonts w:asciiTheme="minorHAnsi" w:hAnsiTheme="minorHAnsi" w:cstheme="minorHAnsi"/>
          <w:lang w:val="et-EE"/>
        </w:rPr>
        <w:t>taotlejatele</w:t>
      </w:r>
      <w:r w:rsidRPr="00054DBB">
        <w:rPr>
          <w:rFonts w:asciiTheme="minorHAnsi" w:hAnsiTheme="minorHAnsi" w:cstheme="minorHAnsi"/>
        </w:rPr>
        <w:t xml:space="preserve"> antakse võimalus oma projekti hindamiskomisjonile tutvustada</w:t>
      </w:r>
      <w:r w:rsidR="00A1395B" w:rsidRPr="00054DBB">
        <w:rPr>
          <w:rFonts w:asciiTheme="minorHAnsi" w:hAnsiTheme="minorHAnsi" w:cstheme="minorHAnsi"/>
        </w:rPr>
        <w:t xml:space="preserve"> kas paikvaatlusel või ärakuulamisel</w:t>
      </w:r>
      <w:r w:rsidRPr="00054DBB">
        <w:rPr>
          <w:rFonts w:asciiTheme="minorHAnsi" w:hAnsiTheme="minorHAnsi" w:cstheme="minorHAnsi"/>
        </w:rPr>
        <w:t xml:space="preserve">. Projektide tutvustamine on vabatahtlik. </w:t>
      </w:r>
      <w:r w:rsidR="006A5FD6" w:rsidRPr="00054DBB">
        <w:rPr>
          <w:rFonts w:asciiTheme="minorHAnsi" w:hAnsiTheme="minorHAnsi" w:cstheme="minorHAnsi"/>
          <w:color w:val="000000"/>
        </w:rPr>
        <w:t>Projekti paikvaatluse vajalikkuse otsustab hindamiskomisjoni esimees.</w:t>
      </w:r>
    </w:p>
    <w:p w14:paraId="1A0F1160" w14:textId="77777777" w:rsidR="00CC4DA3" w:rsidRPr="00054DBB" w:rsidRDefault="00CC4DA3" w:rsidP="00905EE0">
      <w:pPr>
        <w:pStyle w:val="ListParagraph"/>
        <w:rPr>
          <w:rFonts w:asciiTheme="minorHAnsi" w:hAnsiTheme="minorHAnsi" w:cstheme="minorHAnsi"/>
        </w:rPr>
      </w:pPr>
    </w:p>
    <w:p w14:paraId="15E678B6" w14:textId="152F3623" w:rsidR="00CC4DA3" w:rsidRPr="00054DBB" w:rsidRDefault="00855757" w:rsidP="00405378">
      <w:pPr>
        <w:pStyle w:val="ListParagraph"/>
        <w:numPr>
          <w:ilvl w:val="0"/>
          <w:numId w:val="20"/>
        </w:numPr>
        <w:rPr>
          <w:rFonts w:asciiTheme="minorHAnsi" w:hAnsiTheme="minorHAnsi" w:cstheme="minorHAnsi"/>
        </w:rPr>
      </w:pPr>
      <w:r w:rsidRPr="00054DBB">
        <w:rPr>
          <w:rFonts w:asciiTheme="minorHAnsi" w:hAnsiTheme="minorHAnsi" w:cstheme="minorHAnsi"/>
          <w:b/>
          <w:bCs/>
        </w:rPr>
        <w:t>Elektrooniline hindamine</w:t>
      </w:r>
      <w:r w:rsidRPr="00054DBB">
        <w:rPr>
          <w:rFonts w:asciiTheme="minorHAnsi" w:hAnsiTheme="minorHAnsi" w:cstheme="minorHAnsi"/>
        </w:rPr>
        <w:br/>
        <w:t xml:space="preserve">Hindamiskomisjoni liikmed </w:t>
      </w:r>
      <w:r w:rsidR="00E144D5" w:rsidRPr="00054DBB">
        <w:rPr>
          <w:rFonts w:asciiTheme="minorHAnsi" w:hAnsiTheme="minorHAnsi" w:cstheme="minorHAnsi"/>
        </w:rPr>
        <w:t xml:space="preserve">hindavad e-PRIA keskonnas igat projekti </w:t>
      </w:r>
      <w:r w:rsidR="00930DFA" w:rsidRPr="00054DBB">
        <w:rPr>
          <w:rFonts w:asciiTheme="minorHAnsi" w:hAnsiTheme="minorHAnsi" w:cstheme="minorHAnsi"/>
        </w:rPr>
        <w:t xml:space="preserve">vastavalt </w:t>
      </w:r>
      <w:r w:rsidR="00E144D5" w:rsidRPr="00054DBB">
        <w:rPr>
          <w:rFonts w:asciiTheme="minorHAnsi" w:hAnsiTheme="minorHAnsi" w:cstheme="minorHAnsi"/>
        </w:rPr>
        <w:t>hindamiskriteeriumi</w:t>
      </w:r>
      <w:r w:rsidR="005929F6" w:rsidRPr="00054DBB">
        <w:rPr>
          <w:rFonts w:asciiTheme="minorHAnsi" w:hAnsiTheme="minorHAnsi" w:cstheme="minorHAnsi"/>
        </w:rPr>
        <w:t>d</w:t>
      </w:r>
      <w:r w:rsidR="00E144D5" w:rsidRPr="00054DBB">
        <w:rPr>
          <w:rFonts w:asciiTheme="minorHAnsi" w:hAnsiTheme="minorHAnsi" w:cstheme="minorHAnsi"/>
        </w:rPr>
        <w:t>e</w:t>
      </w:r>
      <w:r w:rsidR="00930DFA" w:rsidRPr="00054DBB">
        <w:rPr>
          <w:rFonts w:asciiTheme="minorHAnsi" w:hAnsiTheme="minorHAnsi" w:cstheme="minorHAnsi"/>
        </w:rPr>
        <w:t>le</w:t>
      </w:r>
      <w:r w:rsidRPr="00054DBB">
        <w:rPr>
          <w:rFonts w:asciiTheme="minorHAnsi" w:hAnsiTheme="minorHAnsi" w:cstheme="minorHAnsi"/>
        </w:rPr>
        <w:t>, mi</w:t>
      </w:r>
      <w:r w:rsidR="00E144D5" w:rsidRPr="00054DBB">
        <w:rPr>
          <w:rFonts w:asciiTheme="minorHAnsi" w:hAnsiTheme="minorHAnsi" w:cstheme="minorHAnsi"/>
        </w:rPr>
        <w:t>llest</w:t>
      </w:r>
      <w:r w:rsidRPr="00054DBB">
        <w:rPr>
          <w:rFonts w:asciiTheme="minorHAnsi" w:hAnsiTheme="minorHAnsi" w:cstheme="minorHAnsi"/>
        </w:rPr>
        <w:t xml:space="preserve"> moodustab esialg</w:t>
      </w:r>
      <w:r w:rsidR="00E144D5" w:rsidRPr="00054DBB">
        <w:rPr>
          <w:rFonts w:asciiTheme="minorHAnsi" w:hAnsiTheme="minorHAnsi" w:cstheme="minorHAnsi"/>
        </w:rPr>
        <w:t>n</w:t>
      </w:r>
      <w:r w:rsidRPr="00054DBB">
        <w:rPr>
          <w:rFonts w:asciiTheme="minorHAnsi" w:hAnsiTheme="minorHAnsi" w:cstheme="minorHAnsi"/>
        </w:rPr>
        <w:t>e pinger</w:t>
      </w:r>
      <w:r w:rsidR="00E144D5" w:rsidRPr="00054DBB">
        <w:rPr>
          <w:rFonts w:asciiTheme="minorHAnsi" w:hAnsiTheme="minorHAnsi" w:cstheme="minorHAnsi"/>
        </w:rPr>
        <w:t>id</w:t>
      </w:r>
      <w:r w:rsidRPr="00054DBB">
        <w:rPr>
          <w:rFonts w:asciiTheme="minorHAnsi" w:hAnsiTheme="minorHAnsi" w:cstheme="minorHAnsi"/>
        </w:rPr>
        <w:t xml:space="preserve">a. </w:t>
      </w:r>
      <w:r w:rsidR="00CC4DA3" w:rsidRPr="00054DBB">
        <w:rPr>
          <w:rFonts w:asciiTheme="minorHAnsi" w:hAnsiTheme="minorHAnsi" w:cstheme="minorHAnsi"/>
        </w:rPr>
        <w:t xml:space="preserve">Hindamiskomisjoni liikmete osavõtul viiakse läbi hindamiskoosolek, kus </w:t>
      </w:r>
      <w:r w:rsidR="000D7AF1" w:rsidRPr="00054DBB">
        <w:rPr>
          <w:rFonts w:asciiTheme="minorHAnsi" w:hAnsiTheme="minorHAnsi" w:cstheme="minorHAnsi"/>
        </w:rPr>
        <w:t>moodustatakse projektide paremusjärjestus</w:t>
      </w:r>
      <w:r w:rsidR="00CC4DA3" w:rsidRPr="00054DBB">
        <w:rPr>
          <w:rFonts w:asciiTheme="minorHAnsi" w:hAnsiTheme="minorHAnsi" w:cstheme="minorHAnsi"/>
        </w:rPr>
        <w:t xml:space="preserve">. Hindamiskomisjoni </w:t>
      </w:r>
      <w:r w:rsidR="00A1395B" w:rsidRPr="00054DBB">
        <w:rPr>
          <w:rFonts w:asciiTheme="minorHAnsi" w:hAnsiTheme="minorHAnsi" w:cstheme="minorHAnsi"/>
        </w:rPr>
        <w:t xml:space="preserve">poolt koostatud paremusjärjestus </w:t>
      </w:r>
      <w:r w:rsidR="00CC4DA3" w:rsidRPr="00054DBB">
        <w:rPr>
          <w:rFonts w:asciiTheme="minorHAnsi" w:hAnsiTheme="minorHAnsi" w:cstheme="minorHAnsi"/>
        </w:rPr>
        <w:t xml:space="preserve">esitatakse kinnitamiseks juhatusele. </w:t>
      </w:r>
    </w:p>
    <w:p w14:paraId="070B5F86" w14:textId="77777777" w:rsidR="00E144D5" w:rsidRPr="00054DBB" w:rsidRDefault="00E144D5" w:rsidP="001B2686">
      <w:pPr>
        <w:pStyle w:val="ListParagraph"/>
        <w:rPr>
          <w:rFonts w:asciiTheme="minorHAnsi" w:hAnsiTheme="minorHAnsi" w:cstheme="minorHAnsi"/>
        </w:rPr>
      </w:pPr>
    </w:p>
    <w:p w14:paraId="3A136D19" w14:textId="77777777" w:rsidR="001B2686" w:rsidRPr="00054DBB" w:rsidRDefault="001B2686" w:rsidP="00405378">
      <w:pPr>
        <w:pStyle w:val="ListParagraph"/>
        <w:numPr>
          <w:ilvl w:val="0"/>
          <w:numId w:val="20"/>
        </w:numPr>
        <w:jc w:val="both"/>
        <w:rPr>
          <w:rFonts w:asciiTheme="minorHAnsi" w:hAnsiTheme="minorHAnsi" w:cstheme="minorHAnsi"/>
          <w:b/>
          <w:bCs/>
          <w:lang w:val="sv-FI"/>
        </w:rPr>
      </w:pPr>
      <w:r w:rsidRPr="00054DBB">
        <w:rPr>
          <w:rFonts w:asciiTheme="minorHAnsi" w:hAnsiTheme="minorHAnsi" w:cstheme="minorHAnsi"/>
          <w:b/>
          <w:bCs/>
          <w:spacing w:val="2"/>
          <w:lang w:val="sv-FI"/>
        </w:rPr>
        <w:t>J</w:t>
      </w:r>
      <w:r w:rsidRPr="00054DBB">
        <w:rPr>
          <w:rFonts w:asciiTheme="minorHAnsi" w:hAnsiTheme="minorHAnsi" w:cstheme="minorHAnsi"/>
          <w:b/>
          <w:bCs/>
          <w:lang w:val="sv-FI"/>
        </w:rPr>
        <w:t>uh</w:t>
      </w:r>
      <w:r w:rsidRPr="00054DBB">
        <w:rPr>
          <w:rFonts w:asciiTheme="minorHAnsi" w:hAnsiTheme="minorHAnsi" w:cstheme="minorHAnsi"/>
          <w:b/>
          <w:bCs/>
          <w:spacing w:val="-1"/>
          <w:lang w:val="sv-FI"/>
        </w:rPr>
        <w:t>a</w:t>
      </w:r>
      <w:r w:rsidRPr="00054DBB">
        <w:rPr>
          <w:rFonts w:asciiTheme="minorHAnsi" w:hAnsiTheme="minorHAnsi" w:cstheme="minorHAnsi"/>
          <w:b/>
          <w:bCs/>
          <w:lang w:val="sv-FI"/>
        </w:rPr>
        <w:t>tuse koosolek ja</w:t>
      </w:r>
      <w:r w:rsidRPr="00054DBB">
        <w:rPr>
          <w:rFonts w:asciiTheme="minorHAnsi" w:hAnsiTheme="minorHAnsi" w:cstheme="minorHAnsi"/>
          <w:b/>
          <w:bCs/>
          <w:spacing w:val="-1"/>
          <w:lang w:val="sv-FI"/>
        </w:rPr>
        <w:t xml:space="preserve"> </w:t>
      </w:r>
      <w:r w:rsidRPr="00054DBB">
        <w:rPr>
          <w:rFonts w:asciiTheme="minorHAnsi" w:hAnsiTheme="minorHAnsi" w:cstheme="minorHAnsi"/>
          <w:b/>
          <w:bCs/>
          <w:lang w:val="sv-FI"/>
        </w:rPr>
        <w:t>ots</w:t>
      </w:r>
      <w:r w:rsidRPr="00054DBB">
        <w:rPr>
          <w:rFonts w:asciiTheme="minorHAnsi" w:hAnsiTheme="minorHAnsi" w:cstheme="minorHAnsi"/>
          <w:b/>
          <w:bCs/>
          <w:spacing w:val="-2"/>
          <w:lang w:val="sv-FI"/>
        </w:rPr>
        <w:t>u</w:t>
      </w:r>
      <w:r w:rsidRPr="00054DBB">
        <w:rPr>
          <w:rFonts w:asciiTheme="minorHAnsi" w:hAnsiTheme="minorHAnsi" w:cstheme="minorHAnsi"/>
          <w:b/>
          <w:bCs/>
          <w:lang w:val="sv-FI"/>
        </w:rPr>
        <w:t>s</w:t>
      </w:r>
    </w:p>
    <w:p w14:paraId="771881E4" w14:textId="7E3C3610" w:rsidR="001B2686" w:rsidRPr="00054DBB" w:rsidRDefault="001B2686" w:rsidP="001B2686">
      <w:pPr>
        <w:pStyle w:val="ListParagraph"/>
        <w:jc w:val="both"/>
        <w:rPr>
          <w:rFonts w:asciiTheme="minorHAnsi" w:hAnsiTheme="minorHAnsi" w:cstheme="minorHAnsi"/>
          <w:lang w:val="sv-FI"/>
        </w:rPr>
      </w:pPr>
      <w:r w:rsidRPr="00054DBB">
        <w:rPr>
          <w:rFonts w:asciiTheme="minorHAnsi" w:hAnsiTheme="minorHAnsi" w:cstheme="minorHAnsi"/>
          <w:spacing w:val="3"/>
          <w:lang w:val="sv-FI"/>
        </w:rPr>
        <w:t>J</w:t>
      </w:r>
      <w:r w:rsidRPr="00054DBB">
        <w:rPr>
          <w:rFonts w:asciiTheme="minorHAnsi" w:hAnsiTheme="minorHAnsi" w:cstheme="minorHAnsi"/>
          <w:lang w:val="sv-FI"/>
        </w:rPr>
        <w:t>uh</w:t>
      </w:r>
      <w:r w:rsidRPr="00054DBB">
        <w:rPr>
          <w:rFonts w:asciiTheme="minorHAnsi" w:hAnsiTheme="minorHAnsi" w:cstheme="minorHAnsi"/>
          <w:spacing w:val="-1"/>
          <w:lang w:val="sv-FI"/>
        </w:rPr>
        <w:t>a</w:t>
      </w:r>
      <w:r w:rsidRPr="00054DBB">
        <w:rPr>
          <w:rFonts w:asciiTheme="minorHAnsi" w:hAnsiTheme="minorHAnsi" w:cstheme="minorHAnsi"/>
          <w:lang w:val="sv-FI"/>
        </w:rPr>
        <w:t>tus te</w:t>
      </w:r>
      <w:r w:rsidRPr="00054DBB">
        <w:rPr>
          <w:rFonts w:asciiTheme="minorHAnsi" w:hAnsiTheme="minorHAnsi" w:cstheme="minorHAnsi"/>
          <w:spacing w:val="-1"/>
          <w:lang w:val="sv-FI"/>
        </w:rPr>
        <w:t>e</w:t>
      </w:r>
      <w:r w:rsidRPr="00054DBB">
        <w:rPr>
          <w:rFonts w:asciiTheme="minorHAnsi" w:hAnsiTheme="minorHAnsi" w:cstheme="minorHAnsi"/>
          <w:lang w:val="sv-FI"/>
        </w:rPr>
        <w:t>b otsu</w:t>
      </w:r>
      <w:r w:rsidRPr="00054DBB">
        <w:rPr>
          <w:rFonts w:asciiTheme="minorHAnsi" w:hAnsiTheme="minorHAnsi" w:cstheme="minorHAnsi"/>
          <w:spacing w:val="1"/>
          <w:lang w:val="sv-FI"/>
        </w:rPr>
        <w:t>s</w:t>
      </w:r>
      <w:r w:rsidRPr="00054DBB">
        <w:rPr>
          <w:rFonts w:asciiTheme="minorHAnsi" w:hAnsiTheme="minorHAnsi" w:cstheme="minorHAnsi"/>
          <w:lang w:val="sv-FI"/>
        </w:rPr>
        <w:t>e p</w:t>
      </w:r>
      <w:r w:rsidRPr="00054DBB">
        <w:rPr>
          <w:rFonts w:asciiTheme="minorHAnsi" w:hAnsiTheme="minorHAnsi" w:cstheme="minorHAnsi"/>
          <w:spacing w:val="-1"/>
          <w:lang w:val="sv-FI"/>
        </w:rPr>
        <w:t>a</w:t>
      </w:r>
      <w:r w:rsidRPr="00054DBB">
        <w:rPr>
          <w:rFonts w:asciiTheme="minorHAnsi" w:hAnsiTheme="minorHAnsi" w:cstheme="minorHAnsi"/>
          <w:lang w:val="sv-FI"/>
        </w:rPr>
        <w:t>r</w:t>
      </w:r>
      <w:r w:rsidRPr="00054DBB">
        <w:rPr>
          <w:rFonts w:asciiTheme="minorHAnsi" w:hAnsiTheme="minorHAnsi" w:cstheme="minorHAnsi"/>
          <w:spacing w:val="-2"/>
          <w:lang w:val="sv-FI"/>
        </w:rPr>
        <w:t>e</w:t>
      </w:r>
      <w:r w:rsidRPr="00054DBB">
        <w:rPr>
          <w:rFonts w:asciiTheme="minorHAnsi" w:hAnsiTheme="minorHAnsi" w:cstheme="minorHAnsi"/>
          <w:lang w:val="sv-FI"/>
        </w:rPr>
        <w:t>mus</w:t>
      </w:r>
      <w:r w:rsidRPr="00054DBB">
        <w:rPr>
          <w:rFonts w:asciiTheme="minorHAnsi" w:hAnsiTheme="minorHAnsi" w:cstheme="minorHAnsi"/>
          <w:spacing w:val="1"/>
          <w:lang w:val="sv-FI"/>
        </w:rPr>
        <w:t>j</w:t>
      </w:r>
      <w:r w:rsidRPr="00054DBB">
        <w:rPr>
          <w:rFonts w:asciiTheme="minorHAnsi" w:hAnsiTheme="minorHAnsi" w:cstheme="minorHAnsi"/>
          <w:spacing w:val="-1"/>
          <w:lang w:val="sv-FI"/>
        </w:rPr>
        <w:t>ä</w:t>
      </w:r>
      <w:r w:rsidRPr="00054DBB">
        <w:rPr>
          <w:rFonts w:asciiTheme="minorHAnsi" w:hAnsiTheme="minorHAnsi" w:cstheme="minorHAnsi"/>
          <w:lang w:val="sv-FI"/>
        </w:rPr>
        <w:t>rj</w:t>
      </w:r>
      <w:r w:rsidRPr="00054DBB">
        <w:rPr>
          <w:rFonts w:asciiTheme="minorHAnsi" w:hAnsiTheme="minorHAnsi" w:cstheme="minorHAnsi"/>
          <w:spacing w:val="-1"/>
          <w:lang w:val="sv-FI"/>
        </w:rPr>
        <w:t>e</w:t>
      </w:r>
      <w:r w:rsidRPr="00054DBB">
        <w:rPr>
          <w:rFonts w:asciiTheme="minorHAnsi" w:hAnsiTheme="minorHAnsi" w:cstheme="minorHAnsi"/>
          <w:lang w:val="sv-FI"/>
        </w:rPr>
        <w:t>stu</w:t>
      </w:r>
      <w:r w:rsidRPr="00054DBB">
        <w:rPr>
          <w:rFonts w:asciiTheme="minorHAnsi" w:hAnsiTheme="minorHAnsi" w:cstheme="minorHAnsi"/>
          <w:spacing w:val="1"/>
          <w:lang w:val="sv-FI"/>
        </w:rPr>
        <w:t>s</w:t>
      </w:r>
      <w:r w:rsidRPr="00054DBB">
        <w:rPr>
          <w:rFonts w:asciiTheme="minorHAnsi" w:hAnsiTheme="minorHAnsi" w:cstheme="minorHAnsi"/>
          <w:lang w:val="sv-FI"/>
        </w:rPr>
        <w:t xml:space="preserve">e </w:t>
      </w:r>
      <w:r w:rsidRPr="00054DBB">
        <w:rPr>
          <w:rFonts w:asciiTheme="minorHAnsi" w:hAnsiTheme="minorHAnsi" w:cstheme="minorHAnsi"/>
          <w:spacing w:val="-1"/>
          <w:lang w:val="sv-FI"/>
        </w:rPr>
        <w:t>e</w:t>
      </w:r>
      <w:r w:rsidRPr="00054DBB">
        <w:rPr>
          <w:rFonts w:asciiTheme="minorHAnsi" w:hAnsiTheme="minorHAnsi" w:cstheme="minorHAnsi"/>
          <w:lang w:val="sv-FI"/>
        </w:rPr>
        <w:t>si</w:t>
      </w:r>
      <w:r w:rsidRPr="00054DBB">
        <w:rPr>
          <w:rFonts w:asciiTheme="minorHAnsi" w:hAnsiTheme="minorHAnsi" w:cstheme="minorHAnsi"/>
          <w:spacing w:val="1"/>
          <w:lang w:val="sv-FI"/>
        </w:rPr>
        <w:t>ta</w:t>
      </w:r>
      <w:r w:rsidRPr="00054DBB">
        <w:rPr>
          <w:rFonts w:asciiTheme="minorHAnsi" w:hAnsiTheme="minorHAnsi" w:cstheme="minorHAnsi"/>
          <w:lang w:val="sv-FI"/>
        </w:rPr>
        <w:t>m</w:t>
      </w:r>
      <w:r w:rsidRPr="00054DBB">
        <w:rPr>
          <w:rFonts w:asciiTheme="minorHAnsi" w:hAnsiTheme="minorHAnsi" w:cstheme="minorHAnsi"/>
          <w:spacing w:val="1"/>
          <w:lang w:val="sv-FI"/>
        </w:rPr>
        <w:t>i</w:t>
      </w:r>
      <w:r w:rsidRPr="00054DBB">
        <w:rPr>
          <w:rFonts w:asciiTheme="minorHAnsi" w:hAnsiTheme="minorHAnsi" w:cstheme="minorHAnsi"/>
          <w:lang w:val="sv-FI"/>
        </w:rPr>
        <w:t>s</w:t>
      </w:r>
      <w:r w:rsidRPr="00054DBB">
        <w:rPr>
          <w:rFonts w:asciiTheme="minorHAnsi" w:hAnsiTheme="minorHAnsi" w:cstheme="minorHAnsi"/>
          <w:spacing w:val="-1"/>
          <w:lang w:val="sv-FI"/>
        </w:rPr>
        <w:t>e</w:t>
      </w:r>
      <w:r w:rsidRPr="00054DBB">
        <w:rPr>
          <w:rFonts w:asciiTheme="minorHAnsi" w:hAnsiTheme="minorHAnsi" w:cstheme="minorHAnsi"/>
          <w:lang w:val="sv-FI"/>
        </w:rPr>
        <w:t xml:space="preserve">ks </w:t>
      </w:r>
      <w:r w:rsidRPr="00054DBB">
        <w:rPr>
          <w:rFonts w:asciiTheme="minorHAnsi" w:hAnsiTheme="minorHAnsi" w:cstheme="minorHAnsi"/>
          <w:spacing w:val="1"/>
          <w:lang w:val="sv-FI"/>
        </w:rPr>
        <w:t>P</w:t>
      </w:r>
      <w:r w:rsidRPr="00054DBB">
        <w:rPr>
          <w:rFonts w:asciiTheme="minorHAnsi" w:hAnsiTheme="minorHAnsi" w:cstheme="minorHAnsi"/>
          <w:spacing w:val="3"/>
          <w:lang w:val="sv-FI"/>
        </w:rPr>
        <w:t>R</w:t>
      </w:r>
      <w:r w:rsidRPr="00054DBB">
        <w:rPr>
          <w:rFonts w:asciiTheme="minorHAnsi" w:hAnsiTheme="minorHAnsi" w:cstheme="minorHAnsi"/>
          <w:spacing w:val="-6"/>
          <w:lang w:val="sv-FI"/>
        </w:rPr>
        <w:t>I</w:t>
      </w:r>
      <w:r w:rsidRPr="00054DBB">
        <w:rPr>
          <w:rFonts w:asciiTheme="minorHAnsi" w:hAnsiTheme="minorHAnsi" w:cstheme="minorHAnsi"/>
          <w:spacing w:val="4"/>
          <w:lang w:val="sv-FI"/>
        </w:rPr>
        <w:t>A</w:t>
      </w:r>
      <w:r w:rsidRPr="00054DBB">
        <w:rPr>
          <w:rFonts w:asciiTheme="minorHAnsi" w:hAnsiTheme="minorHAnsi" w:cstheme="minorHAnsi"/>
          <w:spacing w:val="-1"/>
          <w:lang w:val="sv-FI"/>
        </w:rPr>
        <w:t>-</w:t>
      </w:r>
      <w:r w:rsidRPr="00054DBB">
        <w:rPr>
          <w:rFonts w:asciiTheme="minorHAnsi" w:hAnsiTheme="minorHAnsi" w:cstheme="minorHAnsi"/>
          <w:lang w:val="sv-FI"/>
        </w:rPr>
        <w:t>le, võt</w:t>
      </w:r>
      <w:r w:rsidRPr="00054DBB">
        <w:rPr>
          <w:rFonts w:asciiTheme="minorHAnsi" w:hAnsiTheme="minorHAnsi" w:cstheme="minorHAnsi"/>
          <w:spacing w:val="3"/>
          <w:lang w:val="sv-FI"/>
        </w:rPr>
        <w:t>t</w:t>
      </w:r>
      <w:r w:rsidRPr="00054DBB">
        <w:rPr>
          <w:rFonts w:asciiTheme="minorHAnsi" w:hAnsiTheme="minorHAnsi" w:cstheme="minorHAnsi"/>
          <w:spacing w:val="-1"/>
          <w:lang w:val="sv-FI"/>
        </w:rPr>
        <w:t>e</w:t>
      </w:r>
      <w:r w:rsidRPr="00054DBB">
        <w:rPr>
          <w:rFonts w:asciiTheme="minorHAnsi" w:hAnsiTheme="minorHAnsi" w:cstheme="minorHAnsi"/>
          <w:lang w:val="sv-FI"/>
        </w:rPr>
        <w:t xml:space="preserve">s </w:t>
      </w:r>
      <w:r w:rsidRPr="00054DBB">
        <w:rPr>
          <w:rFonts w:asciiTheme="minorHAnsi" w:hAnsiTheme="minorHAnsi" w:cstheme="minorHAnsi"/>
          <w:spacing w:val="-1"/>
          <w:lang w:val="sv-FI"/>
        </w:rPr>
        <w:t>a</w:t>
      </w:r>
      <w:r w:rsidRPr="00054DBB">
        <w:rPr>
          <w:rFonts w:asciiTheme="minorHAnsi" w:hAnsiTheme="minorHAnsi" w:cstheme="minorHAnsi"/>
          <w:lang w:val="sv-FI"/>
        </w:rPr>
        <w:t>luseks hindamiskom</w:t>
      </w:r>
      <w:r w:rsidRPr="00054DBB">
        <w:rPr>
          <w:rFonts w:asciiTheme="minorHAnsi" w:hAnsiTheme="minorHAnsi" w:cstheme="minorHAnsi"/>
          <w:spacing w:val="1"/>
          <w:lang w:val="sv-FI"/>
        </w:rPr>
        <w:t>i</w:t>
      </w:r>
      <w:r w:rsidRPr="00054DBB">
        <w:rPr>
          <w:rFonts w:asciiTheme="minorHAnsi" w:hAnsiTheme="minorHAnsi" w:cstheme="minorHAnsi"/>
          <w:lang w:val="sv-FI"/>
        </w:rPr>
        <w:t>sjoni</w:t>
      </w:r>
      <w:r w:rsidRPr="00054DBB">
        <w:rPr>
          <w:rFonts w:asciiTheme="minorHAnsi" w:hAnsiTheme="minorHAnsi" w:cstheme="minorHAnsi"/>
          <w:spacing w:val="1"/>
          <w:lang w:val="sv-FI"/>
        </w:rPr>
        <w:t xml:space="preserve"> </w:t>
      </w:r>
      <w:r w:rsidRPr="00054DBB">
        <w:rPr>
          <w:rFonts w:asciiTheme="minorHAnsi" w:hAnsiTheme="minorHAnsi" w:cstheme="minorHAnsi"/>
          <w:lang w:val="sv-FI"/>
        </w:rPr>
        <w:t>prot</w:t>
      </w:r>
      <w:r w:rsidRPr="00054DBB">
        <w:rPr>
          <w:rFonts w:asciiTheme="minorHAnsi" w:hAnsiTheme="minorHAnsi" w:cstheme="minorHAnsi"/>
          <w:spacing w:val="-3"/>
          <w:lang w:val="sv-FI"/>
        </w:rPr>
        <w:t>o</w:t>
      </w:r>
      <w:r w:rsidRPr="00054DBB">
        <w:rPr>
          <w:rFonts w:asciiTheme="minorHAnsi" w:hAnsiTheme="minorHAnsi" w:cstheme="minorHAnsi"/>
          <w:lang w:val="sv-FI"/>
        </w:rPr>
        <w:t>kol</w:t>
      </w:r>
      <w:r w:rsidRPr="00054DBB">
        <w:rPr>
          <w:rFonts w:asciiTheme="minorHAnsi" w:hAnsiTheme="minorHAnsi" w:cstheme="minorHAnsi"/>
          <w:spacing w:val="1"/>
          <w:lang w:val="sv-FI"/>
        </w:rPr>
        <w:t>l</w:t>
      </w:r>
      <w:r w:rsidRPr="00054DBB">
        <w:rPr>
          <w:rFonts w:asciiTheme="minorHAnsi" w:hAnsiTheme="minorHAnsi" w:cstheme="minorHAnsi"/>
          <w:lang w:val="sv-FI"/>
        </w:rPr>
        <w:t>i.</w:t>
      </w:r>
      <w:r w:rsidR="00E144D5" w:rsidRPr="00054DBB">
        <w:rPr>
          <w:rFonts w:asciiTheme="minorHAnsi" w:hAnsiTheme="minorHAnsi" w:cstheme="minorHAnsi"/>
          <w:lang w:val="sv-FI"/>
        </w:rPr>
        <w:t xml:space="preserve"> KKLM juhatusel on õigus pingerea tulemuste mitte kinnitamiseks, kui ta on tuvastanud, et hindamise läbiviimisel on eksitud protseduurireeglite vastu.</w:t>
      </w:r>
    </w:p>
    <w:p w14:paraId="5A27F46A" w14:textId="77777777" w:rsidR="00A1395B" w:rsidRPr="00054DBB" w:rsidRDefault="00A1395B" w:rsidP="00E144D5">
      <w:pPr>
        <w:jc w:val="both"/>
        <w:rPr>
          <w:rFonts w:asciiTheme="minorHAnsi" w:hAnsiTheme="minorHAnsi" w:cstheme="minorHAnsi"/>
          <w:b/>
          <w:bCs/>
          <w:u w:val="single"/>
          <w:lang w:val="sv-FI"/>
        </w:rPr>
      </w:pPr>
    </w:p>
    <w:p w14:paraId="13C52FB9" w14:textId="6611DF6C" w:rsidR="00CC4DA3" w:rsidRPr="00054DBB" w:rsidRDefault="000D7AF1" w:rsidP="000D7AF1">
      <w:pPr>
        <w:jc w:val="both"/>
        <w:rPr>
          <w:rFonts w:asciiTheme="minorHAnsi" w:hAnsiTheme="minorHAnsi" w:cstheme="minorHAnsi"/>
        </w:rPr>
      </w:pPr>
      <w:r w:rsidRPr="00054DBB">
        <w:rPr>
          <w:rFonts w:asciiTheme="minorHAnsi" w:hAnsiTheme="minorHAnsi" w:cstheme="minorHAnsi"/>
        </w:rPr>
        <w:t xml:space="preserve">Täpsemalt on hindamise protseduuri kirjeldatud KKLM projektitoetuse taotluste menetlemise korras. </w:t>
      </w:r>
    </w:p>
    <w:p w14:paraId="0C1F386E" w14:textId="77777777" w:rsidR="000D7AF1" w:rsidRPr="00054DBB" w:rsidRDefault="000D7AF1" w:rsidP="00CC4DA3">
      <w:pPr>
        <w:rPr>
          <w:rFonts w:asciiTheme="minorHAnsi" w:hAnsiTheme="minorHAnsi" w:cstheme="minorHAnsi"/>
          <w:b/>
          <w:bCs/>
        </w:rPr>
      </w:pPr>
    </w:p>
    <w:p w14:paraId="339FB64C" w14:textId="2C17003B" w:rsidR="00CC4DA3" w:rsidRPr="00054DBB" w:rsidRDefault="00CC4DA3" w:rsidP="00CC4DA3">
      <w:pPr>
        <w:rPr>
          <w:rFonts w:asciiTheme="minorHAnsi" w:hAnsiTheme="minorHAnsi" w:cstheme="minorHAnsi"/>
          <w:b/>
          <w:bCs/>
        </w:rPr>
      </w:pPr>
      <w:r w:rsidRPr="00054DBB">
        <w:rPr>
          <w:rFonts w:asciiTheme="minorHAnsi" w:hAnsiTheme="minorHAnsi" w:cstheme="minorHAnsi"/>
          <w:b/>
          <w:bCs/>
        </w:rPr>
        <w:t xml:space="preserve">Taotluste hindamiskriteeriumid jagunevad </w:t>
      </w:r>
      <w:r w:rsidR="00311EB6" w:rsidRPr="00054DBB">
        <w:rPr>
          <w:rFonts w:asciiTheme="minorHAnsi" w:hAnsiTheme="minorHAnsi" w:cstheme="minorHAnsi"/>
          <w:b/>
          <w:bCs/>
        </w:rPr>
        <w:t>kaheks</w:t>
      </w:r>
      <w:r w:rsidRPr="00054DBB">
        <w:rPr>
          <w:rFonts w:asciiTheme="minorHAnsi" w:hAnsiTheme="minorHAnsi" w:cstheme="minorHAnsi"/>
          <w:b/>
          <w:bCs/>
        </w:rPr>
        <w:t xml:space="preserve"> osaks:</w:t>
      </w:r>
    </w:p>
    <w:p w14:paraId="112144C0" w14:textId="1B1FCBEF" w:rsidR="00CC4DA3" w:rsidRPr="00054DBB" w:rsidRDefault="00311EB6" w:rsidP="00405378">
      <w:pPr>
        <w:pStyle w:val="ListParagraph"/>
        <w:numPr>
          <w:ilvl w:val="0"/>
          <w:numId w:val="39"/>
        </w:numPr>
        <w:spacing w:after="120"/>
        <w:jc w:val="both"/>
        <w:rPr>
          <w:rFonts w:asciiTheme="minorHAnsi" w:hAnsiTheme="minorHAnsi" w:cstheme="minorHAnsi"/>
        </w:rPr>
      </w:pPr>
      <w:r w:rsidRPr="00054DBB">
        <w:rPr>
          <w:rFonts w:asciiTheme="minorHAnsi" w:hAnsiTheme="minorHAnsi" w:cstheme="minorHAnsi"/>
        </w:rPr>
        <w:t>Taotluse mõjuga seotud kriteeriumid</w:t>
      </w:r>
      <w:r w:rsidR="00CC4DA3" w:rsidRPr="00054DBB">
        <w:rPr>
          <w:rFonts w:asciiTheme="minorHAnsi" w:hAnsiTheme="minorHAnsi" w:cstheme="minorHAnsi"/>
        </w:rPr>
        <w:t xml:space="preserve"> </w:t>
      </w:r>
    </w:p>
    <w:p w14:paraId="17BBEF69" w14:textId="2DDF5968" w:rsidR="00CC4DA3" w:rsidRPr="00054DBB" w:rsidRDefault="00311EB6" w:rsidP="00405378">
      <w:pPr>
        <w:pStyle w:val="ListParagraph"/>
        <w:numPr>
          <w:ilvl w:val="0"/>
          <w:numId w:val="39"/>
        </w:numPr>
        <w:spacing w:after="120"/>
        <w:jc w:val="both"/>
        <w:rPr>
          <w:rFonts w:asciiTheme="minorHAnsi" w:hAnsiTheme="minorHAnsi" w:cstheme="minorHAnsi"/>
        </w:rPr>
      </w:pPr>
      <w:r w:rsidRPr="00054DBB">
        <w:rPr>
          <w:rFonts w:asciiTheme="minorHAnsi" w:hAnsiTheme="minorHAnsi" w:cstheme="minorHAnsi"/>
        </w:rPr>
        <w:t xml:space="preserve">Taotluse kvaliteediga seotud kriteeriumid </w:t>
      </w:r>
    </w:p>
    <w:p w14:paraId="58EA67DF" w14:textId="77777777" w:rsidR="00CC4DA3" w:rsidRPr="00054DBB" w:rsidRDefault="00CC4DA3" w:rsidP="00CC4DA3">
      <w:pPr>
        <w:pStyle w:val="ListParagraph"/>
        <w:rPr>
          <w:rFonts w:asciiTheme="minorHAnsi" w:hAnsiTheme="minorHAnsi" w:cstheme="minorHAnsi"/>
        </w:rPr>
      </w:pPr>
    </w:p>
    <w:p w14:paraId="0EEBDA56" w14:textId="631BC1CF" w:rsidR="00CC4DA3" w:rsidRPr="00054DBB" w:rsidRDefault="00CC4DA3" w:rsidP="00CC4DA3">
      <w:pPr>
        <w:rPr>
          <w:rFonts w:asciiTheme="minorHAnsi" w:hAnsiTheme="minorHAnsi" w:cstheme="minorHAnsi"/>
        </w:rPr>
      </w:pPr>
      <w:r w:rsidRPr="00054DBB">
        <w:rPr>
          <w:rFonts w:asciiTheme="minorHAnsi" w:hAnsiTheme="minorHAnsi" w:cstheme="minorHAnsi"/>
        </w:rPr>
        <w:t xml:space="preserve">Hindamine toimub skaalal </w:t>
      </w:r>
      <w:r w:rsidR="00311EB6" w:rsidRPr="00054DBB">
        <w:rPr>
          <w:rFonts w:asciiTheme="minorHAnsi" w:hAnsiTheme="minorHAnsi" w:cstheme="minorHAnsi"/>
        </w:rPr>
        <w:t>1</w:t>
      </w:r>
      <w:r w:rsidRPr="00054DBB">
        <w:rPr>
          <w:rFonts w:asciiTheme="minorHAnsi" w:hAnsiTheme="minorHAnsi" w:cstheme="minorHAnsi"/>
        </w:rPr>
        <w:t>–</w:t>
      </w:r>
      <w:r w:rsidR="00311EB6" w:rsidRPr="00054DBB">
        <w:rPr>
          <w:rFonts w:asciiTheme="minorHAnsi" w:hAnsiTheme="minorHAnsi" w:cstheme="minorHAnsi"/>
        </w:rPr>
        <w:t>4</w:t>
      </w:r>
      <w:r w:rsidRPr="00054DBB">
        <w:rPr>
          <w:rFonts w:asciiTheme="minorHAnsi" w:hAnsiTheme="minorHAnsi" w:cstheme="minorHAnsi"/>
        </w:rPr>
        <w:t xml:space="preserve">, kus </w:t>
      </w:r>
      <w:r w:rsidR="00311EB6" w:rsidRPr="00054DBB">
        <w:rPr>
          <w:rFonts w:asciiTheme="minorHAnsi" w:hAnsiTheme="minorHAnsi" w:cstheme="minorHAnsi"/>
        </w:rPr>
        <w:t>4</w:t>
      </w:r>
      <w:r w:rsidRPr="00054DBB">
        <w:rPr>
          <w:rFonts w:asciiTheme="minorHAnsi" w:hAnsiTheme="minorHAnsi" w:cstheme="minorHAnsi"/>
        </w:rPr>
        <w:t xml:space="preserve"> – väga hea, </w:t>
      </w:r>
      <w:r w:rsidR="00A1395B" w:rsidRPr="00054DBB">
        <w:rPr>
          <w:rFonts w:asciiTheme="minorHAnsi" w:hAnsiTheme="minorHAnsi" w:cstheme="minorHAnsi"/>
        </w:rPr>
        <w:t>3 – hea, 2</w:t>
      </w:r>
      <w:r w:rsidRPr="00054DBB">
        <w:rPr>
          <w:rFonts w:asciiTheme="minorHAnsi" w:hAnsiTheme="minorHAnsi" w:cstheme="minorHAnsi"/>
        </w:rPr>
        <w:t xml:space="preserve"> –</w:t>
      </w:r>
      <w:r w:rsidR="00311EB6" w:rsidRPr="00054DBB">
        <w:rPr>
          <w:rFonts w:asciiTheme="minorHAnsi" w:hAnsiTheme="minorHAnsi" w:cstheme="minorHAnsi"/>
        </w:rPr>
        <w:t xml:space="preserve"> </w:t>
      </w:r>
      <w:r w:rsidRPr="00054DBB">
        <w:rPr>
          <w:rFonts w:asciiTheme="minorHAnsi" w:hAnsiTheme="minorHAnsi" w:cstheme="minorHAnsi"/>
        </w:rPr>
        <w:t>rahuldav, 1 –</w:t>
      </w:r>
      <w:r w:rsidR="00311EB6" w:rsidRPr="00054DBB">
        <w:rPr>
          <w:rFonts w:asciiTheme="minorHAnsi" w:hAnsiTheme="minorHAnsi" w:cstheme="minorHAnsi"/>
        </w:rPr>
        <w:t xml:space="preserve"> </w:t>
      </w:r>
      <w:r w:rsidRPr="00054DBB">
        <w:rPr>
          <w:rFonts w:asciiTheme="minorHAnsi" w:hAnsiTheme="minorHAnsi" w:cstheme="minorHAnsi"/>
        </w:rPr>
        <w:t>puudulik. Lisaks rakendatakse taotluste hindamisel lävendit – kui taotlus saab koondhindeks</w:t>
      </w:r>
      <w:bookmarkStart w:id="140" w:name="_Ref179537574"/>
      <w:r w:rsidRPr="00054DBB">
        <w:rPr>
          <w:rStyle w:val="FootnoteReference"/>
          <w:rFonts w:asciiTheme="minorHAnsi" w:hAnsiTheme="minorHAnsi" w:cstheme="minorHAnsi"/>
        </w:rPr>
        <w:footnoteReference w:id="19"/>
      </w:r>
      <w:bookmarkEnd w:id="140"/>
      <w:r w:rsidRPr="00054DBB">
        <w:rPr>
          <w:rFonts w:asciiTheme="minorHAnsi" w:hAnsiTheme="minorHAnsi" w:cstheme="minorHAnsi"/>
        </w:rPr>
        <w:t xml:space="preserve"> 2,5 või vähem, </w:t>
      </w:r>
      <w:r w:rsidR="00A1395B" w:rsidRPr="00054DBB">
        <w:rPr>
          <w:rFonts w:asciiTheme="minorHAnsi" w:hAnsiTheme="minorHAnsi" w:cstheme="minorHAnsi"/>
        </w:rPr>
        <w:t xml:space="preserve">siis </w:t>
      </w:r>
      <w:r w:rsidRPr="00054DBB">
        <w:rPr>
          <w:rFonts w:asciiTheme="minorHAnsi" w:hAnsiTheme="minorHAnsi" w:cstheme="minorHAnsi"/>
        </w:rPr>
        <w:t>seda ei rahuldata.</w:t>
      </w:r>
    </w:p>
    <w:p w14:paraId="5979EE52" w14:textId="77777777" w:rsidR="000D7AF1" w:rsidRPr="00054DBB" w:rsidRDefault="000D7AF1" w:rsidP="00CC4DA3">
      <w:pPr>
        <w:rPr>
          <w:rFonts w:asciiTheme="minorHAnsi" w:hAnsiTheme="minorHAnsi" w:cstheme="minorHAnsi"/>
        </w:rPr>
      </w:pPr>
    </w:p>
    <w:p w14:paraId="0923D9B1" w14:textId="4DF50D0B" w:rsidR="00CC4DA3" w:rsidRPr="00054DBB" w:rsidRDefault="00994C14" w:rsidP="00CC4DA3">
      <w:pPr>
        <w:rPr>
          <w:rFonts w:asciiTheme="minorHAnsi" w:hAnsiTheme="minorHAnsi" w:cstheme="minorHAnsi"/>
        </w:rPr>
      </w:pPr>
      <w:r w:rsidRPr="00054DBB">
        <w:rPr>
          <w:rFonts w:asciiTheme="minorHAnsi" w:hAnsiTheme="minorHAnsi" w:cstheme="minorHAnsi"/>
        </w:rPr>
        <w:t xml:space="preserve">LEADER </w:t>
      </w:r>
      <w:r w:rsidR="00F0205B" w:rsidRPr="00054DBB">
        <w:rPr>
          <w:rFonts w:asciiTheme="minorHAnsi" w:hAnsiTheme="minorHAnsi" w:cstheme="minorHAnsi"/>
        </w:rPr>
        <w:t>meetmetele</w:t>
      </w:r>
      <w:r w:rsidR="000D7AF1" w:rsidRPr="00054DBB">
        <w:rPr>
          <w:rFonts w:asciiTheme="minorHAnsi" w:hAnsiTheme="minorHAnsi" w:cstheme="minorHAnsi"/>
        </w:rPr>
        <w:t xml:space="preserve"> </w:t>
      </w:r>
      <w:r w:rsidRPr="00054DBB">
        <w:rPr>
          <w:rFonts w:asciiTheme="minorHAnsi" w:hAnsiTheme="minorHAnsi" w:cstheme="minorHAnsi"/>
        </w:rPr>
        <w:t xml:space="preserve">“Ettevõtluse arendamine” ja “Elukeskkonna arendamine” </w:t>
      </w:r>
      <w:r w:rsidR="00CC4DA3" w:rsidRPr="00054DBB">
        <w:rPr>
          <w:rFonts w:asciiTheme="minorHAnsi" w:hAnsiTheme="minorHAnsi" w:cstheme="minorHAnsi"/>
        </w:rPr>
        <w:t>rakendatakse samu kriteeriume ja osakaale</w:t>
      </w:r>
      <w:r w:rsidR="000D7AF1" w:rsidRPr="00054DBB">
        <w:rPr>
          <w:rFonts w:asciiTheme="minorHAnsi" w:hAnsiTheme="minorHAnsi" w:cstheme="minorHAnsi"/>
        </w:rPr>
        <w:t>.</w:t>
      </w:r>
    </w:p>
    <w:p w14:paraId="35254EBB" w14:textId="319DD06E" w:rsidR="008772D2" w:rsidRPr="00054DBB" w:rsidRDefault="008772D2" w:rsidP="00054DBB">
      <w:pPr>
        <w:pStyle w:val="Caption"/>
        <w:keepNext/>
        <w:rPr>
          <w:rFonts w:asciiTheme="minorHAnsi" w:hAnsiTheme="minorHAnsi" w:cstheme="minorHAnsi"/>
        </w:rPr>
      </w:pPr>
    </w:p>
    <w:p w14:paraId="7358B520" w14:textId="4D023BE8" w:rsidR="0000104E" w:rsidRPr="00054DBB" w:rsidRDefault="0000104E" w:rsidP="0000104E">
      <w:pPr>
        <w:pStyle w:val="Caption"/>
        <w:keepNext/>
        <w:rPr>
          <w:rFonts w:asciiTheme="minorHAnsi" w:hAnsiTheme="minorHAnsi" w:cstheme="minorHAnsi"/>
        </w:rPr>
      </w:pPr>
      <w:r w:rsidRPr="00054DBB">
        <w:rPr>
          <w:rFonts w:asciiTheme="minorHAnsi" w:hAnsiTheme="minorHAnsi" w:cstheme="minorHAnsi"/>
        </w:rPr>
        <w:t xml:space="preserve">Tabel </w:t>
      </w:r>
      <w:r w:rsidR="001C053F" w:rsidRPr="00054DBB">
        <w:rPr>
          <w:rFonts w:asciiTheme="minorHAnsi" w:hAnsiTheme="minorHAnsi" w:cstheme="minorHAnsi"/>
        </w:rPr>
        <w:t>1</w:t>
      </w:r>
      <w:r w:rsidR="00412EF8" w:rsidRPr="00054DBB">
        <w:rPr>
          <w:rFonts w:asciiTheme="minorHAnsi" w:hAnsiTheme="minorHAnsi" w:cstheme="minorHAnsi"/>
        </w:rPr>
        <w:t>1</w:t>
      </w:r>
      <w:r w:rsidRPr="00054DBB">
        <w:rPr>
          <w:rFonts w:asciiTheme="minorHAnsi" w:hAnsiTheme="minorHAnsi" w:cstheme="minorHAnsi"/>
        </w:rPr>
        <w:t xml:space="preserve">. </w:t>
      </w:r>
      <w:r w:rsidR="00994C14" w:rsidRPr="00054DBB">
        <w:rPr>
          <w:rFonts w:asciiTheme="minorHAnsi" w:hAnsiTheme="minorHAnsi" w:cstheme="minorHAnsi"/>
        </w:rPr>
        <w:t>LEADER toetust</w:t>
      </w:r>
      <w:r w:rsidRPr="00054DBB">
        <w:rPr>
          <w:rFonts w:asciiTheme="minorHAnsi" w:hAnsiTheme="minorHAnsi" w:cstheme="minorHAnsi"/>
        </w:rPr>
        <w:t>aotluste hindamiskriteeriumid</w:t>
      </w:r>
    </w:p>
    <w:tbl>
      <w:tblPr>
        <w:tblStyle w:val="TableGrid"/>
        <w:tblW w:w="8642" w:type="dxa"/>
        <w:tblLayout w:type="fixed"/>
        <w:tblLook w:val="04A0" w:firstRow="1" w:lastRow="0" w:firstColumn="1" w:lastColumn="0" w:noHBand="0" w:noVBand="1"/>
      </w:tblPr>
      <w:tblGrid>
        <w:gridCol w:w="2405"/>
        <w:gridCol w:w="2977"/>
        <w:gridCol w:w="3260"/>
      </w:tblGrid>
      <w:tr w:rsidR="00CC4DA3" w:rsidRPr="00054DBB" w14:paraId="5C6BEEFA" w14:textId="77777777" w:rsidTr="00217E97">
        <w:tc>
          <w:tcPr>
            <w:tcW w:w="8642" w:type="dxa"/>
            <w:gridSpan w:val="3"/>
            <w:shd w:val="clear" w:color="auto" w:fill="auto"/>
          </w:tcPr>
          <w:p w14:paraId="4443143B" w14:textId="021A1D36" w:rsidR="00CC4DA3" w:rsidRPr="00054DBB" w:rsidRDefault="001C053F" w:rsidP="00BA3353">
            <w:pPr>
              <w:rPr>
                <w:rFonts w:asciiTheme="minorHAnsi" w:hAnsiTheme="minorHAnsi" w:cstheme="minorHAnsi"/>
                <w:b/>
                <w:bCs/>
                <w:lang w:eastAsia="et-EE"/>
              </w:rPr>
            </w:pPr>
            <w:r w:rsidRPr="00054DBB">
              <w:rPr>
                <w:rFonts w:asciiTheme="minorHAnsi" w:hAnsiTheme="minorHAnsi" w:cstheme="minorHAnsi"/>
                <w:b/>
                <w:bCs/>
                <w:lang w:val="et-EE" w:eastAsia="et-EE"/>
              </w:rPr>
              <w:t>Taotluse mõjuga seotud kriteeriumid</w:t>
            </w:r>
          </w:p>
        </w:tc>
      </w:tr>
      <w:tr w:rsidR="00BA08B4" w:rsidRPr="00054DBB" w14:paraId="775728AE" w14:textId="77777777" w:rsidTr="00217E97">
        <w:tc>
          <w:tcPr>
            <w:tcW w:w="2405" w:type="dxa"/>
          </w:tcPr>
          <w:p w14:paraId="33BBDAF7" w14:textId="15472E29" w:rsidR="00BA08B4" w:rsidRPr="00054DBB" w:rsidRDefault="00BA08B4" w:rsidP="00462301">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Hindamiskriteerium ja osakaal</w:t>
            </w:r>
          </w:p>
          <w:p w14:paraId="48CC1005" w14:textId="5B030F86" w:rsidR="00BA08B4" w:rsidRPr="00054DBB" w:rsidRDefault="00BA08B4" w:rsidP="00462301">
            <w:pPr>
              <w:tabs>
                <w:tab w:val="left" w:pos="966"/>
              </w:tabs>
              <w:jc w:val="both"/>
              <w:rPr>
                <w:rFonts w:asciiTheme="minorHAnsi" w:hAnsiTheme="minorHAnsi" w:cstheme="minorHAnsi"/>
                <w:b/>
                <w:bCs/>
              </w:rPr>
            </w:pPr>
          </w:p>
        </w:tc>
        <w:tc>
          <w:tcPr>
            <w:tcW w:w="2977" w:type="dxa"/>
          </w:tcPr>
          <w:p w14:paraId="578F64EF" w14:textId="77777777" w:rsidR="00BA08B4" w:rsidRPr="00054DBB" w:rsidRDefault="00BA08B4" w:rsidP="00462301">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Kirjeldus</w:t>
            </w:r>
          </w:p>
          <w:p w14:paraId="33200BDA" w14:textId="1F7780D7" w:rsidR="00BA08B4" w:rsidRPr="00054DBB" w:rsidRDefault="00BA08B4" w:rsidP="00462301">
            <w:pPr>
              <w:jc w:val="both"/>
              <w:rPr>
                <w:rFonts w:asciiTheme="minorHAnsi" w:hAnsiTheme="minorHAnsi" w:cstheme="minorHAnsi"/>
                <w:b/>
                <w:bCs/>
              </w:rPr>
            </w:pPr>
          </w:p>
        </w:tc>
        <w:tc>
          <w:tcPr>
            <w:tcW w:w="3260" w:type="dxa"/>
          </w:tcPr>
          <w:p w14:paraId="6F737AAA" w14:textId="67C6C2E0" w:rsidR="00BA08B4" w:rsidRPr="00054DBB" w:rsidRDefault="00BA08B4" w:rsidP="00462301">
            <w:pPr>
              <w:jc w:val="both"/>
              <w:rPr>
                <w:rFonts w:asciiTheme="minorHAnsi" w:hAnsiTheme="minorHAnsi" w:cstheme="minorHAnsi"/>
                <w:b/>
                <w:bCs/>
              </w:rPr>
            </w:pPr>
            <w:r w:rsidRPr="00054DBB">
              <w:rPr>
                <w:rFonts w:asciiTheme="minorHAnsi" w:hAnsiTheme="minorHAnsi" w:cstheme="minorHAnsi"/>
                <w:b/>
                <w:bCs/>
                <w:lang w:eastAsia="et-EE"/>
              </w:rPr>
              <w:t>Skaala 1-4</w:t>
            </w:r>
          </w:p>
        </w:tc>
      </w:tr>
      <w:tr w:rsidR="00BA08B4" w:rsidRPr="00054DBB" w14:paraId="2CFEE63E" w14:textId="77777777" w:rsidTr="00217E97">
        <w:tc>
          <w:tcPr>
            <w:tcW w:w="2405" w:type="dxa"/>
          </w:tcPr>
          <w:p w14:paraId="65C08E4C" w14:textId="77777777" w:rsidR="00BA08B4" w:rsidRPr="00054DBB" w:rsidRDefault="00BA08B4" w:rsidP="00462301">
            <w:pPr>
              <w:widowControl w:val="0"/>
              <w:rPr>
                <w:rFonts w:asciiTheme="minorHAnsi" w:hAnsiTheme="minorHAnsi" w:cstheme="minorHAnsi"/>
                <w:strike/>
                <w:lang w:eastAsia="et-EE"/>
              </w:rPr>
            </w:pPr>
            <w:r w:rsidRPr="00054DBB">
              <w:rPr>
                <w:rFonts w:asciiTheme="minorHAnsi" w:hAnsiTheme="minorHAnsi" w:cstheme="minorHAnsi"/>
                <w:lang w:val="et-EE" w:eastAsia="et-EE"/>
              </w:rPr>
              <w:t xml:space="preserve">1.1. </w:t>
            </w:r>
            <w:r w:rsidRPr="00054DBB">
              <w:rPr>
                <w:rFonts w:asciiTheme="minorHAnsi" w:hAnsiTheme="minorHAnsi" w:cstheme="minorHAnsi"/>
                <w:lang w:eastAsia="et-EE"/>
              </w:rPr>
              <w:t xml:space="preserve">Projekti vajalikkuse põhjendatus ja mõju </w:t>
            </w:r>
          </w:p>
          <w:p w14:paraId="271FF9D0" w14:textId="74A22756"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20%</w:t>
            </w:r>
          </w:p>
        </w:tc>
        <w:tc>
          <w:tcPr>
            <w:tcW w:w="2977" w:type="dxa"/>
          </w:tcPr>
          <w:p w14:paraId="10BF723D" w14:textId="19D87284"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eastAsia="et-EE"/>
              </w:rPr>
              <w:t xml:space="preserve">Hinnatakse seoseid vajaduste ja kavandatud tegevuste vahel. Kas tegevus toob endaga kaasa </w:t>
            </w:r>
            <w:r w:rsidRPr="00054DBB">
              <w:rPr>
                <w:rFonts w:asciiTheme="minorHAnsi" w:hAnsiTheme="minorHAnsi" w:cstheme="minorHAnsi"/>
                <w:lang w:eastAsia="et-EE"/>
              </w:rPr>
              <w:lastRenderedPageBreak/>
              <w:t xml:space="preserve">positiivse muutuse taotleja </w:t>
            </w:r>
            <w:r w:rsidR="00BB38F3" w:rsidRPr="00054DBB">
              <w:rPr>
                <w:rFonts w:asciiTheme="minorHAnsi" w:hAnsiTheme="minorHAnsi" w:cstheme="minorHAnsi"/>
                <w:lang w:eastAsia="et-EE"/>
              </w:rPr>
              <w:t>ja/</w:t>
            </w:r>
            <w:r w:rsidRPr="00054DBB">
              <w:rPr>
                <w:rFonts w:asciiTheme="minorHAnsi" w:hAnsiTheme="minorHAnsi" w:cstheme="minorHAnsi"/>
                <w:lang w:eastAsia="et-EE"/>
              </w:rPr>
              <w:t>või tegevuspiirkonna jaoks (uute toodete, teenuste, töökohtade loomine, konkurentsivõime kasv jms)</w:t>
            </w:r>
            <w:r w:rsidR="005929F6" w:rsidRPr="00054DBB">
              <w:rPr>
                <w:rFonts w:asciiTheme="minorHAnsi" w:hAnsiTheme="minorHAnsi" w:cstheme="minorHAnsi"/>
                <w:lang w:eastAsia="et-EE"/>
              </w:rPr>
              <w:t>.</w:t>
            </w:r>
          </w:p>
        </w:tc>
        <w:tc>
          <w:tcPr>
            <w:tcW w:w="3260" w:type="dxa"/>
          </w:tcPr>
          <w:p w14:paraId="1B8E4130" w14:textId="45B4985C"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lastRenderedPageBreak/>
              <w:t xml:space="preserve">1 – Projektis ei ole arenguvajadusi/kitsaskohti lahti mõtestatud, projekt ei too kaasa positiivset muutust </w:t>
            </w:r>
            <w:r w:rsidRPr="00054DBB">
              <w:rPr>
                <w:rFonts w:asciiTheme="minorHAnsi" w:hAnsiTheme="minorHAnsi" w:cstheme="minorHAnsi"/>
                <w:color w:val="000000" w:themeColor="text1"/>
                <w:lang w:eastAsia="et-EE"/>
              </w:rPr>
              <w:lastRenderedPageBreak/>
              <w:t>taotleja/tegevuspiirkonna jaoks</w:t>
            </w:r>
            <w:r w:rsidR="005929F6" w:rsidRPr="00054DBB">
              <w:rPr>
                <w:rFonts w:asciiTheme="minorHAnsi" w:hAnsiTheme="minorHAnsi" w:cstheme="minorHAnsi"/>
                <w:color w:val="000000" w:themeColor="text1"/>
                <w:lang w:eastAsia="et-EE"/>
              </w:rPr>
              <w:t>.</w:t>
            </w:r>
          </w:p>
          <w:p w14:paraId="3B679CAA" w14:textId="7AD930B2"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2 – Projektist võib aru saada, millist arenguvajadust/</w:t>
            </w:r>
            <w:r w:rsidR="005929F6" w:rsidRPr="00054DBB">
              <w:rPr>
                <w:rFonts w:asciiTheme="minorHAnsi" w:hAnsiTheme="minorHAnsi" w:cstheme="minorHAnsi"/>
                <w:lang w:eastAsia="et-EE"/>
              </w:rPr>
              <w:t xml:space="preserve"> </w:t>
            </w:r>
            <w:r w:rsidRPr="00054DBB">
              <w:rPr>
                <w:rFonts w:asciiTheme="minorHAnsi" w:hAnsiTheme="minorHAnsi" w:cstheme="minorHAnsi"/>
                <w:lang w:eastAsia="et-EE"/>
              </w:rPr>
              <w:t>kitsaskohta lahendatakse, projekti ei too kaasa olulist positiivset muutust taotleja/ tegevuspiirkonna jaoks</w:t>
            </w:r>
            <w:r w:rsidR="005929F6" w:rsidRPr="00054DBB">
              <w:rPr>
                <w:rFonts w:asciiTheme="minorHAnsi" w:hAnsiTheme="minorHAnsi" w:cstheme="minorHAnsi"/>
                <w:lang w:eastAsia="et-EE"/>
              </w:rPr>
              <w:t>.</w:t>
            </w:r>
          </w:p>
          <w:p w14:paraId="194FEF12" w14:textId="77777777" w:rsidR="005929F6"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3 – Projektis on arenguvajadus</w:t>
            </w:r>
            <w:r w:rsidR="00BB38F3" w:rsidRPr="00054DBB">
              <w:rPr>
                <w:rFonts w:asciiTheme="minorHAnsi" w:hAnsiTheme="minorHAnsi" w:cstheme="minorHAnsi"/>
                <w:lang w:eastAsia="et-EE"/>
              </w:rPr>
              <w:t>ed/kitsaskohad</w:t>
            </w:r>
            <w:r w:rsidRPr="00054DBB">
              <w:rPr>
                <w:rFonts w:asciiTheme="minorHAnsi" w:hAnsiTheme="minorHAnsi" w:cstheme="minorHAnsi"/>
                <w:lang w:eastAsia="et-EE"/>
              </w:rPr>
              <w:t xml:space="preserve"> arusaadavalt välja toodud, projekt toob kaasa positiivse muutuse taotleja/</w:t>
            </w:r>
          </w:p>
          <w:p w14:paraId="10F1F183" w14:textId="4F3CA35F"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tegevuspiirkonna jaoks</w:t>
            </w:r>
            <w:r w:rsidR="005929F6" w:rsidRPr="00054DBB">
              <w:rPr>
                <w:rFonts w:asciiTheme="minorHAnsi" w:hAnsiTheme="minorHAnsi" w:cstheme="minorHAnsi"/>
                <w:lang w:eastAsia="et-EE"/>
              </w:rPr>
              <w:t>.</w:t>
            </w:r>
          </w:p>
          <w:p w14:paraId="2CCAFA92" w14:textId="12CED45C"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lang w:eastAsia="et-EE"/>
              </w:rPr>
              <w:t xml:space="preserve">4 – Projektis </w:t>
            </w:r>
            <w:r w:rsidR="005929F6" w:rsidRPr="00054DBB">
              <w:rPr>
                <w:rFonts w:asciiTheme="minorHAnsi" w:hAnsiTheme="minorHAnsi" w:cstheme="minorHAnsi"/>
                <w:lang w:eastAsia="et-EE"/>
              </w:rPr>
              <w:t xml:space="preserve">on </w:t>
            </w:r>
            <w:r w:rsidRPr="00054DBB">
              <w:rPr>
                <w:rFonts w:asciiTheme="minorHAnsi" w:hAnsiTheme="minorHAnsi" w:cstheme="minorHAnsi"/>
                <w:lang w:eastAsia="et-EE"/>
              </w:rPr>
              <w:t>arenguvajadused</w:t>
            </w:r>
            <w:r w:rsidR="00BB38F3" w:rsidRPr="00054DBB">
              <w:rPr>
                <w:rFonts w:asciiTheme="minorHAnsi" w:hAnsiTheme="minorHAnsi" w:cstheme="minorHAnsi"/>
                <w:lang w:eastAsia="et-EE"/>
              </w:rPr>
              <w:t>/kitsaskohad</w:t>
            </w:r>
            <w:r w:rsidRPr="00054DBB">
              <w:rPr>
                <w:rFonts w:asciiTheme="minorHAnsi" w:hAnsiTheme="minorHAnsi" w:cstheme="minorHAnsi"/>
                <w:lang w:eastAsia="et-EE"/>
              </w:rPr>
              <w:t xml:space="preserve"> ja lahendused selgelt välja toodud, projekt toob kaasa olulise positiivse muutuse taotleja/tegevuspiirkonna jaoks</w:t>
            </w:r>
            <w:r w:rsidR="005929F6" w:rsidRPr="00054DBB">
              <w:rPr>
                <w:rFonts w:asciiTheme="minorHAnsi" w:hAnsiTheme="minorHAnsi" w:cstheme="minorHAnsi"/>
                <w:lang w:eastAsia="et-EE"/>
              </w:rPr>
              <w:t>.</w:t>
            </w:r>
          </w:p>
        </w:tc>
      </w:tr>
      <w:tr w:rsidR="00BA08B4" w:rsidRPr="00054DBB" w14:paraId="77ED3528" w14:textId="77777777" w:rsidTr="00217E97">
        <w:tc>
          <w:tcPr>
            <w:tcW w:w="2405" w:type="dxa"/>
          </w:tcPr>
          <w:p w14:paraId="49D3A972" w14:textId="77777777"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val="et-EE" w:eastAsia="et-EE"/>
              </w:rPr>
              <w:lastRenderedPageBreak/>
              <w:t xml:space="preserve">1.2. </w:t>
            </w:r>
            <w:r w:rsidRPr="00054DBB">
              <w:rPr>
                <w:rFonts w:asciiTheme="minorHAnsi" w:hAnsiTheme="minorHAnsi" w:cstheme="minorHAnsi"/>
                <w:lang w:eastAsia="et-EE"/>
              </w:rPr>
              <w:t xml:space="preserve">Projekti sidusus strateegia </w:t>
            </w:r>
            <w:r w:rsidRPr="00054DBB">
              <w:rPr>
                <w:rFonts w:asciiTheme="minorHAnsi" w:hAnsiTheme="minorHAnsi" w:cstheme="minorHAnsi"/>
                <w:color w:val="000000" w:themeColor="text1"/>
                <w:lang w:eastAsia="et-EE"/>
              </w:rPr>
              <w:t xml:space="preserve">meetme eesmärkidega </w:t>
            </w:r>
          </w:p>
          <w:p w14:paraId="58185AD8" w14:textId="0BCBFF76" w:rsidR="00BA08B4" w:rsidRPr="00054DBB" w:rsidRDefault="00BA08B4" w:rsidP="00462301">
            <w:pPr>
              <w:rPr>
                <w:rFonts w:asciiTheme="minorHAnsi" w:hAnsiTheme="minorHAnsi" w:cstheme="minorHAnsi"/>
              </w:rPr>
            </w:pPr>
            <w:r w:rsidRPr="00054DBB">
              <w:rPr>
                <w:rFonts w:asciiTheme="minorHAnsi" w:hAnsiTheme="minorHAnsi" w:cstheme="minorHAnsi"/>
              </w:rPr>
              <w:t>10%</w:t>
            </w:r>
          </w:p>
        </w:tc>
        <w:tc>
          <w:tcPr>
            <w:tcW w:w="2977" w:type="dxa"/>
          </w:tcPr>
          <w:p w14:paraId="396207E8" w14:textId="5FBB92C6" w:rsidR="00BA08B4" w:rsidRPr="00054DBB" w:rsidRDefault="00BA08B4" w:rsidP="00462301">
            <w:pPr>
              <w:rPr>
                <w:rFonts w:asciiTheme="minorHAnsi" w:hAnsiTheme="minorHAnsi" w:cstheme="minorHAnsi"/>
              </w:rPr>
            </w:pPr>
            <w:r w:rsidRPr="00054DBB">
              <w:rPr>
                <w:rFonts w:asciiTheme="minorHAnsi" w:hAnsiTheme="minorHAnsi" w:cstheme="minorHAnsi"/>
                <w:lang w:eastAsia="et-EE"/>
              </w:rPr>
              <w:t xml:space="preserve">Hinnatakse, kas ja </w:t>
            </w:r>
            <w:r w:rsidR="00BB38F3" w:rsidRPr="00054DBB">
              <w:rPr>
                <w:rFonts w:asciiTheme="minorHAnsi" w:hAnsiTheme="minorHAnsi" w:cstheme="minorHAnsi"/>
                <w:lang w:eastAsia="et-EE"/>
              </w:rPr>
              <w:t>mil määral</w:t>
            </w:r>
            <w:r w:rsidRPr="00054DBB">
              <w:rPr>
                <w:rFonts w:asciiTheme="minorHAnsi" w:hAnsiTheme="minorHAnsi" w:cstheme="minorHAnsi"/>
                <w:lang w:eastAsia="et-EE"/>
              </w:rPr>
              <w:t xml:space="preserve"> on projekt seotud </w:t>
            </w:r>
            <w:r w:rsidRPr="00054DBB">
              <w:rPr>
                <w:rFonts w:asciiTheme="minorHAnsi" w:hAnsiTheme="minorHAnsi" w:cstheme="minorHAnsi"/>
                <w:color w:val="000000" w:themeColor="text1"/>
                <w:lang w:eastAsia="et-EE"/>
              </w:rPr>
              <w:t>meetme</w:t>
            </w:r>
            <w:r w:rsidRPr="00054DBB">
              <w:rPr>
                <w:rFonts w:asciiTheme="minorHAnsi" w:hAnsiTheme="minorHAnsi" w:cstheme="minorHAnsi"/>
                <w:lang w:eastAsia="et-EE"/>
              </w:rPr>
              <w:t xml:space="preserve"> eesmärkidega – kas ja mil määral aitab projekti elluviimine nende saavutamisele kaasa</w:t>
            </w:r>
            <w:r w:rsidR="005929F6" w:rsidRPr="00054DBB">
              <w:rPr>
                <w:rFonts w:asciiTheme="minorHAnsi" w:hAnsiTheme="minorHAnsi" w:cstheme="minorHAnsi"/>
                <w:lang w:eastAsia="et-EE"/>
              </w:rPr>
              <w:t>.</w:t>
            </w:r>
          </w:p>
        </w:tc>
        <w:tc>
          <w:tcPr>
            <w:tcW w:w="3260" w:type="dxa"/>
          </w:tcPr>
          <w:p w14:paraId="00D6174B" w14:textId="58A09594"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1 – Projekt ei panusta meetme eesmärkide täitmisesse</w:t>
            </w:r>
            <w:r w:rsidR="005929F6" w:rsidRPr="00054DBB">
              <w:rPr>
                <w:rFonts w:asciiTheme="minorHAnsi" w:hAnsiTheme="minorHAnsi" w:cstheme="minorHAnsi"/>
                <w:color w:val="000000" w:themeColor="text1"/>
                <w:lang w:eastAsia="et-EE"/>
              </w:rPr>
              <w:t>.</w:t>
            </w:r>
          </w:p>
          <w:p w14:paraId="30483AB7" w14:textId="2374CB85"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 xml:space="preserve">2 – Projekt </w:t>
            </w:r>
            <w:r w:rsidRPr="00054DBB">
              <w:rPr>
                <w:rFonts w:asciiTheme="minorHAnsi" w:hAnsiTheme="minorHAnsi" w:cstheme="minorHAnsi"/>
                <w:color w:val="000000" w:themeColor="text1"/>
                <w:lang w:eastAsia="et-EE"/>
              </w:rPr>
              <w:t>panustab ühe meetme eesmärgi täitmisesse</w:t>
            </w:r>
            <w:r w:rsidR="005929F6" w:rsidRPr="00054DBB">
              <w:rPr>
                <w:rFonts w:asciiTheme="minorHAnsi" w:hAnsiTheme="minorHAnsi" w:cstheme="minorHAnsi"/>
                <w:color w:val="000000" w:themeColor="text1"/>
                <w:lang w:eastAsia="et-EE"/>
              </w:rPr>
              <w:t>.</w:t>
            </w:r>
            <w:r w:rsidRPr="00054DBB">
              <w:rPr>
                <w:rFonts w:asciiTheme="minorHAnsi" w:hAnsiTheme="minorHAnsi" w:cstheme="minorHAnsi"/>
                <w:color w:val="000000" w:themeColor="text1"/>
                <w:lang w:eastAsia="et-EE"/>
              </w:rPr>
              <w:t xml:space="preserve"> </w:t>
            </w:r>
          </w:p>
          <w:p w14:paraId="5E01473C" w14:textId="22526BBA" w:rsidR="00BA08B4" w:rsidRPr="00054DBB" w:rsidRDefault="00BA08B4" w:rsidP="00462301">
            <w:pPr>
              <w:widowControl w:val="0"/>
              <w:rPr>
                <w:rFonts w:asciiTheme="minorHAnsi" w:hAnsiTheme="minorHAnsi" w:cstheme="minorHAnsi"/>
                <w:lang w:eastAsia="et-EE"/>
              </w:rPr>
            </w:pPr>
            <w:r w:rsidRPr="00054DBB">
              <w:rPr>
                <w:rFonts w:asciiTheme="minorHAnsi" w:hAnsiTheme="minorHAnsi" w:cstheme="minorHAnsi"/>
                <w:lang w:eastAsia="et-EE"/>
              </w:rPr>
              <w:t xml:space="preserve">3 – Projekt </w:t>
            </w:r>
            <w:r w:rsidRPr="00054DBB">
              <w:rPr>
                <w:rFonts w:asciiTheme="minorHAnsi" w:hAnsiTheme="minorHAnsi" w:cstheme="minorHAnsi"/>
                <w:color w:val="000000" w:themeColor="text1"/>
                <w:lang w:eastAsia="et-EE"/>
              </w:rPr>
              <w:t>panustab kahe meetme eesmärgi täitmisesse</w:t>
            </w:r>
            <w:r w:rsidR="005929F6" w:rsidRPr="00054DBB">
              <w:rPr>
                <w:rFonts w:asciiTheme="minorHAnsi" w:hAnsiTheme="minorHAnsi" w:cstheme="minorHAnsi"/>
                <w:color w:val="000000" w:themeColor="text1"/>
                <w:lang w:eastAsia="et-EE"/>
              </w:rPr>
              <w:t>.</w:t>
            </w:r>
          </w:p>
          <w:p w14:paraId="7216BC72" w14:textId="2803CC90" w:rsidR="00BA08B4" w:rsidRPr="00054DBB" w:rsidRDefault="00BA08B4" w:rsidP="00462301">
            <w:pPr>
              <w:rPr>
                <w:rFonts w:asciiTheme="minorHAnsi" w:hAnsiTheme="minorHAnsi" w:cstheme="minorHAnsi"/>
              </w:rPr>
            </w:pPr>
            <w:r w:rsidRPr="00054DBB">
              <w:rPr>
                <w:rFonts w:asciiTheme="minorHAnsi" w:hAnsiTheme="minorHAnsi" w:cstheme="minorHAnsi"/>
                <w:lang w:eastAsia="et-EE"/>
              </w:rPr>
              <w:t>4 – Projekt panustab kõigi kolme meetme eesmärgi täitmisesse</w:t>
            </w:r>
            <w:r w:rsidR="005929F6" w:rsidRPr="00054DBB">
              <w:rPr>
                <w:rFonts w:asciiTheme="minorHAnsi" w:hAnsiTheme="minorHAnsi" w:cstheme="minorHAnsi"/>
                <w:lang w:eastAsia="et-EE"/>
              </w:rPr>
              <w:t>.</w:t>
            </w:r>
          </w:p>
        </w:tc>
      </w:tr>
      <w:tr w:rsidR="00BA08B4" w:rsidRPr="00054DBB" w14:paraId="4771D695" w14:textId="77777777" w:rsidTr="00217E97">
        <w:tc>
          <w:tcPr>
            <w:tcW w:w="2405" w:type="dxa"/>
          </w:tcPr>
          <w:p w14:paraId="621D4161" w14:textId="77777777"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val="et-EE" w:eastAsia="et-EE"/>
              </w:rPr>
              <w:t xml:space="preserve">1.3. </w:t>
            </w:r>
            <w:r w:rsidRPr="00054DBB">
              <w:rPr>
                <w:rFonts w:asciiTheme="minorHAnsi" w:hAnsiTheme="minorHAnsi" w:cstheme="minorHAnsi"/>
                <w:lang w:eastAsia="et-EE"/>
              </w:rPr>
              <w:t>Projekti panus meetme tulemus- ja väljundnäitajate täitmisesse</w:t>
            </w:r>
          </w:p>
          <w:p w14:paraId="17621E34" w14:textId="2C141707" w:rsidR="00BA08B4" w:rsidRPr="00054DBB" w:rsidRDefault="00BA08B4" w:rsidP="00462301">
            <w:pPr>
              <w:rPr>
                <w:rFonts w:asciiTheme="minorHAnsi" w:hAnsiTheme="minorHAnsi" w:cstheme="minorHAnsi"/>
              </w:rPr>
            </w:pPr>
            <w:r w:rsidRPr="00054DBB">
              <w:rPr>
                <w:rFonts w:asciiTheme="minorHAnsi" w:hAnsiTheme="minorHAnsi" w:cstheme="minorHAnsi"/>
              </w:rPr>
              <w:t>10%</w:t>
            </w:r>
          </w:p>
        </w:tc>
        <w:tc>
          <w:tcPr>
            <w:tcW w:w="2977" w:type="dxa"/>
          </w:tcPr>
          <w:p w14:paraId="2A2D5CF3" w14:textId="52B6182E" w:rsidR="00BA08B4" w:rsidRPr="00054DBB" w:rsidRDefault="00BA08B4" w:rsidP="00462301">
            <w:pPr>
              <w:rPr>
                <w:rFonts w:asciiTheme="minorHAnsi" w:hAnsiTheme="minorHAnsi" w:cstheme="minorHAnsi"/>
              </w:rPr>
            </w:pPr>
            <w:r w:rsidRPr="00054DBB">
              <w:rPr>
                <w:rFonts w:asciiTheme="minorHAnsi" w:hAnsiTheme="minorHAnsi" w:cstheme="minorHAnsi"/>
                <w:color w:val="000000" w:themeColor="text1"/>
                <w:lang w:eastAsia="et-EE"/>
              </w:rPr>
              <w:t xml:space="preserve">Hinnatakse, kas ja </w:t>
            </w:r>
            <w:r w:rsidR="00BB38F3" w:rsidRPr="00054DBB">
              <w:rPr>
                <w:rFonts w:asciiTheme="minorHAnsi" w:hAnsiTheme="minorHAnsi" w:cstheme="minorHAnsi"/>
                <w:color w:val="000000" w:themeColor="text1"/>
                <w:lang w:eastAsia="et-EE"/>
              </w:rPr>
              <w:t>mil määral</w:t>
            </w:r>
            <w:r w:rsidRPr="00054DBB">
              <w:rPr>
                <w:rFonts w:asciiTheme="minorHAnsi" w:hAnsiTheme="minorHAnsi" w:cstheme="minorHAnsi"/>
                <w:color w:val="000000" w:themeColor="text1"/>
                <w:lang w:eastAsia="et-EE"/>
              </w:rPr>
              <w:t xml:space="preserve"> </w:t>
            </w:r>
            <w:r w:rsidR="00BB38F3" w:rsidRPr="00054DBB">
              <w:rPr>
                <w:rFonts w:asciiTheme="minorHAnsi" w:hAnsiTheme="minorHAnsi" w:cstheme="minorHAnsi"/>
                <w:color w:val="000000" w:themeColor="text1"/>
                <w:lang w:eastAsia="et-EE"/>
              </w:rPr>
              <w:t xml:space="preserve">mõjutavad </w:t>
            </w:r>
            <w:r w:rsidRPr="00054DBB">
              <w:rPr>
                <w:rFonts w:asciiTheme="minorHAnsi" w:hAnsiTheme="minorHAnsi" w:cstheme="minorHAnsi"/>
                <w:color w:val="000000" w:themeColor="text1"/>
                <w:lang w:eastAsia="et-EE"/>
              </w:rPr>
              <w:t>projekti tulemus</w:t>
            </w:r>
            <w:r w:rsidR="00BB38F3" w:rsidRPr="00054DBB">
              <w:rPr>
                <w:rFonts w:asciiTheme="minorHAnsi" w:hAnsiTheme="minorHAnsi" w:cstheme="minorHAnsi"/>
                <w:color w:val="000000" w:themeColor="text1"/>
                <w:lang w:eastAsia="et-EE"/>
              </w:rPr>
              <w:t>ed</w:t>
            </w:r>
            <w:r w:rsidRPr="00054DBB">
              <w:rPr>
                <w:rFonts w:asciiTheme="minorHAnsi" w:hAnsiTheme="minorHAnsi" w:cstheme="minorHAnsi"/>
                <w:color w:val="000000" w:themeColor="text1"/>
                <w:lang w:eastAsia="et-EE"/>
              </w:rPr>
              <w:t xml:space="preserve"> </w:t>
            </w:r>
            <w:r w:rsidR="00BB38F3" w:rsidRPr="00054DBB">
              <w:rPr>
                <w:rFonts w:asciiTheme="minorHAnsi" w:hAnsiTheme="minorHAnsi" w:cstheme="minorHAnsi"/>
                <w:color w:val="000000" w:themeColor="text1"/>
                <w:lang w:eastAsia="et-EE"/>
              </w:rPr>
              <w:t xml:space="preserve">meetme </w:t>
            </w:r>
            <w:r w:rsidRPr="00054DBB">
              <w:rPr>
                <w:rFonts w:asciiTheme="minorHAnsi" w:hAnsiTheme="minorHAnsi" w:cstheme="minorHAnsi"/>
                <w:color w:val="000000" w:themeColor="text1"/>
                <w:lang w:eastAsia="et-EE"/>
              </w:rPr>
              <w:t>tulemus- ja väljundnäitajate täitmis</w:t>
            </w:r>
            <w:r w:rsidR="00BB38F3" w:rsidRPr="00054DBB">
              <w:rPr>
                <w:rFonts w:asciiTheme="minorHAnsi" w:hAnsiTheme="minorHAnsi" w:cstheme="minorHAnsi"/>
                <w:color w:val="000000" w:themeColor="text1"/>
                <w:lang w:eastAsia="et-EE"/>
              </w:rPr>
              <w:t>t</w:t>
            </w:r>
            <w:r w:rsidRPr="00054DBB">
              <w:rPr>
                <w:rFonts w:asciiTheme="minorHAnsi" w:hAnsiTheme="minorHAnsi" w:cstheme="minorHAnsi"/>
                <w:color w:val="000000" w:themeColor="text1"/>
                <w:lang w:eastAsia="et-EE"/>
              </w:rPr>
              <w:t>.</w:t>
            </w:r>
          </w:p>
        </w:tc>
        <w:tc>
          <w:tcPr>
            <w:tcW w:w="3260" w:type="dxa"/>
          </w:tcPr>
          <w:p w14:paraId="2953A8A0" w14:textId="597FA9CA"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1 – Projekt ei panusta tulemus- ja väljundnäitajate täitmisesse</w:t>
            </w:r>
            <w:r w:rsidR="005929F6" w:rsidRPr="00054DBB">
              <w:rPr>
                <w:rFonts w:asciiTheme="minorHAnsi" w:hAnsiTheme="minorHAnsi" w:cstheme="minorHAnsi"/>
                <w:color w:val="000000" w:themeColor="text1"/>
                <w:lang w:eastAsia="et-EE"/>
              </w:rPr>
              <w:t>.</w:t>
            </w:r>
          </w:p>
          <w:p w14:paraId="0978CD82" w14:textId="23B58878"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2 – Projekt panustab vähesel määral tulemus- ja väljundnäitajate täitmisesse</w:t>
            </w:r>
            <w:r w:rsidR="005929F6" w:rsidRPr="00054DBB">
              <w:rPr>
                <w:rFonts w:asciiTheme="minorHAnsi" w:hAnsiTheme="minorHAnsi" w:cstheme="minorHAnsi"/>
                <w:color w:val="000000" w:themeColor="text1"/>
                <w:lang w:eastAsia="et-EE"/>
              </w:rPr>
              <w:t>.</w:t>
            </w:r>
          </w:p>
          <w:p w14:paraId="7A709D5C" w14:textId="62D42689"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3 – Projekt panustab tulemus- ja väljundnäitajate täitmisesse</w:t>
            </w:r>
            <w:r w:rsidR="005929F6" w:rsidRPr="00054DBB">
              <w:rPr>
                <w:rFonts w:asciiTheme="minorHAnsi" w:hAnsiTheme="minorHAnsi" w:cstheme="minorHAnsi"/>
                <w:color w:val="000000" w:themeColor="text1"/>
                <w:lang w:eastAsia="et-EE"/>
              </w:rPr>
              <w:t>.</w:t>
            </w:r>
          </w:p>
          <w:p w14:paraId="4D51C7E9" w14:textId="2161E5FC" w:rsidR="00BA08B4" w:rsidRPr="00054DBB" w:rsidRDefault="00BA08B4" w:rsidP="00462301">
            <w:pPr>
              <w:rPr>
                <w:rFonts w:asciiTheme="minorHAnsi" w:hAnsiTheme="minorHAnsi" w:cstheme="minorHAnsi"/>
              </w:rPr>
            </w:pPr>
            <w:r w:rsidRPr="00054DBB">
              <w:rPr>
                <w:rFonts w:asciiTheme="minorHAnsi" w:hAnsiTheme="minorHAnsi" w:cstheme="minorHAnsi"/>
                <w:color w:val="000000" w:themeColor="text1"/>
                <w:lang w:eastAsia="et-EE"/>
              </w:rPr>
              <w:t>4 – Projekt panustab oluliselt (mitme) tulemus- ja väljundnäitajate täitmisesse</w:t>
            </w:r>
            <w:r w:rsidR="005929F6" w:rsidRPr="00054DBB">
              <w:rPr>
                <w:rFonts w:asciiTheme="minorHAnsi" w:hAnsiTheme="minorHAnsi" w:cstheme="minorHAnsi"/>
                <w:color w:val="000000" w:themeColor="text1"/>
                <w:lang w:eastAsia="et-EE"/>
              </w:rPr>
              <w:t>.</w:t>
            </w:r>
            <w:r w:rsidRPr="00054DBB">
              <w:rPr>
                <w:rFonts w:asciiTheme="minorHAnsi" w:hAnsiTheme="minorHAnsi" w:cstheme="minorHAnsi"/>
                <w:color w:val="000000" w:themeColor="text1"/>
                <w:lang w:eastAsia="et-EE"/>
              </w:rPr>
              <w:t xml:space="preserve"> </w:t>
            </w:r>
          </w:p>
        </w:tc>
      </w:tr>
      <w:tr w:rsidR="00BA08B4" w:rsidRPr="00054DBB" w14:paraId="11E3A994" w14:textId="77777777" w:rsidTr="00994C14">
        <w:trPr>
          <w:trHeight w:val="703"/>
        </w:trPr>
        <w:tc>
          <w:tcPr>
            <w:tcW w:w="2405" w:type="dxa"/>
          </w:tcPr>
          <w:p w14:paraId="7541F81A" w14:textId="77777777"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val="et-EE" w:eastAsia="et-EE"/>
              </w:rPr>
              <w:t xml:space="preserve">1.4. </w:t>
            </w:r>
            <w:r w:rsidRPr="00054DBB">
              <w:rPr>
                <w:rFonts w:asciiTheme="minorHAnsi" w:hAnsiTheme="minorHAnsi" w:cstheme="minorHAnsi"/>
                <w:lang w:eastAsia="et-EE"/>
              </w:rPr>
              <w:t>Projekti panus horisontaalsete eesmärkide saavutamisse</w:t>
            </w:r>
          </w:p>
          <w:p w14:paraId="7ED805D0" w14:textId="19C4341F" w:rsidR="00BA08B4" w:rsidRPr="00054DBB" w:rsidRDefault="00BA08B4" w:rsidP="00462301">
            <w:pPr>
              <w:rPr>
                <w:rFonts w:asciiTheme="minorHAnsi" w:hAnsiTheme="minorHAnsi" w:cstheme="minorHAnsi"/>
                <w:color w:val="FF0000"/>
                <w:lang w:eastAsia="et-EE"/>
              </w:rPr>
            </w:pPr>
            <w:r w:rsidRPr="00054DBB">
              <w:rPr>
                <w:rFonts w:asciiTheme="minorHAnsi" w:hAnsiTheme="minorHAnsi" w:cstheme="minorHAnsi"/>
                <w:color w:val="000000" w:themeColor="text1"/>
                <w:lang w:eastAsia="et-EE"/>
              </w:rPr>
              <w:t>20%</w:t>
            </w:r>
          </w:p>
        </w:tc>
        <w:tc>
          <w:tcPr>
            <w:tcW w:w="2977" w:type="dxa"/>
          </w:tcPr>
          <w:p w14:paraId="4063ECE1" w14:textId="4608D06A" w:rsidR="00BA08B4" w:rsidRPr="00054DBB" w:rsidRDefault="00BA08B4"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 xml:space="preserve">Hinnatakse, kas </w:t>
            </w:r>
            <w:r w:rsidR="00BB38F3" w:rsidRPr="00054DBB">
              <w:rPr>
                <w:rFonts w:asciiTheme="minorHAnsi" w:hAnsiTheme="minorHAnsi" w:cstheme="minorHAnsi"/>
                <w:color w:val="000000" w:themeColor="text1"/>
              </w:rPr>
              <w:t xml:space="preserve">ja mil määral </w:t>
            </w:r>
            <w:r w:rsidRPr="00054DBB">
              <w:rPr>
                <w:rFonts w:asciiTheme="minorHAnsi" w:hAnsiTheme="minorHAnsi" w:cstheme="minorHAnsi"/>
                <w:color w:val="000000" w:themeColor="text1"/>
              </w:rPr>
              <w:t>projekt panustab:</w:t>
            </w:r>
          </w:p>
          <w:p w14:paraId="5483585E" w14:textId="158187B6"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eastAsia="et-EE"/>
              </w:rPr>
              <w:t>- keskkonna- ja kliimasõbralike lahenduste</w:t>
            </w:r>
            <w:r w:rsidR="00217E97" w:rsidRPr="00054DBB">
              <w:rPr>
                <w:rFonts w:asciiTheme="minorHAnsi" w:hAnsiTheme="minorHAnsi" w:cstheme="minorHAnsi"/>
                <w:lang w:eastAsia="et-EE"/>
              </w:rPr>
              <w:t xml:space="preserve"> rakendamisesse</w:t>
            </w:r>
            <w:r w:rsidRPr="00054DBB">
              <w:rPr>
                <w:rFonts w:asciiTheme="minorHAnsi" w:hAnsiTheme="minorHAnsi" w:cstheme="minorHAnsi"/>
                <w:lang w:eastAsia="et-EE"/>
              </w:rPr>
              <w:t>;</w:t>
            </w:r>
          </w:p>
          <w:p w14:paraId="4DE1E5D0" w14:textId="77777777"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eastAsia="et-EE"/>
              </w:rPr>
              <w:t>- innovatsiooni;</w:t>
            </w:r>
          </w:p>
          <w:p w14:paraId="6E3A4A54" w14:textId="3F510A14"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eastAsia="et-EE"/>
              </w:rPr>
              <w:lastRenderedPageBreak/>
              <w:t>- koostöövõrgustike loomisesse ja arendamisesse</w:t>
            </w:r>
            <w:r w:rsidR="00BB38F3" w:rsidRPr="00054DBB">
              <w:rPr>
                <w:rFonts w:asciiTheme="minorHAnsi" w:hAnsiTheme="minorHAnsi" w:cstheme="minorHAnsi"/>
                <w:lang w:eastAsia="et-EE"/>
              </w:rPr>
              <w:t>;</w:t>
            </w:r>
          </w:p>
          <w:p w14:paraId="0AB655AA" w14:textId="015C25B1" w:rsidR="00BA08B4" w:rsidRPr="00054DBB" w:rsidRDefault="00BA08B4" w:rsidP="00462301">
            <w:pPr>
              <w:rPr>
                <w:rFonts w:asciiTheme="minorHAnsi" w:hAnsiTheme="minorHAnsi" w:cstheme="minorHAnsi"/>
                <w:lang w:eastAsia="et-EE"/>
              </w:rPr>
            </w:pPr>
            <w:r w:rsidRPr="00054DBB">
              <w:rPr>
                <w:rFonts w:asciiTheme="minorHAnsi" w:hAnsiTheme="minorHAnsi" w:cstheme="minorHAnsi"/>
                <w:lang w:eastAsia="et-EE"/>
              </w:rPr>
              <w:t>- noorte aktiivsuse tõstmisesse</w:t>
            </w:r>
            <w:r w:rsidR="00994C14" w:rsidRPr="00054DBB">
              <w:rPr>
                <w:rFonts w:asciiTheme="minorHAnsi" w:hAnsiTheme="minorHAnsi" w:cstheme="minorHAnsi"/>
                <w:lang w:eastAsia="et-EE"/>
              </w:rPr>
              <w:t>.</w:t>
            </w:r>
          </w:p>
        </w:tc>
        <w:tc>
          <w:tcPr>
            <w:tcW w:w="3260" w:type="dxa"/>
          </w:tcPr>
          <w:p w14:paraId="1001198D" w14:textId="02E81E3D"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lastRenderedPageBreak/>
              <w:t>1 – Projekt ei panusta horisontaalsete eesmärkide täitmisesse</w:t>
            </w:r>
            <w:r w:rsidR="005929F6" w:rsidRPr="00054DBB">
              <w:rPr>
                <w:rFonts w:asciiTheme="minorHAnsi" w:hAnsiTheme="minorHAnsi" w:cstheme="minorHAnsi"/>
                <w:color w:val="000000" w:themeColor="text1"/>
                <w:lang w:eastAsia="et-EE"/>
              </w:rPr>
              <w:t>.</w:t>
            </w:r>
          </w:p>
          <w:p w14:paraId="153DF1F2" w14:textId="281A1493"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2 – Projekt panustab ühe eesmärgi täitmisesse</w:t>
            </w:r>
            <w:r w:rsidR="005929F6" w:rsidRPr="00054DBB">
              <w:rPr>
                <w:rFonts w:asciiTheme="minorHAnsi" w:hAnsiTheme="minorHAnsi" w:cstheme="minorHAnsi"/>
                <w:color w:val="000000" w:themeColor="text1"/>
                <w:lang w:eastAsia="et-EE"/>
              </w:rPr>
              <w:t>.</w:t>
            </w:r>
          </w:p>
          <w:p w14:paraId="04777B7A" w14:textId="0848B5AF"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3 – Projekt panustab kahe või kolme eesmärgi täitmisesse</w:t>
            </w:r>
            <w:r w:rsidR="005929F6" w:rsidRPr="00054DBB">
              <w:rPr>
                <w:rFonts w:asciiTheme="minorHAnsi" w:hAnsiTheme="minorHAnsi" w:cstheme="minorHAnsi"/>
                <w:color w:val="000000" w:themeColor="text1"/>
                <w:lang w:eastAsia="et-EE"/>
              </w:rPr>
              <w:t>.</w:t>
            </w:r>
          </w:p>
          <w:p w14:paraId="76C8B163" w14:textId="0B940CBE"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 xml:space="preserve">4 – Projekt panustab kõigi </w:t>
            </w:r>
            <w:r w:rsidRPr="00054DBB">
              <w:rPr>
                <w:rFonts w:asciiTheme="minorHAnsi" w:hAnsiTheme="minorHAnsi" w:cstheme="minorHAnsi"/>
                <w:color w:val="000000" w:themeColor="text1"/>
                <w:lang w:eastAsia="et-EE"/>
              </w:rPr>
              <w:lastRenderedPageBreak/>
              <w:t>nelja eesmärgi täitmisesse</w:t>
            </w:r>
            <w:r w:rsidR="005929F6" w:rsidRPr="00054DBB">
              <w:rPr>
                <w:rFonts w:asciiTheme="minorHAnsi" w:hAnsiTheme="minorHAnsi" w:cstheme="minorHAnsi"/>
                <w:color w:val="000000" w:themeColor="text1"/>
                <w:lang w:eastAsia="et-EE"/>
              </w:rPr>
              <w:t>.</w:t>
            </w:r>
          </w:p>
        </w:tc>
      </w:tr>
      <w:tr w:rsidR="00BA08B4" w:rsidRPr="00054DBB" w14:paraId="6826FA9B" w14:textId="77777777" w:rsidTr="00217E97">
        <w:trPr>
          <w:trHeight w:val="2954"/>
        </w:trPr>
        <w:tc>
          <w:tcPr>
            <w:tcW w:w="2405" w:type="dxa"/>
          </w:tcPr>
          <w:p w14:paraId="65ED432B" w14:textId="77777777" w:rsidR="00BA08B4" w:rsidRPr="00054DBB" w:rsidRDefault="00BA08B4" w:rsidP="00462301">
            <w:pPr>
              <w:rPr>
                <w:rFonts w:asciiTheme="minorHAnsi" w:hAnsiTheme="minorHAnsi" w:cstheme="minorHAnsi"/>
              </w:rPr>
            </w:pPr>
            <w:r w:rsidRPr="00054DBB">
              <w:rPr>
                <w:rFonts w:asciiTheme="minorHAnsi" w:hAnsiTheme="minorHAnsi" w:cstheme="minorHAnsi"/>
                <w:lang w:val="et-EE"/>
              </w:rPr>
              <w:lastRenderedPageBreak/>
              <w:t xml:space="preserve">1.5. </w:t>
            </w:r>
            <w:r w:rsidRPr="00054DBB">
              <w:rPr>
                <w:rFonts w:asciiTheme="minorHAnsi" w:hAnsiTheme="minorHAnsi" w:cstheme="minorHAnsi"/>
              </w:rPr>
              <w:t>Projekti tulemuste jätkusuutlikkus</w:t>
            </w:r>
          </w:p>
          <w:p w14:paraId="5A36AF7F" w14:textId="1710552B" w:rsidR="00BA08B4" w:rsidRPr="00054DBB" w:rsidRDefault="00BA08B4" w:rsidP="00462301">
            <w:pPr>
              <w:rPr>
                <w:rFonts w:asciiTheme="minorHAnsi" w:hAnsiTheme="minorHAnsi" w:cstheme="minorHAnsi"/>
                <w:lang w:eastAsia="et-EE"/>
              </w:rPr>
            </w:pPr>
            <w:r w:rsidRPr="00054DBB">
              <w:rPr>
                <w:rFonts w:asciiTheme="minorHAnsi" w:hAnsiTheme="minorHAnsi" w:cstheme="minorHAnsi"/>
              </w:rPr>
              <w:t>5%</w:t>
            </w:r>
          </w:p>
        </w:tc>
        <w:tc>
          <w:tcPr>
            <w:tcW w:w="2977" w:type="dxa"/>
          </w:tcPr>
          <w:p w14:paraId="7EF78408" w14:textId="2ECA75BA" w:rsidR="00BA08B4" w:rsidRPr="00054DBB" w:rsidRDefault="002D2F2C" w:rsidP="00462301">
            <w:pPr>
              <w:rPr>
                <w:rFonts w:asciiTheme="minorHAnsi" w:hAnsiTheme="minorHAnsi" w:cstheme="minorHAnsi"/>
                <w:color w:val="000000" w:themeColor="text1"/>
              </w:rPr>
            </w:pPr>
            <w:r w:rsidRPr="00054DBB">
              <w:rPr>
                <w:rFonts w:asciiTheme="minorHAnsi" w:hAnsiTheme="minorHAnsi" w:cstheme="minorHAnsi"/>
              </w:rPr>
              <w:t>Hinnatakse, k</w:t>
            </w:r>
            <w:r w:rsidR="00BA08B4" w:rsidRPr="00054DBB">
              <w:rPr>
                <w:rFonts w:asciiTheme="minorHAnsi" w:hAnsiTheme="minorHAnsi" w:cstheme="minorHAnsi"/>
              </w:rPr>
              <w:t>as projekti tegevused on kestlikud, omafinantseeringu allikad ning finantsjärjepidevus on tagatud, loodud teenus või toode on jätkusuutlik?</w:t>
            </w:r>
          </w:p>
        </w:tc>
        <w:tc>
          <w:tcPr>
            <w:tcW w:w="3260" w:type="dxa"/>
          </w:tcPr>
          <w:p w14:paraId="7891327F" w14:textId="00F41FA6" w:rsidR="00BA08B4" w:rsidRPr="00054DBB"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1 – Tegevused lõppevad projekti lõpuga, investeeringuobjekti edasine kasutamine ei ole läbi mõeldud</w:t>
            </w:r>
            <w:r w:rsidR="005929F6" w:rsidRPr="00054DBB">
              <w:rPr>
                <w:rFonts w:asciiTheme="minorHAnsi" w:hAnsiTheme="minorHAnsi" w:cstheme="minorHAnsi"/>
              </w:rPr>
              <w:t>.</w:t>
            </w:r>
          </w:p>
          <w:p w14:paraId="754B1B42" w14:textId="19309319" w:rsidR="00BA08B4" w:rsidRPr="00054DBB" w:rsidRDefault="00BA08B4"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2 –</w:t>
            </w:r>
            <w:r w:rsidRPr="00054DBB">
              <w:rPr>
                <w:rFonts w:asciiTheme="minorHAnsi" w:hAnsiTheme="minorHAnsi" w:cstheme="minorHAnsi"/>
                <w:lang w:val="et-EE"/>
              </w:rPr>
              <w:t xml:space="preserve"> </w:t>
            </w:r>
            <w:r w:rsidRPr="00054DBB">
              <w:rPr>
                <w:rFonts w:asciiTheme="minorHAnsi" w:hAnsiTheme="minorHAnsi" w:cstheme="minorHAnsi"/>
              </w:rPr>
              <w:t>Projekti tulemused on vähesel määral kestlikud</w:t>
            </w:r>
            <w:r w:rsidR="005929F6" w:rsidRPr="00054DBB">
              <w:rPr>
                <w:rFonts w:asciiTheme="minorHAnsi" w:hAnsiTheme="minorHAnsi" w:cstheme="minorHAnsi"/>
              </w:rPr>
              <w:t>.</w:t>
            </w:r>
            <w:r w:rsidRPr="00054DBB">
              <w:rPr>
                <w:rFonts w:asciiTheme="minorHAnsi" w:hAnsiTheme="minorHAnsi" w:cstheme="minorHAnsi"/>
              </w:rPr>
              <w:br/>
              <w:t>3 – Projekti tulemused on enamjaolt kestlikud</w:t>
            </w:r>
            <w:r w:rsidR="005929F6" w:rsidRPr="00054DBB">
              <w:rPr>
                <w:rFonts w:asciiTheme="minorHAnsi" w:hAnsiTheme="minorHAnsi" w:cstheme="minorHAnsi"/>
              </w:rPr>
              <w:t>.</w:t>
            </w:r>
          </w:p>
          <w:p w14:paraId="5D61AD2F" w14:textId="341EFAB1" w:rsidR="00BA08B4" w:rsidRPr="00054DBB" w:rsidRDefault="00BA08B4" w:rsidP="00462301">
            <w:pPr>
              <w:widowControl w:val="0"/>
              <w:rPr>
                <w:rFonts w:asciiTheme="minorHAnsi" w:hAnsiTheme="minorHAnsi" w:cstheme="minorHAnsi"/>
                <w:color w:val="000000" w:themeColor="text1"/>
                <w:lang w:eastAsia="et-EE"/>
              </w:rPr>
            </w:pPr>
            <w:r w:rsidRPr="00054DBB">
              <w:rPr>
                <w:rFonts w:asciiTheme="minorHAnsi" w:hAnsiTheme="minorHAnsi" w:cstheme="minorHAnsi"/>
              </w:rPr>
              <w:t>4 – Projekti tulemused on jätkusuutlikud (näiteks teenuse osutamine jätkub ka peale projekti lõppu). Rajatud investeeringuobjektide edasine kasutamine on läbi mõeldud ja realistlik</w:t>
            </w:r>
            <w:r w:rsidR="005929F6" w:rsidRPr="00054DBB">
              <w:rPr>
                <w:rFonts w:asciiTheme="minorHAnsi" w:hAnsiTheme="minorHAnsi" w:cstheme="minorHAnsi"/>
              </w:rPr>
              <w:t>.</w:t>
            </w:r>
          </w:p>
        </w:tc>
      </w:tr>
    </w:tbl>
    <w:p w14:paraId="3067887C" w14:textId="77777777" w:rsidR="00CC4DA3" w:rsidRPr="00054DBB" w:rsidRDefault="00CC4DA3" w:rsidP="001C053F">
      <w:pPr>
        <w:rPr>
          <w:rFonts w:asciiTheme="minorHAnsi" w:hAnsiTheme="minorHAnsi" w:cstheme="minorHAnsi"/>
        </w:rPr>
      </w:pPr>
    </w:p>
    <w:p w14:paraId="53F85259" w14:textId="77777777" w:rsidR="00221348" w:rsidRPr="00054DBB" w:rsidRDefault="00221348" w:rsidP="00221348">
      <w:pPr>
        <w:rPr>
          <w:rFonts w:asciiTheme="minorHAnsi" w:hAnsiTheme="minorHAnsi" w:cstheme="minorHAnsi"/>
        </w:rPr>
      </w:pPr>
    </w:p>
    <w:tbl>
      <w:tblPr>
        <w:tblStyle w:val="TableGrid"/>
        <w:tblW w:w="8642" w:type="dxa"/>
        <w:tblLook w:val="04A0" w:firstRow="1" w:lastRow="0" w:firstColumn="1" w:lastColumn="0" w:noHBand="0" w:noVBand="1"/>
      </w:tblPr>
      <w:tblGrid>
        <w:gridCol w:w="2405"/>
        <w:gridCol w:w="2977"/>
        <w:gridCol w:w="3260"/>
      </w:tblGrid>
      <w:tr w:rsidR="00B86EF4" w:rsidRPr="00054DBB" w14:paraId="2710CE3D" w14:textId="77777777" w:rsidTr="001C053F">
        <w:tc>
          <w:tcPr>
            <w:tcW w:w="8642" w:type="dxa"/>
            <w:gridSpan w:val="3"/>
            <w:shd w:val="clear" w:color="auto" w:fill="auto"/>
          </w:tcPr>
          <w:p w14:paraId="0A52D70D" w14:textId="44C0E1EA" w:rsidR="00B86EF4" w:rsidRPr="00054DBB" w:rsidRDefault="00B86EF4" w:rsidP="00BA3353">
            <w:pPr>
              <w:rPr>
                <w:rFonts w:asciiTheme="minorHAnsi" w:hAnsiTheme="minorHAnsi" w:cstheme="minorHAnsi"/>
                <w:b/>
                <w:bCs/>
                <w:lang w:val="et-EE" w:eastAsia="et-EE"/>
              </w:rPr>
            </w:pPr>
            <w:r w:rsidRPr="00054DBB">
              <w:rPr>
                <w:rFonts w:asciiTheme="minorHAnsi" w:hAnsiTheme="minorHAnsi" w:cstheme="minorHAnsi"/>
                <w:b/>
                <w:bCs/>
                <w:lang w:val="et-EE" w:eastAsia="et-EE"/>
              </w:rPr>
              <w:t>2. T</w:t>
            </w:r>
            <w:r w:rsidR="001C053F" w:rsidRPr="00054DBB">
              <w:rPr>
                <w:rFonts w:asciiTheme="minorHAnsi" w:hAnsiTheme="minorHAnsi" w:cstheme="minorHAnsi"/>
                <w:b/>
                <w:bCs/>
                <w:lang w:val="et-EE" w:eastAsia="et-EE"/>
              </w:rPr>
              <w:t>aotluse kvaliteediga seotud kriteeriumid</w:t>
            </w:r>
          </w:p>
        </w:tc>
      </w:tr>
      <w:tr w:rsidR="00BA08B4" w:rsidRPr="00054DBB" w14:paraId="09AEEC9E" w14:textId="77777777" w:rsidTr="0055372B">
        <w:tc>
          <w:tcPr>
            <w:tcW w:w="2405" w:type="dxa"/>
          </w:tcPr>
          <w:p w14:paraId="4AC4BCB2" w14:textId="77777777" w:rsidR="00BA08B4" w:rsidRPr="00054DBB" w:rsidRDefault="00BA08B4" w:rsidP="00462301">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 xml:space="preserve">Hindamiskriteerium </w:t>
            </w:r>
          </w:p>
          <w:p w14:paraId="7887DDE4" w14:textId="0C6D6EC7" w:rsidR="00BA08B4" w:rsidRPr="00054DBB" w:rsidRDefault="00BA08B4" w:rsidP="00462301">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ja osakaal</w:t>
            </w:r>
          </w:p>
        </w:tc>
        <w:tc>
          <w:tcPr>
            <w:tcW w:w="2977" w:type="dxa"/>
          </w:tcPr>
          <w:p w14:paraId="4BEFF0B0" w14:textId="77777777" w:rsidR="00BA08B4" w:rsidRPr="00054DBB" w:rsidRDefault="00BA08B4" w:rsidP="00462301">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2024-2027</w:t>
            </w:r>
          </w:p>
        </w:tc>
        <w:tc>
          <w:tcPr>
            <w:tcW w:w="3260" w:type="dxa"/>
          </w:tcPr>
          <w:p w14:paraId="4EF17EAE" w14:textId="77777777" w:rsidR="00BA08B4" w:rsidRPr="00054DBB" w:rsidRDefault="00BA08B4" w:rsidP="00462301">
            <w:pPr>
              <w:jc w:val="both"/>
              <w:rPr>
                <w:rFonts w:asciiTheme="minorHAnsi" w:hAnsiTheme="minorHAnsi" w:cstheme="minorHAnsi"/>
                <w:b/>
                <w:bCs/>
                <w:lang w:eastAsia="et-EE"/>
              </w:rPr>
            </w:pPr>
            <w:r w:rsidRPr="00054DBB">
              <w:rPr>
                <w:rFonts w:asciiTheme="minorHAnsi" w:hAnsiTheme="minorHAnsi" w:cstheme="minorHAnsi"/>
                <w:b/>
                <w:bCs/>
                <w:lang w:eastAsia="et-EE"/>
              </w:rPr>
              <w:t>Skaala 1-4</w:t>
            </w:r>
          </w:p>
        </w:tc>
      </w:tr>
      <w:tr w:rsidR="00BA08B4" w:rsidRPr="00054DBB" w14:paraId="318BA42C" w14:textId="77777777" w:rsidTr="0055372B">
        <w:trPr>
          <w:trHeight w:val="699"/>
        </w:trPr>
        <w:tc>
          <w:tcPr>
            <w:tcW w:w="2405" w:type="dxa"/>
          </w:tcPr>
          <w:p w14:paraId="16B82D10" w14:textId="77777777" w:rsidR="00BA08B4" w:rsidRPr="00054DBB" w:rsidRDefault="00BA08B4" w:rsidP="00462301">
            <w:pPr>
              <w:pStyle w:val="NormalWeb"/>
              <w:spacing w:before="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lang w:val="et-EE"/>
              </w:rPr>
              <w:t xml:space="preserve">2.1. </w:t>
            </w:r>
            <w:r w:rsidRPr="00054DBB">
              <w:rPr>
                <w:rFonts w:asciiTheme="minorHAnsi" w:hAnsiTheme="minorHAnsi" w:cstheme="minorHAnsi"/>
                <w:color w:val="000000" w:themeColor="text1"/>
              </w:rPr>
              <w:t>Projekti tegevuskava selgus</w:t>
            </w:r>
          </w:p>
          <w:p w14:paraId="32A5731D" w14:textId="68A0062B" w:rsidR="00BA08B4" w:rsidRPr="00054DBB"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lang w:val="et-EE"/>
              </w:rPr>
              <w:t>10%</w:t>
            </w:r>
          </w:p>
        </w:tc>
        <w:tc>
          <w:tcPr>
            <w:tcW w:w="2977" w:type="dxa"/>
          </w:tcPr>
          <w:p w14:paraId="103DF123" w14:textId="037E2DCA" w:rsidR="00BA08B4" w:rsidRPr="00054DBB" w:rsidRDefault="00BA08B4" w:rsidP="00462301">
            <w:pPr>
              <w:rPr>
                <w:rFonts w:asciiTheme="minorHAnsi" w:hAnsiTheme="minorHAnsi" w:cstheme="minorHAnsi"/>
              </w:rPr>
            </w:pPr>
            <w:r w:rsidRPr="00054DBB">
              <w:rPr>
                <w:rFonts w:asciiTheme="minorHAnsi" w:hAnsiTheme="minorHAnsi" w:cstheme="minorHAnsi"/>
              </w:rPr>
              <w:t xml:space="preserve">Hinnatakse, kas projekti tegevuskava on läbimõeldud ja </w:t>
            </w:r>
            <w:r w:rsidR="00BB38F3" w:rsidRPr="00054DBB">
              <w:rPr>
                <w:rFonts w:asciiTheme="minorHAnsi" w:hAnsiTheme="minorHAnsi" w:cstheme="minorHAnsi"/>
              </w:rPr>
              <w:t>teostatav ning kas tegevused on vajalikud projekti eesmärgi saavutamiseks.</w:t>
            </w:r>
          </w:p>
        </w:tc>
        <w:tc>
          <w:tcPr>
            <w:tcW w:w="3260" w:type="dxa"/>
          </w:tcPr>
          <w:p w14:paraId="335877C6" w14:textId="6FF54E4E" w:rsidR="00BA08B4" w:rsidRPr="00054DBB"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 xml:space="preserve">1 – Tulemuste saavutamine ei ole </w:t>
            </w:r>
            <w:r w:rsidRPr="00054DBB">
              <w:rPr>
                <w:rFonts w:asciiTheme="minorHAnsi" w:hAnsiTheme="minorHAnsi" w:cstheme="minorHAnsi"/>
                <w:lang w:val="et-EE"/>
              </w:rPr>
              <w:t>realistlik</w:t>
            </w:r>
            <w:r w:rsidR="005929F6" w:rsidRPr="00054DBB">
              <w:rPr>
                <w:rFonts w:asciiTheme="minorHAnsi" w:hAnsiTheme="minorHAnsi" w:cstheme="minorHAnsi"/>
                <w:lang w:val="et-EE"/>
              </w:rPr>
              <w:t>.</w:t>
            </w:r>
            <w:r w:rsidRPr="00054DBB">
              <w:rPr>
                <w:rFonts w:asciiTheme="minorHAnsi" w:hAnsiTheme="minorHAnsi" w:cstheme="minorHAnsi"/>
              </w:rPr>
              <w:br/>
              <w:t>2 – Tulemuste saavutamine on vähesel määral realistlik</w:t>
            </w:r>
            <w:r w:rsidR="005929F6" w:rsidRPr="00054DBB">
              <w:rPr>
                <w:rFonts w:asciiTheme="minorHAnsi" w:hAnsiTheme="minorHAnsi" w:cstheme="minorHAnsi"/>
              </w:rPr>
              <w:t>.</w:t>
            </w:r>
            <w:r w:rsidRPr="00054DBB">
              <w:rPr>
                <w:rFonts w:asciiTheme="minorHAnsi" w:hAnsiTheme="minorHAnsi" w:cstheme="minorHAnsi"/>
              </w:rPr>
              <w:br/>
              <w:t xml:space="preserve">3 – Tulemuste saavutamine on enamjaolt </w:t>
            </w:r>
            <w:r w:rsidRPr="00054DBB">
              <w:rPr>
                <w:rFonts w:asciiTheme="minorHAnsi" w:hAnsiTheme="minorHAnsi" w:cstheme="minorHAnsi"/>
                <w:lang w:val="et-EE"/>
              </w:rPr>
              <w:t>realistlik</w:t>
            </w:r>
            <w:r w:rsidR="005929F6" w:rsidRPr="00054DBB">
              <w:rPr>
                <w:rFonts w:asciiTheme="minorHAnsi" w:hAnsiTheme="minorHAnsi" w:cstheme="minorHAnsi"/>
                <w:lang w:val="et-EE"/>
              </w:rPr>
              <w:t>.</w:t>
            </w:r>
            <w:r w:rsidRPr="00054DBB">
              <w:rPr>
                <w:rFonts w:asciiTheme="minorHAnsi" w:hAnsiTheme="minorHAnsi" w:cstheme="minorHAnsi"/>
              </w:rPr>
              <w:br/>
              <w:t xml:space="preserve">4 – </w:t>
            </w:r>
            <w:r w:rsidRPr="00054DBB">
              <w:rPr>
                <w:rFonts w:asciiTheme="minorHAnsi" w:hAnsiTheme="minorHAnsi" w:cstheme="minorHAnsi"/>
                <w:lang w:val="et-EE"/>
              </w:rPr>
              <w:t xml:space="preserve">Tulemuste saavutamine </w:t>
            </w:r>
            <w:r w:rsidRPr="00054DBB">
              <w:rPr>
                <w:rFonts w:asciiTheme="minorHAnsi" w:hAnsiTheme="minorHAnsi" w:cstheme="minorHAnsi"/>
              </w:rPr>
              <w:t>on realistli</w:t>
            </w:r>
            <w:r w:rsidR="005929F6" w:rsidRPr="00054DBB">
              <w:rPr>
                <w:rFonts w:asciiTheme="minorHAnsi" w:hAnsiTheme="minorHAnsi" w:cstheme="minorHAnsi"/>
              </w:rPr>
              <w:t>k.</w:t>
            </w:r>
          </w:p>
        </w:tc>
      </w:tr>
      <w:tr w:rsidR="00BA08B4" w:rsidRPr="00054DBB" w14:paraId="095CFC89" w14:textId="77777777" w:rsidTr="0055372B">
        <w:trPr>
          <w:trHeight w:val="2159"/>
        </w:trPr>
        <w:tc>
          <w:tcPr>
            <w:tcW w:w="2405" w:type="dxa"/>
          </w:tcPr>
          <w:p w14:paraId="5525FB7B" w14:textId="77777777" w:rsidR="00BA08B4" w:rsidRPr="00054DBB" w:rsidRDefault="00BA08B4" w:rsidP="00462301">
            <w:pPr>
              <w:rPr>
                <w:rFonts w:asciiTheme="minorHAnsi" w:hAnsiTheme="minorHAnsi" w:cstheme="minorHAnsi"/>
              </w:rPr>
            </w:pPr>
            <w:r w:rsidRPr="00054DBB">
              <w:rPr>
                <w:rFonts w:asciiTheme="minorHAnsi" w:hAnsiTheme="minorHAnsi" w:cstheme="minorHAnsi"/>
                <w:lang w:val="et-EE"/>
              </w:rPr>
              <w:t xml:space="preserve">2.2. </w:t>
            </w:r>
            <w:r w:rsidRPr="00054DBB">
              <w:rPr>
                <w:rFonts w:asciiTheme="minorHAnsi" w:hAnsiTheme="minorHAnsi" w:cstheme="minorHAnsi"/>
              </w:rPr>
              <w:t>Projekti eelarve selgus ja kulude põhjendatus</w:t>
            </w:r>
          </w:p>
          <w:p w14:paraId="2D2D932C" w14:textId="5E199E9F" w:rsidR="00BA08B4" w:rsidRPr="00054DBB" w:rsidRDefault="00BA08B4" w:rsidP="00462301">
            <w:pPr>
              <w:rPr>
                <w:rFonts w:asciiTheme="minorHAnsi" w:hAnsiTheme="minorHAnsi" w:cstheme="minorHAnsi"/>
              </w:rPr>
            </w:pPr>
            <w:r w:rsidRPr="00054DBB">
              <w:rPr>
                <w:rFonts w:asciiTheme="minorHAnsi" w:hAnsiTheme="minorHAnsi" w:cstheme="minorHAnsi"/>
                <w:color w:val="000000" w:themeColor="text1"/>
              </w:rPr>
              <w:t>20%</w:t>
            </w:r>
          </w:p>
        </w:tc>
        <w:tc>
          <w:tcPr>
            <w:tcW w:w="2977" w:type="dxa"/>
          </w:tcPr>
          <w:p w14:paraId="4873D1A1" w14:textId="4C7D76EE" w:rsidR="00BA08B4" w:rsidRPr="00054DBB" w:rsidRDefault="00BA08B4" w:rsidP="00462301">
            <w:pPr>
              <w:rPr>
                <w:rFonts w:asciiTheme="minorHAnsi" w:hAnsiTheme="minorHAnsi" w:cstheme="minorHAnsi"/>
              </w:rPr>
            </w:pPr>
            <w:r w:rsidRPr="00054DBB">
              <w:rPr>
                <w:rFonts w:asciiTheme="minorHAnsi" w:hAnsiTheme="minorHAnsi" w:cstheme="minorHAnsi"/>
              </w:rPr>
              <w:t>Hinnatakse, kas projekti eelarve on selge ja realistlik</w:t>
            </w:r>
          </w:p>
          <w:p w14:paraId="49E2DC0A" w14:textId="30C9F382" w:rsidR="00BA08B4" w:rsidRPr="00054DBB" w:rsidRDefault="00BA08B4" w:rsidP="00462301">
            <w:pPr>
              <w:rPr>
                <w:rFonts w:asciiTheme="minorHAnsi" w:hAnsiTheme="minorHAnsi" w:cstheme="minorHAnsi"/>
              </w:rPr>
            </w:pPr>
            <w:r w:rsidRPr="00054DBB">
              <w:rPr>
                <w:rFonts w:asciiTheme="minorHAnsi" w:hAnsiTheme="minorHAnsi" w:cstheme="minorHAnsi"/>
              </w:rPr>
              <w:t xml:space="preserve">(sh kooskõlas projekti sisuga) </w:t>
            </w:r>
            <w:r w:rsidR="004E7A15" w:rsidRPr="00054DBB">
              <w:rPr>
                <w:rFonts w:asciiTheme="minorHAnsi" w:hAnsiTheme="minorHAnsi" w:cstheme="minorHAnsi"/>
              </w:rPr>
              <w:t xml:space="preserve">ning </w:t>
            </w:r>
            <w:r w:rsidRPr="00054DBB">
              <w:rPr>
                <w:rFonts w:asciiTheme="minorHAnsi" w:hAnsiTheme="minorHAnsi" w:cstheme="minorHAnsi"/>
              </w:rPr>
              <w:t>kas tegevused on</w:t>
            </w:r>
            <w:r w:rsidR="005929F6" w:rsidRPr="00054DBB">
              <w:rPr>
                <w:rFonts w:asciiTheme="minorHAnsi" w:hAnsiTheme="minorHAnsi" w:cstheme="minorHAnsi"/>
              </w:rPr>
              <w:t xml:space="preserve"> </w:t>
            </w:r>
            <w:r w:rsidRPr="00054DBB">
              <w:rPr>
                <w:rFonts w:asciiTheme="minorHAnsi" w:hAnsiTheme="minorHAnsi" w:cstheme="minorHAnsi"/>
              </w:rPr>
              <w:t>piisavalt kuluefektiivsed planeeritud tulemuste</w:t>
            </w:r>
          </w:p>
          <w:p w14:paraId="1F203C42" w14:textId="77777777" w:rsidR="00BA08B4" w:rsidRPr="00054DBB" w:rsidRDefault="00BA08B4" w:rsidP="00462301">
            <w:pPr>
              <w:rPr>
                <w:rFonts w:asciiTheme="minorHAnsi" w:hAnsiTheme="minorHAnsi" w:cstheme="minorHAnsi"/>
              </w:rPr>
            </w:pPr>
            <w:r w:rsidRPr="00054DBB">
              <w:rPr>
                <w:rFonts w:asciiTheme="minorHAnsi" w:hAnsiTheme="minorHAnsi" w:cstheme="minorHAnsi"/>
              </w:rPr>
              <w:t>saavutamiseks?</w:t>
            </w:r>
          </w:p>
        </w:tc>
        <w:tc>
          <w:tcPr>
            <w:tcW w:w="3260" w:type="dxa"/>
          </w:tcPr>
          <w:p w14:paraId="32B47489" w14:textId="52D37E1A" w:rsidR="00BA08B4" w:rsidRPr="00054DBB" w:rsidRDefault="00BA08B4" w:rsidP="00462301">
            <w:pPr>
              <w:rPr>
                <w:rFonts w:asciiTheme="minorHAnsi" w:hAnsiTheme="minorHAnsi" w:cstheme="minorHAnsi"/>
              </w:rPr>
            </w:pPr>
            <w:r w:rsidRPr="00054DBB">
              <w:rPr>
                <w:rFonts w:asciiTheme="minorHAnsi" w:hAnsiTheme="minorHAnsi" w:cstheme="minorHAnsi"/>
              </w:rPr>
              <w:t>1 – Eelarve ei ole selge ja realistlik, kulud ei ole põhjendatud</w:t>
            </w:r>
            <w:r w:rsidR="005929F6" w:rsidRPr="00054DBB">
              <w:rPr>
                <w:rFonts w:asciiTheme="minorHAnsi" w:hAnsiTheme="minorHAnsi" w:cstheme="minorHAnsi"/>
              </w:rPr>
              <w:t>.</w:t>
            </w:r>
            <w:r w:rsidRPr="00054DBB">
              <w:rPr>
                <w:rFonts w:asciiTheme="minorHAnsi" w:hAnsiTheme="minorHAnsi" w:cstheme="minorHAnsi"/>
              </w:rPr>
              <w:br/>
              <w:t>2 – Eelarve on vähesel määral selge ja realistlik</w:t>
            </w:r>
            <w:r w:rsidR="005929F6" w:rsidRPr="00054DBB">
              <w:rPr>
                <w:rFonts w:asciiTheme="minorHAnsi" w:hAnsiTheme="minorHAnsi" w:cstheme="minorHAnsi"/>
              </w:rPr>
              <w:t>.</w:t>
            </w:r>
            <w:r w:rsidRPr="00054DBB">
              <w:rPr>
                <w:rFonts w:asciiTheme="minorHAnsi" w:hAnsiTheme="minorHAnsi" w:cstheme="minorHAnsi"/>
              </w:rPr>
              <w:br/>
              <w:t>3 – Eelarve on enamjaolt selge ja realistlik</w:t>
            </w:r>
            <w:r w:rsidR="005929F6" w:rsidRPr="00054DBB">
              <w:rPr>
                <w:rFonts w:asciiTheme="minorHAnsi" w:hAnsiTheme="minorHAnsi" w:cstheme="minorHAnsi"/>
              </w:rPr>
              <w:t>.</w:t>
            </w:r>
            <w:r w:rsidRPr="00054DBB">
              <w:rPr>
                <w:rFonts w:asciiTheme="minorHAnsi" w:hAnsiTheme="minorHAnsi" w:cstheme="minorHAnsi"/>
              </w:rPr>
              <w:br/>
              <w:t>4 – Eelarve on selge ja realistlik ning kulud põhjendatud</w:t>
            </w:r>
            <w:r w:rsidR="005929F6" w:rsidRPr="00054DBB">
              <w:rPr>
                <w:rFonts w:asciiTheme="minorHAnsi" w:hAnsiTheme="minorHAnsi" w:cstheme="minorHAnsi"/>
              </w:rPr>
              <w:t>.</w:t>
            </w:r>
          </w:p>
        </w:tc>
      </w:tr>
      <w:tr w:rsidR="00BA08B4" w:rsidRPr="00054DBB" w14:paraId="08566A5B" w14:textId="77777777" w:rsidTr="0055372B">
        <w:tc>
          <w:tcPr>
            <w:tcW w:w="2405" w:type="dxa"/>
          </w:tcPr>
          <w:p w14:paraId="4F50D991" w14:textId="77777777" w:rsidR="00BA08B4" w:rsidRPr="00054DBB" w:rsidRDefault="00BA08B4"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lang w:val="et-EE"/>
              </w:rPr>
              <w:t xml:space="preserve">2.3. </w:t>
            </w:r>
            <w:r w:rsidRPr="00054DBB">
              <w:rPr>
                <w:rFonts w:asciiTheme="minorHAnsi" w:hAnsiTheme="minorHAnsi" w:cstheme="minorHAnsi"/>
              </w:rPr>
              <w:t xml:space="preserve">Taotleja </w:t>
            </w:r>
            <w:r w:rsidRPr="00054DBB">
              <w:rPr>
                <w:rFonts w:asciiTheme="minorHAnsi" w:hAnsiTheme="minorHAnsi" w:cstheme="minorHAnsi"/>
                <w:lang w:val="et-EE"/>
              </w:rPr>
              <w:t>kogemus ja pädevus</w:t>
            </w:r>
            <w:r w:rsidRPr="00054DBB">
              <w:rPr>
                <w:rFonts w:asciiTheme="minorHAnsi" w:hAnsiTheme="minorHAnsi" w:cstheme="minorHAnsi"/>
              </w:rPr>
              <w:t xml:space="preserve">  </w:t>
            </w:r>
          </w:p>
          <w:p w14:paraId="6BB75DF0" w14:textId="1BF8324B" w:rsidR="00BA08B4" w:rsidRPr="00054DBB"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lang w:val="et-EE"/>
              </w:rPr>
              <w:t>5%</w:t>
            </w:r>
          </w:p>
        </w:tc>
        <w:tc>
          <w:tcPr>
            <w:tcW w:w="2977" w:type="dxa"/>
          </w:tcPr>
          <w:p w14:paraId="749BA2A4" w14:textId="508891C0" w:rsidR="00BA08B4" w:rsidRPr="00054DBB" w:rsidRDefault="004E7A15"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 xml:space="preserve">Hinnatakse taotleja kogemust ja kvalifikatsiooni tegevuste elluviimiseks (sh uue toote/teenuse turuletoomiseks) ning </w:t>
            </w:r>
            <w:r w:rsidRPr="00054DBB">
              <w:rPr>
                <w:rFonts w:asciiTheme="minorHAnsi" w:hAnsiTheme="minorHAnsi" w:cstheme="minorHAnsi"/>
              </w:rPr>
              <w:lastRenderedPageBreak/>
              <w:t>taotleja pädevust projektide elluviimisel.</w:t>
            </w:r>
          </w:p>
        </w:tc>
        <w:tc>
          <w:tcPr>
            <w:tcW w:w="3260" w:type="dxa"/>
          </w:tcPr>
          <w:p w14:paraId="1022CCA2" w14:textId="3BB8EEAD" w:rsidR="004E7A15" w:rsidRPr="00054DBB" w:rsidRDefault="00BA08B4"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lastRenderedPageBreak/>
              <w:t xml:space="preserve">1 – Taotleja ja/või tema meeskonnaliikmete võimekus projekti ellu viia on väga väike – </w:t>
            </w:r>
            <w:r w:rsidR="004E7A15" w:rsidRPr="00054DBB">
              <w:rPr>
                <w:rFonts w:asciiTheme="minorHAnsi" w:hAnsiTheme="minorHAnsi" w:cstheme="minorHAnsi"/>
              </w:rPr>
              <w:t xml:space="preserve">kogemused ja kvalifikatsioon projektiga seotud valdkonnas </w:t>
            </w:r>
            <w:r w:rsidR="004E7A15" w:rsidRPr="00054DBB">
              <w:rPr>
                <w:rFonts w:asciiTheme="minorHAnsi" w:hAnsiTheme="minorHAnsi" w:cstheme="minorHAnsi"/>
              </w:rPr>
              <w:lastRenderedPageBreak/>
              <w:t>ning projektide elluviimise pädevus puudub.</w:t>
            </w:r>
            <w:r w:rsidR="004E7A15" w:rsidRPr="00054DBB" w:rsidDel="004E7A15">
              <w:rPr>
                <w:rFonts w:asciiTheme="minorHAnsi" w:hAnsiTheme="minorHAnsi" w:cstheme="minorHAnsi"/>
              </w:rPr>
              <w:t xml:space="preserve"> </w:t>
            </w:r>
          </w:p>
          <w:p w14:paraId="1B9F9BA0" w14:textId="77777777" w:rsidR="004E7A15" w:rsidRPr="00054DBB" w:rsidRDefault="00BA08B4"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2 – Taotlejal ja/või tema meeskonnaliikmetel on osaline võimekus projekti elluviimiseks</w:t>
            </w:r>
            <w:r w:rsidR="004E7A15" w:rsidRPr="00054DBB">
              <w:rPr>
                <w:rFonts w:asciiTheme="minorHAnsi" w:hAnsiTheme="minorHAnsi" w:cstheme="minorHAnsi"/>
              </w:rPr>
              <w:t>.</w:t>
            </w:r>
            <w:r w:rsidR="00217E97" w:rsidRPr="00054DBB">
              <w:rPr>
                <w:rFonts w:asciiTheme="minorHAnsi" w:hAnsiTheme="minorHAnsi" w:cstheme="minorHAnsi"/>
              </w:rPr>
              <w:t xml:space="preserve"> </w:t>
            </w:r>
          </w:p>
          <w:p w14:paraId="5C97F89C" w14:textId="6DD9A678" w:rsidR="00BA08B4" w:rsidRPr="00054DBB" w:rsidRDefault="00BA08B4" w:rsidP="00462301">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3 – Taotlejal ja/või tema meeskonnaliikmetel on üldiselt võimekus projekti elluviimiseks</w:t>
            </w:r>
            <w:r w:rsidR="004E7A15" w:rsidRPr="00054DBB">
              <w:rPr>
                <w:rFonts w:asciiTheme="minorHAnsi" w:hAnsiTheme="minorHAnsi" w:cstheme="minorHAnsi"/>
              </w:rPr>
              <w:t>.</w:t>
            </w:r>
          </w:p>
          <w:p w14:paraId="4D2970B5" w14:textId="7E0FE6A0" w:rsidR="00BA08B4" w:rsidRPr="00054DBB" w:rsidRDefault="00BA08B4" w:rsidP="00462301">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4 – Taotlejal ja/või tema meeskonnaliikmete</w:t>
            </w:r>
            <w:r w:rsidR="002D2F2C" w:rsidRPr="00054DBB">
              <w:rPr>
                <w:rFonts w:asciiTheme="minorHAnsi" w:hAnsiTheme="minorHAnsi" w:cstheme="minorHAnsi"/>
              </w:rPr>
              <w:t xml:space="preserve"> võimekus projekti ellu viia on väga suur - kogemused ja kvalifikatsioon projektiga seotud valdkonnas ning projektide elluviimise pädevus on suur. </w:t>
            </w:r>
            <w:r w:rsidRPr="00054DBB">
              <w:rPr>
                <w:rFonts w:asciiTheme="minorHAnsi" w:hAnsiTheme="minorHAnsi" w:cstheme="minorHAnsi"/>
                <w:color w:val="FF0000"/>
                <w:lang w:val="et-EE"/>
              </w:rPr>
              <w:t xml:space="preserve"> </w:t>
            </w:r>
          </w:p>
        </w:tc>
      </w:tr>
    </w:tbl>
    <w:p w14:paraId="03846CE9" w14:textId="77777777" w:rsidR="00B86EF4" w:rsidRPr="00054DBB" w:rsidRDefault="00B86EF4" w:rsidP="00221348">
      <w:pPr>
        <w:rPr>
          <w:rFonts w:asciiTheme="minorHAnsi" w:hAnsiTheme="minorHAnsi" w:cstheme="minorHAnsi"/>
        </w:rPr>
      </w:pPr>
    </w:p>
    <w:p w14:paraId="3C9AEE54" w14:textId="1A7DF1AE" w:rsidR="007C78FF" w:rsidRPr="00054DBB" w:rsidRDefault="005C08F1" w:rsidP="005C08F1">
      <w:pPr>
        <w:pStyle w:val="Heading4"/>
        <w:rPr>
          <w:rFonts w:eastAsiaTheme="majorEastAsia" w:cstheme="minorHAnsi"/>
          <w:color w:val="C0504D" w:themeColor="accent2"/>
          <w:sz w:val="24"/>
          <w:szCs w:val="24"/>
          <w:lang w:val="sv-FI"/>
        </w:rPr>
      </w:pPr>
      <w:r w:rsidRPr="00054DBB">
        <w:rPr>
          <w:rFonts w:eastAsiaTheme="majorEastAsia" w:cstheme="minorHAnsi"/>
          <w:color w:val="C0504D" w:themeColor="accent2"/>
          <w:sz w:val="24"/>
          <w:szCs w:val="24"/>
          <w:lang w:val="sv-FI"/>
        </w:rPr>
        <w:t>2.3.3.2. Meetme ”Sotsiaalteenuste arendamine” miniprojektide hindamine</w:t>
      </w:r>
    </w:p>
    <w:p w14:paraId="77401943" w14:textId="77777777" w:rsidR="005C08F1" w:rsidRPr="00054DBB" w:rsidRDefault="005C08F1" w:rsidP="005C08F1">
      <w:pPr>
        <w:rPr>
          <w:rFonts w:asciiTheme="minorHAnsi" w:hAnsiTheme="minorHAnsi" w:cstheme="minorHAnsi"/>
          <w:b/>
          <w:bCs/>
        </w:rPr>
      </w:pPr>
    </w:p>
    <w:p w14:paraId="729AA9F3" w14:textId="3662616B" w:rsidR="005C08F1" w:rsidRPr="00054DBB" w:rsidRDefault="005C08F1" w:rsidP="005C08F1">
      <w:pPr>
        <w:rPr>
          <w:rFonts w:asciiTheme="minorHAnsi" w:hAnsiTheme="minorHAnsi" w:cstheme="minorHAnsi"/>
          <w:b/>
          <w:bCs/>
        </w:rPr>
      </w:pPr>
      <w:r w:rsidRPr="00054DBB">
        <w:rPr>
          <w:rFonts w:asciiTheme="minorHAnsi" w:hAnsiTheme="minorHAnsi" w:cstheme="minorHAnsi"/>
          <w:b/>
          <w:bCs/>
        </w:rPr>
        <w:t>Miniprojektide hindamiskriteeriumid jagunevad kaheks osaks:</w:t>
      </w:r>
    </w:p>
    <w:p w14:paraId="3276CD88" w14:textId="77777777" w:rsidR="005C08F1" w:rsidRPr="00054DBB" w:rsidRDefault="005C08F1" w:rsidP="00405378">
      <w:pPr>
        <w:pStyle w:val="ListParagraph"/>
        <w:numPr>
          <w:ilvl w:val="0"/>
          <w:numId w:val="57"/>
        </w:numPr>
        <w:spacing w:after="120"/>
        <w:jc w:val="both"/>
        <w:rPr>
          <w:rFonts w:asciiTheme="minorHAnsi" w:hAnsiTheme="minorHAnsi" w:cstheme="minorHAnsi"/>
        </w:rPr>
      </w:pPr>
      <w:r w:rsidRPr="00054DBB">
        <w:rPr>
          <w:rFonts w:asciiTheme="minorHAnsi" w:hAnsiTheme="minorHAnsi" w:cstheme="minorHAnsi"/>
        </w:rPr>
        <w:t xml:space="preserve">Taotluse mõjuga seotud kriteeriumid </w:t>
      </w:r>
    </w:p>
    <w:p w14:paraId="12B7B6CC" w14:textId="77777777" w:rsidR="005C08F1" w:rsidRPr="00054DBB" w:rsidRDefault="005C08F1" w:rsidP="00405378">
      <w:pPr>
        <w:pStyle w:val="ListParagraph"/>
        <w:numPr>
          <w:ilvl w:val="0"/>
          <w:numId w:val="57"/>
        </w:numPr>
        <w:spacing w:after="120"/>
        <w:jc w:val="both"/>
        <w:rPr>
          <w:rFonts w:asciiTheme="minorHAnsi" w:hAnsiTheme="minorHAnsi" w:cstheme="minorHAnsi"/>
        </w:rPr>
      </w:pPr>
      <w:r w:rsidRPr="00054DBB">
        <w:rPr>
          <w:rFonts w:asciiTheme="minorHAnsi" w:hAnsiTheme="minorHAnsi" w:cstheme="minorHAnsi"/>
        </w:rPr>
        <w:t xml:space="preserve">Taotluse kvaliteediga seotud kriteeriumid </w:t>
      </w:r>
    </w:p>
    <w:p w14:paraId="2CEC622A" w14:textId="77777777" w:rsidR="005C08F1" w:rsidRPr="00054DBB" w:rsidRDefault="005C08F1" w:rsidP="005C08F1">
      <w:pPr>
        <w:pStyle w:val="ListParagraph"/>
        <w:rPr>
          <w:rFonts w:asciiTheme="minorHAnsi" w:hAnsiTheme="minorHAnsi" w:cstheme="minorHAnsi"/>
        </w:rPr>
      </w:pPr>
    </w:p>
    <w:p w14:paraId="037EA5A0" w14:textId="672570C9" w:rsidR="005C08F1" w:rsidRPr="00054DBB" w:rsidRDefault="005C08F1" w:rsidP="005C08F1">
      <w:pPr>
        <w:rPr>
          <w:rFonts w:asciiTheme="minorHAnsi" w:hAnsiTheme="minorHAnsi" w:cstheme="minorHAnsi"/>
        </w:rPr>
      </w:pPr>
      <w:r w:rsidRPr="00054DBB">
        <w:rPr>
          <w:rFonts w:asciiTheme="minorHAnsi" w:hAnsiTheme="minorHAnsi" w:cstheme="minorHAnsi"/>
        </w:rPr>
        <w:t>Hindamine toimub skaalal 1–4, kus 4 – väga hea, 3 – hea, 2 – rahuldav, 1 – puudulik. Lisaks rakendatakse taotluste hindamisel lävendit – kui taotlus saab koondhindeks</w:t>
      </w:r>
      <w:r w:rsidR="00CE1A01">
        <w:rPr>
          <w:rFonts w:asciiTheme="minorHAnsi" w:hAnsiTheme="minorHAnsi" w:cstheme="minorHAnsi"/>
        </w:rPr>
        <w:fldChar w:fldCharType="begin"/>
      </w:r>
      <w:r w:rsidR="00CE1A01">
        <w:rPr>
          <w:rFonts w:asciiTheme="minorHAnsi" w:hAnsiTheme="minorHAnsi" w:cstheme="minorHAnsi"/>
        </w:rPr>
        <w:instrText xml:space="preserve"> NOTEREF _Ref179537574 \f \h </w:instrText>
      </w:r>
      <w:r w:rsidR="00CE1A01">
        <w:rPr>
          <w:rFonts w:asciiTheme="minorHAnsi" w:hAnsiTheme="minorHAnsi" w:cstheme="minorHAnsi"/>
        </w:rPr>
      </w:r>
      <w:r w:rsidR="00CE1A01">
        <w:rPr>
          <w:rFonts w:asciiTheme="minorHAnsi" w:hAnsiTheme="minorHAnsi" w:cstheme="minorHAnsi"/>
        </w:rPr>
        <w:fldChar w:fldCharType="separate"/>
      </w:r>
      <w:r w:rsidR="00CE1A01" w:rsidRPr="00CE1A01">
        <w:rPr>
          <w:rStyle w:val="FootnoteReference"/>
        </w:rPr>
        <w:t>19</w:t>
      </w:r>
      <w:r w:rsidR="00CE1A01">
        <w:rPr>
          <w:rFonts w:asciiTheme="minorHAnsi" w:hAnsiTheme="minorHAnsi" w:cstheme="minorHAnsi"/>
        </w:rPr>
        <w:fldChar w:fldCharType="end"/>
      </w:r>
      <w:r w:rsidR="00E217DA">
        <w:rPr>
          <w:rFonts w:asciiTheme="minorHAnsi" w:hAnsiTheme="minorHAnsi" w:cstheme="minorHAnsi"/>
          <w:vertAlign w:val="superscript"/>
        </w:rPr>
        <w:fldChar w:fldCharType="begin"/>
      </w:r>
      <w:r w:rsidR="00E217DA">
        <w:rPr>
          <w:rFonts w:asciiTheme="minorHAnsi" w:hAnsiTheme="minorHAnsi" w:cstheme="minorHAnsi"/>
        </w:rPr>
        <w:instrText xml:space="preserve"> NOTEREF _Ref179537574 \f \h </w:instrText>
      </w:r>
      <w:r w:rsidR="00E217DA">
        <w:rPr>
          <w:rFonts w:asciiTheme="minorHAnsi" w:hAnsiTheme="minorHAnsi" w:cstheme="minorHAnsi"/>
          <w:vertAlign w:val="superscript"/>
        </w:rPr>
      </w:r>
      <w:r w:rsidR="00000000">
        <w:rPr>
          <w:rFonts w:asciiTheme="minorHAnsi" w:hAnsiTheme="minorHAnsi" w:cstheme="minorHAnsi"/>
          <w:vertAlign w:val="superscript"/>
        </w:rPr>
        <w:fldChar w:fldCharType="separate"/>
      </w:r>
      <w:r w:rsidR="00E217DA">
        <w:rPr>
          <w:rFonts w:asciiTheme="minorHAnsi" w:hAnsiTheme="minorHAnsi" w:cstheme="minorHAnsi"/>
          <w:vertAlign w:val="superscript"/>
        </w:rPr>
        <w:fldChar w:fldCharType="end"/>
      </w:r>
      <w:r w:rsidRPr="00054DBB">
        <w:rPr>
          <w:rFonts w:asciiTheme="minorHAnsi" w:hAnsiTheme="minorHAnsi" w:cstheme="minorHAnsi"/>
        </w:rPr>
        <w:t xml:space="preserve"> 2,5 või vähem, siis seda ei rahuldata.</w:t>
      </w:r>
    </w:p>
    <w:p w14:paraId="72D5069F" w14:textId="77777777" w:rsidR="005C08F1" w:rsidRPr="00054DBB" w:rsidRDefault="005C08F1" w:rsidP="005C08F1">
      <w:pPr>
        <w:rPr>
          <w:rFonts w:asciiTheme="minorHAnsi" w:eastAsiaTheme="majorEastAsia" w:hAnsiTheme="minorHAnsi" w:cstheme="minorHAnsi"/>
          <w:lang w:val="sv-FI"/>
        </w:rPr>
      </w:pPr>
    </w:p>
    <w:p w14:paraId="40B1C114" w14:textId="33B99B80" w:rsidR="00935D9B" w:rsidRPr="00054DBB" w:rsidRDefault="00935D9B" w:rsidP="00935D9B">
      <w:pPr>
        <w:pStyle w:val="Caption"/>
        <w:keepNext/>
        <w:rPr>
          <w:rFonts w:asciiTheme="minorHAnsi" w:hAnsiTheme="minorHAnsi" w:cstheme="minorHAnsi"/>
        </w:rPr>
      </w:pPr>
      <w:r w:rsidRPr="00054DBB">
        <w:rPr>
          <w:rFonts w:asciiTheme="minorHAnsi" w:hAnsiTheme="minorHAnsi" w:cstheme="minorHAnsi"/>
        </w:rPr>
        <w:t>Tabel 12. Meetme “Sotsiaalteenuste arendamine” hindamiskriteeriumid</w:t>
      </w:r>
    </w:p>
    <w:tbl>
      <w:tblPr>
        <w:tblStyle w:val="TableGrid"/>
        <w:tblW w:w="8642" w:type="dxa"/>
        <w:tblLayout w:type="fixed"/>
        <w:tblLook w:val="04A0" w:firstRow="1" w:lastRow="0" w:firstColumn="1" w:lastColumn="0" w:noHBand="0" w:noVBand="1"/>
      </w:tblPr>
      <w:tblGrid>
        <w:gridCol w:w="2405"/>
        <w:gridCol w:w="2977"/>
        <w:gridCol w:w="3260"/>
      </w:tblGrid>
      <w:tr w:rsidR="005C08F1" w:rsidRPr="00054DBB" w14:paraId="3E77E2EA" w14:textId="77777777" w:rsidTr="00F8276F">
        <w:tc>
          <w:tcPr>
            <w:tcW w:w="8642" w:type="dxa"/>
            <w:gridSpan w:val="3"/>
            <w:shd w:val="clear" w:color="auto" w:fill="auto"/>
          </w:tcPr>
          <w:p w14:paraId="3A00743C" w14:textId="77777777" w:rsidR="005C08F1" w:rsidRPr="00054DBB" w:rsidRDefault="005C08F1" w:rsidP="00F8276F">
            <w:pPr>
              <w:rPr>
                <w:rFonts w:asciiTheme="minorHAnsi" w:hAnsiTheme="minorHAnsi" w:cstheme="minorHAnsi"/>
                <w:b/>
                <w:bCs/>
                <w:lang w:eastAsia="et-EE"/>
              </w:rPr>
            </w:pPr>
            <w:r w:rsidRPr="00054DBB">
              <w:rPr>
                <w:rFonts w:asciiTheme="minorHAnsi" w:hAnsiTheme="minorHAnsi" w:cstheme="minorHAnsi"/>
                <w:b/>
                <w:bCs/>
                <w:lang w:val="et-EE" w:eastAsia="et-EE"/>
              </w:rPr>
              <w:t>Taotluse mõjuga seotud kriteeriumid</w:t>
            </w:r>
          </w:p>
        </w:tc>
      </w:tr>
      <w:tr w:rsidR="005C08F1" w:rsidRPr="00054DBB" w14:paraId="0B909479" w14:textId="77777777" w:rsidTr="00F8276F">
        <w:tc>
          <w:tcPr>
            <w:tcW w:w="2405" w:type="dxa"/>
          </w:tcPr>
          <w:p w14:paraId="1848EF92" w14:textId="77777777" w:rsidR="005C08F1" w:rsidRPr="00054DBB" w:rsidRDefault="005C08F1" w:rsidP="00F8276F">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Hindamiskriteerium ja osakaal</w:t>
            </w:r>
          </w:p>
          <w:p w14:paraId="411B6F3C" w14:textId="77777777" w:rsidR="005C08F1" w:rsidRPr="00054DBB" w:rsidRDefault="005C08F1" w:rsidP="00F8276F">
            <w:pPr>
              <w:tabs>
                <w:tab w:val="left" w:pos="966"/>
              </w:tabs>
              <w:jc w:val="both"/>
              <w:rPr>
                <w:rFonts w:asciiTheme="minorHAnsi" w:hAnsiTheme="minorHAnsi" w:cstheme="minorHAnsi"/>
                <w:b/>
                <w:bCs/>
              </w:rPr>
            </w:pPr>
          </w:p>
        </w:tc>
        <w:tc>
          <w:tcPr>
            <w:tcW w:w="2977" w:type="dxa"/>
          </w:tcPr>
          <w:p w14:paraId="5487174E" w14:textId="77777777" w:rsidR="005C08F1" w:rsidRPr="00054DBB" w:rsidRDefault="005C08F1" w:rsidP="00F8276F">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Kirjeldus</w:t>
            </w:r>
          </w:p>
          <w:p w14:paraId="5D95E240" w14:textId="77777777" w:rsidR="005C08F1" w:rsidRPr="00054DBB" w:rsidRDefault="005C08F1" w:rsidP="00F8276F">
            <w:pPr>
              <w:jc w:val="both"/>
              <w:rPr>
                <w:rFonts w:asciiTheme="minorHAnsi" w:hAnsiTheme="minorHAnsi" w:cstheme="minorHAnsi"/>
                <w:b/>
                <w:bCs/>
              </w:rPr>
            </w:pPr>
          </w:p>
        </w:tc>
        <w:tc>
          <w:tcPr>
            <w:tcW w:w="3260" w:type="dxa"/>
          </w:tcPr>
          <w:p w14:paraId="5A15A610" w14:textId="77777777" w:rsidR="005C08F1" w:rsidRPr="00054DBB" w:rsidRDefault="005C08F1" w:rsidP="00F8276F">
            <w:pPr>
              <w:jc w:val="both"/>
              <w:rPr>
                <w:rFonts w:asciiTheme="minorHAnsi" w:hAnsiTheme="minorHAnsi" w:cstheme="minorHAnsi"/>
                <w:b/>
                <w:bCs/>
              </w:rPr>
            </w:pPr>
            <w:r w:rsidRPr="00054DBB">
              <w:rPr>
                <w:rFonts w:asciiTheme="minorHAnsi" w:hAnsiTheme="minorHAnsi" w:cstheme="minorHAnsi"/>
                <w:b/>
                <w:bCs/>
                <w:lang w:eastAsia="et-EE"/>
              </w:rPr>
              <w:t>Skaala 1-4</w:t>
            </w:r>
          </w:p>
        </w:tc>
      </w:tr>
      <w:tr w:rsidR="005C08F1" w:rsidRPr="00054DBB" w14:paraId="4C8D720E" w14:textId="77777777" w:rsidTr="00F8276F">
        <w:tc>
          <w:tcPr>
            <w:tcW w:w="2405" w:type="dxa"/>
          </w:tcPr>
          <w:p w14:paraId="2D8DC4D0" w14:textId="5C5F154C" w:rsidR="005C08F1" w:rsidRPr="00054DBB" w:rsidRDefault="005C08F1" w:rsidP="00E10E5E">
            <w:pPr>
              <w:pBdr>
                <w:top w:val="nil"/>
                <w:left w:val="nil"/>
                <w:bottom w:val="nil"/>
                <w:right w:val="nil"/>
                <w:between w:val="nil"/>
              </w:pBdr>
              <w:ind w:right="141"/>
              <w:rPr>
                <w:rFonts w:asciiTheme="minorHAnsi" w:hAnsiTheme="minorHAnsi" w:cstheme="minorHAnsi"/>
                <w:color w:val="000000"/>
              </w:rPr>
            </w:pPr>
            <w:r w:rsidRPr="00054DBB">
              <w:rPr>
                <w:rFonts w:asciiTheme="minorHAnsi" w:hAnsiTheme="minorHAnsi" w:cstheme="minorHAnsi"/>
                <w:color w:val="000000"/>
              </w:rPr>
              <w:t>1.1. Projekti vajalikkuse põhjendatus ja mõju - 20%</w:t>
            </w:r>
          </w:p>
          <w:p w14:paraId="4888B40C" w14:textId="32C43761" w:rsidR="005C08F1" w:rsidRPr="00054DBB" w:rsidRDefault="005C08F1" w:rsidP="00F8276F">
            <w:pPr>
              <w:widowControl w:val="0"/>
              <w:rPr>
                <w:rFonts w:asciiTheme="minorHAnsi" w:hAnsiTheme="minorHAnsi" w:cstheme="minorHAnsi"/>
                <w:lang w:eastAsia="et-EE"/>
              </w:rPr>
            </w:pPr>
          </w:p>
        </w:tc>
        <w:tc>
          <w:tcPr>
            <w:tcW w:w="2977" w:type="dxa"/>
          </w:tcPr>
          <w:p w14:paraId="3F6FFA50" w14:textId="022F8492"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eastAsia="et-EE"/>
              </w:rPr>
              <w:t xml:space="preserve">Hinnatakse </w:t>
            </w:r>
            <w:r w:rsidR="00263915" w:rsidRPr="00054DBB">
              <w:rPr>
                <w:rFonts w:asciiTheme="minorHAnsi" w:hAnsiTheme="minorHAnsi" w:cstheme="minorHAnsi"/>
                <w:lang w:eastAsia="et-EE"/>
              </w:rPr>
              <w:t>seoseid vajaduste ja kavandatud tegevuste vahel. Kas tegevus toob endaga kaasa positiivse muutuse meetme sihtrühma jaoks.</w:t>
            </w:r>
          </w:p>
        </w:tc>
        <w:tc>
          <w:tcPr>
            <w:tcW w:w="3260" w:type="dxa"/>
          </w:tcPr>
          <w:p w14:paraId="45E2B39E" w14:textId="27AF6D7D"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 xml:space="preserve">1 – Projektis ei ole arenguvajadusi/kitsaskohti lahti mõtestatud, projekt ei too kaasa positiivset muutust </w:t>
            </w:r>
            <w:r w:rsidR="00263915" w:rsidRPr="00054DBB">
              <w:rPr>
                <w:rFonts w:asciiTheme="minorHAnsi" w:hAnsiTheme="minorHAnsi" w:cstheme="minorHAnsi"/>
                <w:lang w:eastAsia="et-EE"/>
              </w:rPr>
              <w:t>meetme sihtrühma</w:t>
            </w:r>
            <w:r w:rsidR="00263915" w:rsidRPr="00054DBB">
              <w:rPr>
                <w:rFonts w:asciiTheme="minorHAnsi" w:hAnsiTheme="minorHAnsi" w:cstheme="minorHAnsi"/>
                <w:color w:val="000000" w:themeColor="text1"/>
                <w:lang w:eastAsia="et-EE"/>
              </w:rPr>
              <w:t xml:space="preserve"> </w:t>
            </w:r>
            <w:r w:rsidRPr="00054DBB">
              <w:rPr>
                <w:rFonts w:asciiTheme="minorHAnsi" w:hAnsiTheme="minorHAnsi" w:cstheme="minorHAnsi"/>
                <w:color w:val="000000" w:themeColor="text1"/>
                <w:lang w:eastAsia="et-EE"/>
              </w:rPr>
              <w:t>jaoks</w:t>
            </w:r>
            <w:r w:rsidR="005929F6" w:rsidRPr="00054DBB">
              <w:rPr>
                <w:rFonts w:asciiTheme="minorHAnsi" w:hAnsiTheme="minorHAnsi" w:cstheme="minorHAnsi"/>
                <w:color w:val="000000" w:themeColor="text1"/>
                <w:lang w:eastAsia="et-EE"/>
              </w:rPr>
              <w:t>.</w:t>
            </w:r>
          </w:p>
          <w:p w14:paraId="25118519" w14:textId="206CD313" w:rsidR="005C08F1" w:rsidRPr="00054DBB" w:rsidRDefault="005C08F1" w:rsidP="00F8276F">
            <w:pPr>
              <w:widowControl w:val="0"/>
              <w:rPr>
                <w:rFonts w:asciiTheme="minorHAnsi" w:hAnsiTheme="minorHAnsi" w:cstheme="minorHAnsi"/>
                <w:lang w:eastAsia="et-EE"/>
              </w:rPr>
            </w:pPr>
            <w:r w:rsidRPr="00054DBB">
              <w:rPr>
                <w:rFonts w:asciiTheme="minorHAnsi" w:hAnsiTheme="minorHAnsi" w:cstheme="minorHAnsi"/>
                <w:lang w:eastAsia="et-EE"/>
              </w:rPr>
              <w:t>2 – Projektist võib aru saada, millist arenguvajadust/</w:t>
            </w:r>
            <w:r w:rsidR="005929F6" w:rsidRPr="00054DBB">
              <w:rPr>
                <w:rFonts w:asciiTheme="minorHAnsi" w:hAnsiTheme="minorHAnsi" w:cstheme="minorHAnsi"/>
                <w:lang w:eastAsia="et-EE"/>
              </w:rPr>
              <w:t xml:space="preserve"> </w:t>
            </w:r>
            <w:r w:rsidRPr="00054DBB">
              <w:rPr>
                <w:rFonts w:asciiTheme="minorHAnsi" w:hAnsiTheme="minorHAnsi" w:cstheme="minorHAnsi"/>
                <w:lang w:eastAsia="et-EE"/>
              </w:rPr>
              <w:t xml:space="preserve">kitsaskohta lahendatakse, projekti ei too kaasa olulist positiivset muutust </w:t>
            </w:r>
            <w:r w:rsidR="00263915" w:rsidRPr="00054DBB">
              <w:rPr>
                <w:rFonts w:asciiTheme="minorHAnsi" w:hAnsiTheme="minorHAnsi" w:cstheme="minorHAnsi"/>
                <w:lang w:eastAsia="et-EE"/>
              </w:rPr>
              <w:t xml:space="preserve">meetme sihtrühma </w:t>
            </w:r>
            <w:r w:rsidRPr="00054DBB">
              <w:rPr>
                <w:rFonts w:asciiTheme="minorHAnsi" w:hAnsiTheme="minorHAnsi" w:cstheme="minorHAnsi"/>
                <w:lang w:eastAsia="et-EE"/>
              </w:rPr>
              <w:t>jaoks</w:t>
            </w:r>
            <w:r w:rsidR="005929F6" w:rsidRPr="00054DBB">
              <w:rPr>
                <w:rFonts w:asciiTheme="minorHAnsi" w:hAnsiTheme="minorHAnsi" w:cstheme="minorHAnsi"/>
                <w:lang w:eastAsia="et-EE"/>
              </w:rPr>
              <w:t>.</w:t>
            </w:r>
          </w:p>
          <w:p w14:paraId="2C2BDB9C" w14:textId="15591ECD" w:rsidR="005C08F1" w:rsidRPr="00054DBB" w:rsidRDefault="005C08F1" w:rsidP="00F8276F">
            <w:pPr>
              <w:widowControl w:val="0"/>
              <w:rPr>
                <w:rFonts w:asciiTheme="minorHAnsi" w:hAnsiTheme="minorHAnsi" w:cstheme="minorHAnsi"/>
                <w:lang w:eastAsia="et-EE"/>
              </w:rPr>
            </w:pPr>
            <w:r w:rsidRPr="00054DBB">
              <w:rPr>
                <w:rFonts w:asciiTheme="minorHAnsi" w:hAnsiTheme="minorHAnsi" w:cstheme="minorHAnsi"/>
                <w:lang w:eastAsia="et-EE"/>
              </w:rPr>
              <w:t xml:space="preserve">3 – Projektis on arenguvajadus arusaadavalt välja toodud, projekt toob kaasa positiivse </w:t>
            </w:r>
            <w:r w:rsidRPr="00054DBB">
              <w:rPr>
                <w:rFonts w:asciiTheme="minorHAnsi" w:hAnsiTheme="minorHAnsi" w:cstheme="minorHAnsi"/>
                <w:lang w:eastAsia="et-EE"/>
              </w:rPr>
              <w:lastRenderedPageBreak/>
              <w:t xml:space="preserve">muutuse </w:t>
            </w:r>
            <w:r w:rsidR="00263915" w:rsidRPr="00054DBB">
              <w:rPr>
                <w:rFonts w:asciiTheme="minorHAnsi" w:hAnsiTheme="minorHAnsi" w:cstheme="minorHAnsi"/>
                <w:lang w:eastAsia="et-EE"/>
              </w:rPr>
              <w:t xml:space="preserve">meetme sihtrühma </w:t>
            </w:r>
            <w:r w:rsidRPr="00054DBB">
              <w:rPr>
                <w:rFonts w:asciiTheme="minorHAnsi" w:hAnsiTheme="minorHAnsi" w:cstheme="minorHAnsi"/>
                <w:lang w:eastAsia="et-EE"/>
              </w:rPr>
              <w:t>jaoks</w:t>
            </w:r>
            <w:r w:rsidR="005929F6" w:rsidRPr="00054DBB">
              <w:rPr>
                <w:rFonts w:asciiTheme="minorHAnsi" w:hAnsiTheme="minorHAnsi" w:cstheme="minorHAnsi"/>
                <w:lang w:eastAsia="et-EE"/>
              </w:rPr>
              <w:t>.</w:t>
            </w:r>
            <w:r w:rsidRPr="00054DBB">
              <w:rPr>
                <w:rFonts w:asciiTheme="minorHAnsi" w:hAnsiTheme="minorHAnsi" w:cstheme="minorHAnsi"/>
                <w:lang w:eastAsia="et-EE"/>
              </w:rPr>
              <w:t xml:space="preserve"> </w:t>
            </w:r>
          </w:p>
          <w:p w14:paraId="2994CD1C" w14:textId="43A85F2E"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lang w:eastAsia="et-EE"/>
              </w:rPr>
              <w:t xml:space="preserve">4 – Projektis arenguvajadused ja lahendused on selgelt välja toodud, projekt toob kaasa olulise positiivse muutuse </w:t>
            </w:r>
            <w:r w:rsidR="00263915" w:rsidRPr="00054DBB">
              <w:rPr>
                <w:rFonts w:asciiTheme="minorHAnsi" w:hAnsiTheme="minorHAnsi" w:cstheme="minorHAnsi"/>
                <w:lang w:eastAsia="et-EE"/>
              </w:rPr>
              <w:t xml:space="preserve">meetme sihtrühma </w:t>
            </w:r>
            <w:r w:rsidRPr="00054DBB">
              <w:rPr>
                <w:rFonts w:asciiTheme="minorHAnsi" w:hAnsiTheme="minorHAnsi" w:cstheme="minorHAnsi"/>
                <w:lang w:eastAsia="et-EE"/>
              </w:rPr>
              <w:t>jaoks</w:t>
            </w:r>
            <w:r w:rsidR="005929F6" w:rsidRPr="00054DBB">
              <w:rPr>
                <w:rFonts w:asciiTheme="minorHAnsi" w:hAnsiTheme="minorHAnsi" w:cstheme="minorHAnsi"/>
                <w:lang w:eastAsia="et-EE"/>
              </w:rPr>
              <w:t>.</w:t>
            </w:r>
          </w:p>
        </w:tc>
      </w:tr>
      <w:tr w:rsidR="005C08F1" w:rsidRPr="00054DBB" w14:paraId="70C84259" w14:textId="77777777" w:rsidTr="00F8276F">
        <w:tc>
          <w:tcPr>
            <w:tcW w:w="2405" w:type="dxa"/>
          </w:tcPr>
          <w:p w14:paraId="695D567B" w14:textId="77777777" w:rsidR="005C08F1" w:rsidRPr="00054DBB" w:rsidRDefault="005C08F1" w:rsidP="00F8276F">
            <w:pPr>
              <w:widowControl w:val="0"/>
              <w:rPr>
                <w:rFonts w:asciiTheme="minorHAnsi" w:hAnsiTheme="minorHAnsi" w:cstheme="minorHAnsi"/>
                <w:lang w:eastAsia="et-EE"/>
              </w:rPr>
            </w:pPr>
            <w:r w:rsidRPr="00054DBB">
              <w:rPr>
                <w:rFonts w:asciiTheme="minorHAnsi" w:hAnsiTheme="minorHAnsi" w:cstheme="minorHAnsi"/>
                <w:lang w:val="et-EE" w:eastAsia="et-EE"/>
              </w:rPr>
              <w:lastRenderedPageBreak/>
              <w:t xml:space="preserve">1.2. </w:t>
            </w:r>
            <w:r w:rsidRPr="00054DBB">
              <w:rPr>
                <w:rFonts w:asciiTheme="minorHAnsi" w:hAnsiTheme="minorHAnsi" w:cstheme="minorHAnsi"/>
                <w:lang w:eastAsia="et-EE"/>
              </w:rPr>
              <w:t xml:space="preserve">Projekti sidusus strateegia </w:t>
            </w:r>
            <w:r w:rsidRPr="00054DBB">
              <w:rPr>
                <w:rFonts w:asciiTheme="minorHAnsi" w:hAnsiTheme="minorHAnsi" w:cstheme="minorHAnsi"/>
                <w:color w:val="000000" w:themeColor="text1"/>
                <w:lang w:eastAsia="et-EE"/>
              </w:rPr>
              <w:t xml:space="preserve">meetme eesmärkidega </w:t>
            </w:r>
          </w:p>
          <w:p w14:paraId="3CCB8CE4" w14:textId="20795619" w:rsidR="005C08F1" w:rsidRPr="00054DBB" w:rsidRDefault="00263915" w:rsidP="00F8276F">
            <w:pPr>
              <w:rPr>
                <w:rFonts w:asciiTheme="minorHAnsi" w:hAnsiTheme="minorHAnsi" w:cstheme="minorHAnsi"/>
              </w:rPr>
            </w:pPr>
            <w:r w:rsidRPr="00054DBB">
              <w:rPr>
                <w:rFonts w:asciiTheme="minorHAnsi" w:hAnsiTheme="minorHAnsi" w:cstheme="minorHAnsi"/>
              </w:rPr>
              <w:t>2</w:t>
            </w:r>
            <w:r w:rsidR="005C08F1" w:rsidRPr="00054DBB">
              <w:rPr>
                <w:rFonts w:asciiTheme="minorHAnsi" w:hAnsiTheme="minorHAnsi" w:cstheme="minorHAnsi"/>
              </w:rPr>
              <w:t>0%</w:t>
            </w:r>
          </w:p>
        </w:tc>
        <w:tc>
          <w:tcPr>
            <w:tcW w:w="2977" w:type="dxa"/>
          </w:tcPr>
          <w:p w14:paraId="67E8E95B" w14:textId="68883142" w:rsidR="005C08F1" w:rsidRPr="00054DBB" w:rsidRDefault="005C08F1" w:rsidP="00F8276F">
            <w:pPr>
              <w:rPr>
                <w:rFonts w:asciiTheme="minorHAnsi" w:hAnsiTheme="minorHAnsi" w:cstheme="minorHAnsi"/>
              </w:rPr>
            </w:pPr>
            <w:r w:rsidRPr="00054DBB">
              <w:rPr>
                <w:rFonts w:asciiTheme="minorHAnsi" w:hAnsiTheme="minorHAnsi" w:cstheme="minorHAnsi"/>
                <w:lang w:eastAsia="et-EE"/>
              </w:rPr>
              <w:t xml:space="preserve">Hinnatakse, kas ja kuivõrd on projekt seotud </w:t>
            </w:r>
            <w:r w:rsidRPr="00054DBB">
              <w:rPr>
                <w:rFonts w:asciiTheme="minorHAnsi" w:hAnsiTheme="minorHAnsi" w:cstheme="minorHAnsi"/>
                <w:color w:val="000000" w:themeColor="text1"/>
                <w:lang w:eastAsia="et-EE"/>
              </w:rPr>
              <w:t>meetme</w:t>
            </w:r>
            <w:r w:rsidRPr="00054DBB">
              <w:rPr>
                <w:rFonts w:asciiTheme="minorHAnsi" w:hAnsiTheme="minorHAnsi" w:cstheme="minorHAnsi"/>
                <w:lang w:eastAsia="et-EE"/>
              </w:rPr>
              <w:t xml:space="preserve"> eesmärkidega – kas ja mil määral aitab projekti elluviimine nende saavutamisele kaasa</w:t>
            </w:r>
            <w:r w:rsidR="005929F6" w:rsidRPr="00054DBB">
              <w:rPr>
                <w:rFonts w:asciiTheme="minorHAnsi" w:hAnsiTheme="minorHAnsi" w:cstheme="minorHAnsi"/>
                <w:lang w:eastAsia="et-EE"/>
              </w:rPr>
              <w:t>.</w:t>
            </w:r>
          </w:p>
        </w:tc>
        <w:tc>
          <w:tcPr>
            <w:tcW w:w="3260" w:type="dxa"/>
          </w:tcPr>
          <w:p w14:paraId="6D4D42CA" w14:textId="71225EB9"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1 – Projekt ei panusta meetme eesmärkide täitmisesse</w:t>
            </w:r>
            <w:r w:rsidR="005929F6" w:rsidRPr="00054DBB">
              <w:rPr>
                <w:rFonts w:asciiTheme="minorHAnsi" w:hAnsiTheme="minorHAnsi" w:cstheme="minorHAnsi"/>
                <w:color w:val="000000" w:themeColor="text1"/>
                <w:lang w:eastAsia="et-EE"/>
              </w:rPr>
              <w:t>.</w:t>
            </w:r>
          </w:p>
          <w:p w14:paraId="48082D74" w14:textId="77D91BA2" w:rsidR="005C08F1" w:rsidRPr="00054DBB" w:rsidRDefault="005C08F1" w:rsidP="00F8276F">
            <w:pPr>
              <w:widowControl w:val="0"/>
              <w:rPr>
                <w:rFonts w:asciiTheme="minorHAnsi" w:hAnsiTheme="minorHAnsi" w:cstheme="minorHAnsi"/>
                <w:lang w:eastAsia="et-EE"/>
              </w:rPr>
            </w:pPr>
            <w:r w:rsidRPr="00054DBB">
              <w:rPr>
                <w:rFonts w:asciiTheme="minorHAnsi" w:hAnsiTheme="minorHAnsi" w:cstheme="minorHAnsi"/>
                <w:lang w:eastAsia="et-EE"/>
              </w:rPr>
              <w:t xml:space="preserve">2 – Projekt </w:t>
            </w:r>
            <w:r w:rsidRPr="00054DBB">
              <w:rPr>
                <w:rFonts w:asciiTheme="minorHAnsi" w:hAnsiTheme="minorHAnsi" w:cstheme="minorHAnsi"/>
                <w:color w:val="000000" w:themeColor="text1"/>
                <w:lang w:eastAsia="et-EE"/>
              </w:rPr>
              <w:t>panustab ühe meetme eesmärgi täitmisesse</w:t>
            </w:r>
            <w:r w:rsidR="005929F6" w:rsidRPr="00054DBB">
              <w:rPr>
                <w:rFonts w:asciiTheme="minorHAnsi" w:hAnsiTheme="minorHAnsi" w:cstheme="minorHAnsi"/>
                <w:color w:val="000000" w:themeColor="text1"/>
                <w:lang w:eastAsia="et-EE"/>
              </w:rPr>
              <w:t>.</w:t>
            </w:r>
            <w:r w:rsidRPr="00054DBB">
              <w:rPr>
                <w:rFonts w:asciiTheme="minorHAnsi" w:hAnsiTheme="minorHAnsi" w:cstheme="minorHAnsi"/>
                <w:color w:val="000000" w:themeColor="text1"/>
                <w:lang w:eastAsia="et-EE"/>
              </w:rPr>
              <w:t xml:space="preserve"> </w:t>
            </w:r>
          </w:p>
          <w:p w14:paraId="7CC48E88" w14:textId="19789B04" w:rsidR="005C08F1" w:rsidRPr="00054DBB" w:rsidRDefault="005C08F1" w:rsidP="00F8276F">
            <w:pPr>
              <w:widowControl w:val="0"/>
              <w:rPr>
                <w:rFonts w:asciiTheme="minorHAnsi" w:hAnsiTheme="minorHAnsi" w:cstheme="minorHAnsi"/>
                <w:lang w:eastAsia="et-EE"/>
              </w:rPr>
            </w:pPr>
            <w:r w:rsidRPr="00054DBB">
              <w:rPr>
                <w:rFonts w:asciiTheme="minorHAnsi" w:hAnsiTheme="minorHAnsi" w:cstheme="minorHAnsi"/>
                <w:lang w:eastAsia="et-EE"/>
              </w:rPr>
              <w:t xml:space="preserve">3 – Projekt </w:t>
            </w:r>
            <w:r w:rsidRPr="00054DBB">
              <w:rPr>
                <w:rFonts w:asciiTheme="minorHAnsi" w:hAnsiTheme="minorHAnsi" w:cstheme="minorHAnsi"/>
                <w:color w:val="000000" w:themeColor="text1"/>
                <w:lang w:eastAsia="et-EE"/>
              </w:rPr>
              <w:t>panustab kahe meetme eesmärgi täitmisesse</w:t>
            </w:r>
            <w:r w:rsidR="005929F6" w:rsidRPr="00054DBB">
              <w:rPr>
                <w:rFonts w:asciiTheme="minorHAnsi" w:hAnsiTheme="minorHAnsi" w:cstheme="minorHAnsi"/>
                <w:color w:val="000000" w:themeColor="text1"/>
                <w:lang w:eastAsia="et-EE"/>
              </w:rPr>
              <w:t>.</w:t>
            </w:r>
          </w:p>
          <w:p w14:paraId="1B9CFDFB" w14:textId="46814FE9" w:rsidR="005C08F1" w:rsidRPr="00054DBB" w:rsidRDefault="005C08F1" w:rsidP="00F8276F">
            <w:pPr>
              <w:rPr>
                <w:rFonts w:asciiTheme="minorHAnsi" w:hAnsiTheme="minorHAnsi" w:cstheme="minorHAnsi"/>
              </w:rPr>
            </w:pPr>
            <w:r w:rsidRPr="00054DBB">
              <w:rPr>
                <w:rFonts w:asciiTheme="minorHAnsi" w:hAnsiTheme="minorHAnsi" w:cstheme="minorHAnsi"/>
                <w:lang w:eastAsia="et-EE"/>
              </w:rPr>
              <w:t>4 – Projekt panustab kõigi kolme meetme eesmärgi täitmisesse</w:t>
            </w:r>
            <w:r w:rsidR="005929F6" w:rsidRPr="00054DBB">
              <w:rPr>
                <w:rFonts w:asciiTheme="minorHAnsi" w:hAnsiTheme="minorHAnsi" w:cstheme="minorHAnsi"/>
                <w:lang w:eastAsia="et-EE"/>
              </w:rPr>
              <w:t>.</w:t>
            </w:r>
          </w:p>
        </w:tc>
      </w:tr>
      <w:tr w:rsidR="005C08F1" w:rsidRPr="00054DBB" w14:paraId="1B62864E" w14:textId="77777777" w:rsidTr="00F8276F">
        <w:trPr>
          <w:trHeight w:val="703"/>
        </w:trPr>
        <w:tc>
          <w:tcPr>
            <w:tcW w:w="2405" w:type="dxa"/>
          </w:tcPr>
          <w:p w14:paraId="3BBA7B58" w14:textId="5C792DC3"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val="et-EE" w:eastAsia="et-EE"/>
              </w:rPr>
              <w:t>1.</w:t>
            </w:r>
            <w:r w:rsidR="00263915" w:rsidRPr="00054DBB">
              <w:rPr>
                <w:rFonts w:asciiTheme="minorHAnsi" w:hAnsiTheme="minorHAnsi" w:cstheme="minorHAnsi"/>
                <w:lang w:val="et-EE" w:eastAsia="et-EE"/>
              </w:rPr>
              <w:t>3</w:t>
            </w:r>
            <w:r w:rsidRPr="00054DBB">
              <w:rPr>
                <w:rFonts w:asciiTheme="minorHAnsi" w:hAnsiTheme="minorHAnsi" w:cstheme="minorHAnsi"/>
                <w:lang w:val="et-EE" w:eastAsia="et-EE"/>
              </w:rPr>
              <w:t xml:space="preserve">. </w:t>
            </w:r>
            <w:r w:rsidRPr="00054DBB">
              <w:rPr>
                <w:rFonts w:asciiTheme="minorHAnsi" w:hAnsiTheme="minorHAnsi" w:cstheme="minorHAnsi"/>
                <w:lang w:eastAsia="et-EE"/>
              </w:rPr>
              <w:t>Projekti panus horisontaalsete eesmärkide saavutamisse</w:t>
            </w:r>
          </w:p>
          <w:p w14:paraId="7C1AB0DD" w14:textId="3D63D6C5" w:rsidR="005C08F1" w:rsidRPr="00054DBB" w:rsidRDefault="00263915" w:rsidP="00F8276F">
            <w:pPr>
              <w:rPr>
                <w:rFonts w:asciiTheme="minorHAnsi" w:hAnsiTheme="minorHAnsi" w:cstheme="minorHAnsi"/>
                <w:color w:val="FF0000"/>
                <w:lang w:eastAsia="et-EE"/>
              </w:rPr>
            </w:pPr>
            <w:r w:rsidRPr="00054DBB">
              <w:rPr>
                <w:rFonts w:asciiTheme="minorHAnsi" w:hAnsiTheme="minorHAnsi" w:cstheme="minorHAnsi"/>
                <w:color w:val="000000" w:themeColor="text1"/>
                <w:lang w:eastAsia="et-EE"/>
              </w:rPr>
              <w:t>1</w:t>
            </w:r>
            <w:r w:rsidR="005C08F1" w:rsidRPr="00054DBB">
              <w:rPr>
                <w:rFonts w:asciiTheme="minorHAnsi" w:hAnsiTheme="minorHAnsi" w:cstheme="minorHAnsi"/>
                <w:color w:val="000000" w:themeColor="text1"/>
                <w:lang w:eastAsia="et-EE"/>
              </w:rPr>
              <w:t>0%</w:t>
            </w:r>
          </w:p>
        </w:tc>
        <w:tc>
          <w:tcPr>
            <w:tcW w:w="2977" w:type="dxa"/>
          </w:tcPr>
          <w:p w14:paraId="26FFFC95" w14:textId="77777777" w:rsidR="005C08F1" w:rsidRPr="00054DBB" w:rsidRDefault="005C08F1" w:rsidP="00F8276F">
            <w:pPr>
              <w:rPr>
                <w:rFonts w:asciiTheme="minorHAnsi" w:hAnsiTheme="minorHAnsi" w:cstheme="minorHAnsi"/>
                <w:color w:val="000000" w:themeColor="text1"/>
              </w:rPr>
            </w:pPr>
            <w:r w:rsidRPr="00054DBB">
              <w:rPr>
                <w:rFonts w:asciiTheme="minorHAnsi" w:hAnsiTheme="minorHAnsi" w:cstheme="minorHAnsi"/>
                <w:color w:val="000000" w:themeColor="text1"/>
              </w:rPr>
              <w:t>Hinnatakse, kas projekt panustab:</w:t>
            </w:r>
          </w:p>
          <w:p w14:paraId="4589A1FE" w14:textId="77777777"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eastAsia="et-EE"/>
              </w:rPr>
              <w:t>- keskkonna- ja kliimasõbralike lahenduste rakendamisesse;</w:t>
            </w:r>
          </w:p>
          <w:p w14:paraId="4C185A26" w14:textId="77777777"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eastAsia="et-EE"/>
              </w:rPr>
              <w:t>- innovatsiooni;</w:t>
            </w:r>
          </w:p>
          <w:p w14:paraId="5D474B94" w14:textId="77777777"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eastAsia="et-EE"/>
              </w:rPr>
              <w:t>- koostöövõrgustike loomisesse ja arendamisesse</w:t>
            </w:r>
          </w:p>
          <w:p w14:paraId="132B5C90" w14:textId="6BBA1E76" w:rsidR="005C08F1" w:rsidRPr="00054DBB" w:rsidRDefault="005C08F1" w:rsidP="00F8276F">
            <w:pPr>
              <w:rPr>
                <w:rFonts w:asciiTheme="minorHAnsi" w:hAnsiTheme="minorHAnsi" w:cstheme="minorHAnsi"/>
                <w:lang w:eastAsia="et-EE"/>
              </w:rPr>
            </w:pPr>
            <w:r w:rsidRPr="00054DBB">
              <w:rPr>
                <w:rFonts w:asciiTheme="minorHAnsi" w:hAnsiTheme="minorHAnsi" w:cstheme="minorHAnsi"/>
                <w:lang w:eastAsia="et-EE"/>
              </w:rPr>
              <w:t>- noorte aktiivsuse tõstmisesse.</w:t>
            </w:r>
          </w:p>
        </w:tc>
        <w:tc>
          <w:tcPr>
            <w:tcW w:w="3260" w:type="dxa"/>
          </w:tcPr>
          <w:p w14:paraId="018AB418" w14:textId="00834B2C"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1 – Projekt ei panusta horisontaalsete eesmärkide täitmisesse</w:t>
            </w:r>
            <w:r w:rsidR="005929F6" w:rsidRPr="00054DBB">
              <w:rPr>
                <w:rFonts w:asciiTheme="minorHAnsi" w:hAnsiTheme="minorHAnsi" w:cstheme="minorHAnsi"/>
                <w:color w:val="000000" w:themeColor="text1"/>
                <w:lang w:eastAsia="et-EE"/>
              </w:rPr>
              <w:t>.</w:t>
            </w:r>
          </w:p>
          <w:p w14:paraId="412B9D8A" w14:textId="122AAFC5"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2 – Projekt panustab ühe eesmärgi täitmisesse</w:t>
            </w:r>
            <w:r w:rsidR="005929F6" w:rsidRPr="00054DBB">
              <w:rPr>
                <w:rFonts w:asciiTheme="minorHAnsi" w:hAnsiTheme="minorHAnsi" w:cstheme="minorHAnsi"/>
                <w:color w:val="000000" w:themeColor="text1"/>
                <w:lang w:eastAsia="et-EE"/>
              </w:rPr>
              <w:t>.</w:t>
            </w:r>
          </w:p>
          <w:p w14:paraId="4147800A" w14:textId="402BB308"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3 – Projekt panustab kahe või kolme eesmärgi täitmisesse</w:t>
            </w:r>
            <w:r w:rsidR="005929F6" w:rsidRPr="00054DBB">
              <w:rPr>
                <w:rFonts w:asciiTheme="minorHAnsi" w:hAnsiTheme="minorHAnsi" w:cstheme="minorHAnsi"/>
                <w:color w:val="000000" w:themeColor="text1"/>
                <w:lang w:eastAsia="et-EE"/>
              </w:rPr>
              <w:t>.</w:t>
            </w:r>
          </w:p>
          <w:p w14:paraId="6F07DAD1" w14:textId="60E4E3CA"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color w:val="000000" w:themeColor="text1"/>
                <w:lang w:eastAsia="et-EE"/>
              </w:rPr>
              <w:t>4 – Projekt panustab kõigi nelja eesmärgi täitmisesse täitmisesse</w:t>
            </w:r>
            <w:r w:rsidR="005929F6" w:rsidRPr="00054DBB">
              <w:rPr>
                <w:rFonts w:asciiTheme="minorHAnsi" w:hAnsiTheme="minorHAnsi" w:cstheme="minorHAnsi"/>
                <w:color w:val="000000" w:themeColor="text1"/>
                <w:lang w:eastAsia="et-EE"/>
              </w:rPr>
              <w:t>.</w:t>
            </w:r>
          </w:p>
        </w:tc>
      </w:tr>
      <w:tr w:rsidR="005C08F1" w:rsidRPr="00054DBB" w14:paraId="5A11C9E2" w14:textId="77777777" w:rsidTr="00F8276F">
        <w:trPr>
          <w:trHeight w:val="2954"/>
        </w:trPr>
        <w:tc>
          <w:tcPr>
            <w:tcW w:w="2405" w:type="dxa"/>
          </w:tcPr>
          <w:p w14:paraId="2DC713E9" w14:textId="77777777" w:rsidR="005C08F1" w:rsidRPr="00054DBB" w:rsidRDefault="005C08F1" w:rsidP="00F8276F">
            <w:pPr>
              <w:rPr>
                <w:rFonts w:asciiTheme="minorHAnsi" w:hAnsiTheme="minorHAnsi" w:cstheme="minorHAnsi"/>
              </w:rPr>
            </w:pPr>
            <w:r w:rsidRPr="00054DBB">
              <w:rPr>
                <w:rFonts w:asciiTheme="minorHAnsi" w:hAnsiTheme="minorHAnsi" w:cstheme="minorHAnsi"/>
                <w:lang w:val="et-EE"/>
              </w:rPr>
              <w:t xml:space="preserve">1.5. </w:t>
            </w:r>
            <w:r w:rsidRPr="00054DBB">
              <w:rPr>
                <w:rFonts w:asciiTheme="minorHAnsi" w:hAnsiTheme="minorHAnsi" w:cstheme="minorHAnsi"/>
              </w:rPr>
              <w:t>Projekti tulemuste jätkusuutlikkus</w:t>
            </w:r>
          </w:p>
          <w:p w14:paraId="4953A69D" w14:textId="77777777" w:rsidR="005C08F1" w:rsidRPr="00054DBB" w:rsidRDefault="005C08F1" w:rsidP="00F8276F">
            <w:pPr>
              <w:rPr>
                <w:rFonts w:asciiTheme="minorHAnsi" w:hAnsiTheme="minorHAnsi" w:cstheme="minorHAnsi"/>
                <w:lang w:eastAsia="et-EE"/>
              </w:rPr>
            </w:pPr>
            <w:r w:rsidRPr="00054DBB">
              <w:rPr>
                <w:rFonts w:asciiTheme="minorHAnsi" w:hAnsiTheme="minorHAnsi" w:cstheme="minorHAnsi"/>
              </w:rPr>
              <w:t>5%</w:t>
            </w:r>
          </w:p>
        </w:tc>
        <w:tc>
          <w:tcPr>
            <w:tcW w:w="2977" w:type="dxa"/>
          </w:tcPr>
          <w:p w14:paraId="292BAE20" w14:textId="408BF9F2" w:rsidR="005C08F1" w:rsidRPr="00054DBB" w:rsidRDefault="005C08F1" w:rsidP="00F8276F">
            <w:pPr>
              <w:rPr>
                <w:rFonts w:asciiTheme="minorHAnsi" w:hAnsiTheme="minorHAnsi" w:cstheme="minorHAnsi"/>
                <w:color w:val="000000" w:themeColor="text1"/>
              </w:rPr>
            </w:pPr>
            <w:r w:rsidRPr="00054DBB">
              <w:rPr>
                <w:rFonts w:asciiTheme="minorHAnsi" w:hAnsiTheme="minorHAnsi" w:cstheme="minorHAnsi"/>
              </w:rPr>
              <w:t>Kas projekti tegevused on kestlikud,</w:t>
            </w:r>
            <w:r w:rsidR="00263915" w:rsidRPr="00054DBB">
              <w:rPr>
                <w:rFonts w:asciiTheme="minorHAnsi" w:hAnsiTheme="minorHAnsi" w:cstheme="minorHAnsi"/>
              </w:rPr>
              <w:t xml:space="preserve"> </w:t>
            </w:r>
            <w:r w:rsidRPr="00054DBB">
              <w:rPr>
                <w:rFonts w:asciiTheme="minorHAnsi" w:hAnsiTheme="minorHAnsi" w:cstheme="minorHAnsi"/>
              </w:rPr>
              <w:t>finantsjärjepidevus tagatud, loodud teenus jätkusuutlik</w:t>
            </w:r>
            <w:r w:rsidR="00263915" w:rsidRPr="00054DBB">
              <w:rPr>
                <w:rFonts w:asciiTheme="minorHAnsi" w:hAnsiTheme="minorHAnsi" w:cstheme="minorHAnsi"/>
              </w:rPr>
              <w:t>.</w:t>
            </w:r>
          </w:p>
        </w:tc>
        <w:tc>
          <w:tcPr>
            <w:tcW w:w="3260" w:type="dxa"/>
          </w:tcPr>
          <w:p w14:paraId="0BC3DA58" w14:textId="729E4ABD" w:rsidR="005C08F1" w:rsidRPr="00054DBB"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1 – Tegevused lõppevad projekti lõpuga</w:t>
            </w:r>
            <w:r w:rsidR="005929F6" w:rsidRPr="00054DBB">
              <w:rPr>
                <w:rFonts w:asciiTheme="minorHAnsi" w:hAnsiTheme="minorHAnsi" w:cstheme="minorHAnsi"/>
              </w:rPr>
              <w:t>.</w:t>
            </w:r>
          </w:p>
          <w:p w14:paraId="739C17D7" w14:textId="0DFBC1A8" w:rsidR="005C08F1" w:rsidRPr="00054DBB" w:rsidRDefault="005C08F1" w:rsidP="00F8276F">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2 –</w:t>
            </w:r>
            <w:r w:rsidRPr="00054DBB">
              <w:rPr>
                <w:rFonts w:asciiTheme="minorHAnsi" w:hAnsiTheme="minorHAnsi" w:cstheme="minorHAnsi"/>
                <w:lang w:val="et-EE"/>
              </w:rPr>
              <w:t xml:space="preserve"> </w:t>
            </w:r>
            <w:r w:rsidRPr="00054DBB">
              <w:rPr>
                <w:rFonts w:asciiTheme="minorHAnsi" w:hAnsiTheme="minorHAnsi" w:cstheme="minorHAnsi"/>
              </w:rPr>
              <w:t>Projekti tulemused on vähesel määral kestlikud</w:t>
            </w:r>
            <w:r w:rsidR="005929F6" w:rsidRPr="00054DBB">
              <w:rPr>
                <w:rFonts w:asciiTheme="minorHAnsi" w:hAnsiTheme="minorHAnsi" w:cstheme="minorHAnsi"/>
              </w:rPr>
              <w:t>.</w:t>
            </w:r>
            <w:r w:rsidRPr="00054DBB">
              <w:rPr>
                <w:rFonts w:asciiTheme="minorHAnsi" w:hAnsiTheme="minorHAnsi" w:cstheme="minorHAnsi"/>
              </w:rPr>
              <w:br/>
              <w:t>3 – Projekti tulemused on enamjaolt kestlikud</w:t>
            </w:r>
            <w:r w:rsidR="005929F6" w:rsidRPr="00054DBB">
              <w:rPr>
                <w:rFonts w:asciiTheme="minorHAnsi" w:hAnsiTheme="minorHAnsi" w:cstheme="minorHAnsi"/>
              </w:rPr>
              <w:t>.</w:t>
            </w:r>
          </w:p>
          <w:p w14:paraId="464B83F3" w14:textId="75C44A90" w:rsidR="005C08F1" w:rsidRPr="00054DBB" w:rsidRDefault="005C08F1" w:rsidP="00F8276F">
            <w:pPr>
              <w:widowControl w:val="0"/>
              <w:rPr>
                <w:rFonts w:asciiTheme="minorHAnsi" w:hAnsiTheme="minorHAnsi" w:cstheme="minorHAnsi"/>
                <w:color w:val="000000" w:themeColor="text1"/>
                <w:lang w:eastAsia="et-EE"/>
              </w:rPr>
            </w:pPr>
            <w:r w:rsidRPr="00054DBB">
              <w:rPr>
                <w:rFonts w:asciiTheme="minorHAnsi" w:hAnsiTheme="minorHAnsi" w:cstheme="minorHAnsi"/>
              </w:rPr>
              <w:t xml:space="preserve">4 – Projekti tulemused on jätkusuutlikud (näiteks teenuse osutamine jätkub ka peale projekti lõppu). </w:t>
            </w:r>
          </w:p>
        </w:tc>
      </w:tr>
    </w:tbl>
    <w:p w14:paraId="0B09D229" w14:textId="77777777" w:rsidR="005C08F1" w:rsidRPr="00054DBB" w:rsidRDefault="005C08F1" w:rsidP="005C08F1">
      <w:pPr>
        <w:rPr>
          <w:rFonts w:asciiTheme="minorHAnsi" w:eastAsiaTheme="majorEastAsia" w:hAnsiTheme="minorHAnsi" w:cstheme="minorHAnsi"/>
          <w:lang w:val="sv-FI"/>
        </w:rPr>
      </w:pPr>
    </w:p>
    <w:tbl>
      <w:tblPr>
        <w:tblStyle w:val="TableGrid"/>
        <w:tblW w:w="8642" w:type="dxa"/>
        <w:tblLook w:val="04A0" w:firstRow="1" w:lastRow="0" w:firstColumn="1" w:lastColumn="0" w:noHBand="0" w:noVBand="1"/>
      </w:tblPr>
      <w:tblGrid>
        <w:gridCol w:w="2405"/>
        <w:gridCol w:w="2977"/>
        <w:gridCol w:w="3260"/>
      </w:tblGrid>
      <w:tr w:rsidR="005C08F1" w:rsidRPr="00054DBB" w14:paraId="107DB0BB" w14:textId="77777777" w:rsidTr="00F8276F">
        <w:tc>
          <w:tcPr>
            <w:tcW w:w="8642" w:type="dxa"/>
            <w:gridSpan w:val="3"/>
            <w:shd w:val="clear" w:color="auto" w:fill="auto"/>
          </w:tcPr>
          <w:p w14:paraId="1E968BCB" w14:textId="77777777" w:rsidR="005C08F1" w:rsidRPr="00054DBB" w:rsidRDefault="005C08F1" w:rsidP="00F8276F">
            <w:pPr>
              <w:rPr>
                <w:rFonts w:asciiTheme="minorHAnsi" w:hAnsiTheme="minorHAnsi" w:cstheme="minorHAnsi"/>
                <w:b/>
                <w:bCs/>
                <w:lang w:val="et-EE" w:eastAsia="et-EE"/>
              </w:rPr>
            </w:pPr>
            <w:r w:rsidRPr="00054DBB">
              <w:rPr>
                <w:rFonts w:asciiTheme="minorHAnsi" w:hAnsiTheme="minorHAnsi" w:cstheme="minorHAnsi"/>
                <w:b/>
                <w:bCs/>
                <w:lang w:val="et-EE" w:eastAsia="et-EE"/>
              </w:rPr>
              <w:t>2. Taotluse kvaliteediga seotud kriteeriumid</w:t>
            </w:r>
          </w:p>
        </w:tc>
      </w:tr>
      <w:tr w:rsidR="005C08F1" w:rsidRPr="00054DBB" w14:paraId="4041D9AA" w14:textId="77777777" w:rsidTr="00F8276F">
        <w:tc>
          <w:tcPr>
            <w:tcW w:w="2405" w:type="dxa"/>
          </w:tcPr>
          <w:p w14:paraId="40F1C270" w14:textId="77777777" w:rsidR="005C08F1" w:rsidRPr="00054DBB" w:rsidRDefault="005C08F1" w:rsidP="00F8276F">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 xml:space="preserve">Hindamiskriteerium </w:t>
            </w:r>
          </w:p>
          <w:p w14:paraId="15BD07A0" w14:textId="77777777" w:rsidR="005C08F1" w:rsidRPr="00054DBB" w:rsidRDefault="005C08F1" w:rsidP="00F8276F">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ja osakaal</w:t>
            </w:r>
          </w:p>
        </w:tc>
        <w:tc>
          <w:tcPr>
            <w:tcW w:w="2977" w:type="dxa"/>
          </w:tcPr>
          <w:p w14:paraId="0FDA3CCD" w14:textId="77777777" w:rsidR="005C08F1" w:rsidRPr="00054DBB" w:rsidRDefault="005C08F1" w:rsidP="00F8276F">
            <w:pPr>
              <w:widowControl w:val="0"/>
              <w:jc w:val="both"/>
              <w:rPr>
                <w:rFonts w:asciiTheme="minorHAnsi" w:hAnsiTheme="minorHAnsi" w:cstheme="minorHAnsi"/>
                <w:b/>
                <w:bCs/>
                <w:lang w:eastAsia="et-EE"/>
              </w:rPr>
            </w:pPr>
            <w:r w:rsidRPr="00054DBB">
              <w:rPr>
                <w:rFonts w:asciiTheme="minorHAnsi" w:hAnsiTheme="minorHAnsi" w:cstheme="minorHAnsi"/>
                <w:b/>
                <w:bCs/>
                <w:lang w:eastAsia="et-EE"/>
              </w:rPr>
              <w:t>2024-2027</w:t>
            </w:r>
          </w:p>
        </w:tc>
        <w:tc>
          <w:tcPr>
            <w:tcW w:w="3260" w:type="dxa"/>
          </w:tcPr>
          <w:p w14:paraId="425B3660" w14:textId="77777777" w:rsidR="005C08F1" w:rsidRPr="00054DBB" w:rsidRDefault="005C08F1" w:rsidP="00F8276F">
            <w:pPr>
              <w:jc w:val="both"/>
              <w:rPr>
                <w:rFonts w:asciiTheme="minorHAnsi" w:hAnsiTheme="minorHAnsi" w:cstheme="minorHAnsi"/>
                <w:b/>
                <w:bCs/>
                <w:lang w:eastAsia="et-EE"/>
              </w:rPr>
            </w:pPr>
            <w:r w:rsidRPr="00054DBB">
              <w:rPr>
                <w:rFonts w:asciiTheme="minorHAnsi" w:hAnsiTheme="minorHAnsi" w:cstheme="minorHAnsi"/>
                <w:b/>
                <w:bCs/>
                <w:lang w:eastAsia="et-EE"/>
              </w:rPr>
              <w:t>Skaala 1-4</w:t>
            </w:r>
          </w:p>
        </w:tc>
      </w:tr>
      <w:tr w:rsidR="005C08F1" w:rsidRPr="00054DBB" w14:paraId="60BC2BBB" w14:textId="77777777" w:rsidTr="00F8276F">
        <w:trPr>
          <w:trHeight w:val="699"/>
        </w:trPr>
        <w:tc>
          <w:tcPr>
            <w:tcW w:w="2405" w:type="dxa"/>
          </w:tcPr>
          <w:p w14:paraId="394831F7" w14:textId="77777777" w:rsidR="005C08F1" w:rsidRPr="00054DBB" w:rsidRDefault="005C08F1" w:rsidP="00F8276F">
            <w:pPr>
              <w:pStyle w:val="NormalWeb"/>
              <w:spacing w:before="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lang w:val="et-EE"/>
              </w:rPr>
              <w:t xml:space="preserve">2.1. </w:t>
            </w:r>
            <w:r w:rsidRPr="00054DBB">
              <w:rPr>
                <w:rFonts w:asciiTheme="minorHAnsi" w:hAnsiTheme="minorHAnsi" w:cstheme="minorHAnsi"/>
                <w:color w:val="000000" w:themeColor="text1"/>
              </w:rPr>
              <w:t>Projekti tegevuskava selgus</w:t>
            </w:r>
          </w:p>
          <w:p w14:paraId="21B19717" w14:textId="7E82A602" w:rsidR="005C08F1" w:rsidRPr="00054DBB"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lang w:val="et-EE"/>
              </w:rPr>
              <w:t>1</w:t>
            </w:r>
            <w:r w:rsidR="00263915" w:rsidRPr="00054DBB">
              <w:rPr>
                <w:rFonts w:asciiTheme="minorHAnsi" w:hAnsiTheme="minorHAnsi" w:cstheme="minorHAnsi"/>
                <w:lang w:val="et-EE"/>
              </w:rPr>
              <w:t>5</w:t>
            </w:r>
            <w:r w:rsidRPr="00054DBB">
              <w:rPr>
                <w:rFonts w:asciiTheme="minorHAnsi" w:hAnsiTheme="minorHAnsi" w:cstheme="minorHAnsi"/>
                <w:lang w:val="et-EE"/>
              </w:rPr>
              <w:t>%</w:t>
            </w:r>
          </w:p>
        </w:tc>
        <w:tc>
          <w:tcPr>
            <w:tcW w:w="2977" w:type="dxa"/>
          </w:tcPr>
          <w:p w14:paraId="34FE1656" w14:textId="50A29E9F" w:rsidR="005C08F1" w:rsidRPr="00054DBB" w:rsidRDefault="005C08F1" w:rsidP="00F8276F">
            <w:pPr>
              <w:rPr>
                <w:rFonts w:asciiTheme="minorHAnsi" w:hAnsiTheme="minorHAnsi" w:cstheme="minorHAnsi"/>
              </w:rPr>
            </w:pPr>
            <w:r w:rsidRPr="00054DBB">
              <w:rPr>
                <w:rFonts w:asciiTheme="minorHAnsi" w:hAnsiTheme="minorHAnsi" w:cstheme="minorHAnsi"/>
              </w:rPr>
              <w:t xml:space="preserve">Hinnatakse, kas projekti tegevuskava on läbimõeldud ja </w:t>
            </w:r>
            <w:r w:rsidR="00263915" w:rsidRPr="00054DBB">
              <w:rPr>
                <w:rFonts w:asciiTheme="minorHAnsi" w:hAnsiTheme="minorHAnsi" w:cstheme="minorHAnsi"/>
              </w:rPr>
              <w:t>tegevused vajalikud projekti eesmärgi saavutamiseks.</w:t>
            </w:r>
          </w:p>
        </w:tc>
        <w:tc>
          <w:tcPr>
            <w:tcW w:w="3260" w:type="dxa"/>
          </w:tcPr>
          <w:p w14:paraId="12ABB7F0" w14:textId="0AA5D14A" w:rsidR="005C08F1" w:rsidRPr="00054DBB"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 xml:space="preserve">1 – </w:t>
            </w:r>
            <w:r w:rsidR="00263915" w:rsidRPr="00054DBB">
              <w:rPr>
                <w:rFonts w:asciiTheme="minorHAnsi" w:hAnsiTheme="minorHAnsi" w:cstheme="minorHAnsi"/>
              </w:rPr>
              <w:t>Tegevuskava ei ole läbimõeldud, kavandatud tegevused ei aita kaasa eesmärgi saavutamisele</w:t>
            </w:r>
            <w:r w:rsidR="00872DDE" w:rsidRPr="00054DBB">
              <w:rPr>
                <w:rFonts w:asciiTheme="minorHAnsi" w:hAnsiTheme="minorHAnsi" w:cstheme="minorHAnsi"/>
              </w:rPr>
              <w:t>.</w:t>
            </w:r>
            <w:r w:rsidRPr="00054DBB">
              <w:rPr>
                <w:rFonts w:asciiTheme="minorHAnsi" w:hAnsiTheme="minorHAnsi" w:cstheme="minorHAnsi"/>
              </w:rPr>
              <w:br/>
              <w:t xml:space="preserve">2 – </w:t>
            </w:r>
            <w:r w:rsidR="00263915" w:rsidRPr="00054DBB">
              <w:rPr>
                <w:rFonts w:asciiTheme="minorHAnsi" w:hAnsiTheme="minorHAnsi" w:cstheme="minorHAnsi"/>
              </w:rPr>
              <w:t>Tegevuskava on vähesel määral läbimõeldud</w:t>
            </w:r>
            <w:r w:rsidR="00872DDE" w:rsidRPr="00054DBB">
              <w:rPr>
                <w:rFonts w:asciiTheme="minorHAnsi" w:hAnsiTheme="minorHAnsi" w:cstheme="minorHAnsi"/>
              </w:rPr>
              <w:t>.</w:t>
            </w:r>
            <w:r w:rsidRPr="00054DBB">
              <w:rPr>
                <w:rFonts w:asciiTheme="minorHAnsi" w:hAnsiTheme="minorHAnsi" w:cstheme="minorHAnsi"/>
              </w:rPr>
              <w:br/>
              <w:t xml:space="preserve">3 – </w:t>
            </w:r>
            <w:r w:rsidR="00263915" w:rsidRPr="00054DBB">
              <w:rPr>
                <w:rFonts w:asciiTheme="minorHAnsi" w:hAnsiTheme="minorHAnsi" w:cstheme="minorHAnsi"/>
              </w:rPr>
              <w:t xml:space="preserve">Tegevuskava on enamjaolt </w:t>
            </w:r>
            <w:r w:rsidR="00263915" w:rsidRPr="00054DBB">
              <w:rPr>
                <w:rFonts w:asciiTheme="minorHAnsi" w:hAnsiTheme="minorHAnsi" w:cstheme="minorHAnsi"/>
                <w:lang w:val="et-EE"/>
              </w:rPr>
              <w:lastRenderedPageBreak/>
              <w:t>läbimõeldud</w:t>
            </w:r>
            <w:r w:rsidR="00872DDE" w:rsidRPr="00054DBB">
              <w:rPr>
                <w:rFonts w:asciiTheme="minorHAnsi" w:hAnsiTheme="minorHAnsi" w:cstheme="minorHAnsi"/>
                <w:lang w:val="et-EE"/>
              </w:rPr>
              <w:t>.</w:t>
            </w:r>
            <w:r w:rsidRPr="00054DBB">
              <w:rPr>
                <w:rFonts w:asciiTheme="minorHAnsi" w:hAnsiTheme="minorHAnsi" w:cstheme="minorHAnsi"/>
              </w:rPr>
              <w:br/>
              <w:t xml:space="preserve">4 – </w:t>
            </w:r>
            <w:r w:rsidR="00263915" w:rsidRPr="00054DBB">
              <w:rPr>
                <w:rFonts w:asciiTheme="minorHAnsi" w:hAnsiTheme="minorHAnsi" w:cstheme="minorHAnsi"/>
                <w:lang w:val="et-EE"/>
              </w:rPr>
              <w:t>Tegevuskava on läbimõeldud, kavandatud tegevused aitavad saavutada projekti eesmärgi.</w:t>
            </w:r>
          </w:p>
        </w:tc>
      </w:tr>
      <w:tr w:rsidR="005C08F1" w:rsidRPr="00054DBB" w14:paraId="604088FC" w14:textId="77777777" w:rsidTr="00F8276F">
        <w:trPr>
          <w:trHeight w:val="2159"/>
        </w:trPr>
        <w:tc>
          <w:tcPr>
            <w:tcW w:w="2405" w:type="dxa"/>
          </w:tcPr>
          <w:p w14:paraId="2DE691F5" w14:textId="77777777" w:rsidR="005C08F1" w:rsidRPr="00054DBB" w:rsidRDefault="005C08F1" w:rsidP="00F8276F">
            <w:pPr>
              <w:rPr>
                <w:rFonts w:asciiTheme="minorHAnsi" w:hAnsiTheme="minorHAnsi" w:cstheme="minorHAnsi"/>
              </w:rPr>
            </w:pPr>
            <w:r w:rsidRPr="00054DBB">
              <w:rPr>
                <w:rFonts w:asciiTheme="minorHAnsi" w:hAnsiTheme="minorHAnsi" w:cstheme="minorHAnsi"/>
                <w:lang w:val="et-EE"/>
              </w:rPr>
              <w:lastRenderedPageBreak/>
              <w:t xml:space="preserve">2.2. </w:t>
            </w:r>
            <w:r w:rsidRPr="00054DBB">
              <w:rPr>
                <w:rFonts w:asciiTheme="minorHAnsi" w:hAnsiTheme="minorHAnsi" w:cstheme="minorHAnsi"/>
              </w:rPr>
              <w:t>Projekti eelarve selgus ja kulude põhjendatus</w:t>
            </w:r>
          </w:p>
          <w:p w14:paraId="017A2280" w14:textId="57F93FF0" w:rsidR="005C08F1" w:rsidRPr="00054DBB" w:rsidRDefault="00263915" w:rsidP="00F8276F">
            <w:pPr>
              <w:rPr>
                <w:rFonts w:asciiTheme="minorHAnsi" w:hAnsiTheme="minorHAnsi" w:cstheme="minorHAnsi"/>
              </w:rPr>
            </w:pPr>
            <w:r w:rsidRPr="00054DBB">
              <w:rPr>
                <w:rFonts w:asciiTheme="minorHAnsi" w:hAnsiTheme="minorHAnsi" w:cstheme="minorHAnsi"/>
                <w:color w:val="000000" w:themeColor="text1"/>
              </w:rPr>
              <w:t>15</w:t>
            </w:r>
            <w:r w:rsidR="005C08F1" w:rsidRPr="00054DBB">
              <w:rPr>
                <w:rFonts w:asciiTheme="minorHAnsi" w:hAnsiTheme="minorHAnsi" w:cstheme="minorHAnsi"/>
                <w:color w:val="000000" w:themeColor="text1"/>
              </w:rPr>
              <w:t>%</w:t>
            </w:r>
          </w:p>
        </w:tc>
        <w:tc>
          <w:tcPr>
            <w:tcW w:w="2977" w:type="dxa"/>
          </w:tcPr>
          <w:p w14:paraId="458A2858" w14:textId="77777777" w:rsidR="005C08F1" w:rsidRPr="00054DBB" w:rsidRDefault="005C08F1" w:rsidP="00F8276F">
            <w:pPr>
              <w:rPr>
                <w:rFonts w:asciiTheme="minorHAnsi" w:hAnsiTheme="minorHAnsi" w:cstheme="minorHAnsi"/>
              </w:rPr>
            </w:pPr>
            <w:r w:rsidRPr="00054DBB">
              <w:rPr>
                <w:rFonts w:asciiTheme="minorHAnsi" w:hAnsiTheme="minorHAnsi" w:cstheme="minorHAnsi"/>
              </w:rPr>
              <w:t>Hinnatakse, kas projekti eelarve on selge ja realistlik</w:t>
            </w:r>
          </w:p>
          <w:p w14:paraId="603A9960" w14:textId="77777777" w:rsidR="005C08F1" w:rsidRPr="00054DBB" w:rsidRDefault="005C08F1" w:rsidP="00F8276F">
            <w:pPr>
              <w:rPr>
                <w:rFonts w:asciiTheme="minorHAnsi" w:hAnsiTheme="minorHAnsi" w:cstheme="minorHAnsi"/>
              </w:rPr>
            </w:pPr>
            <w:r w:rsidRPr="00054DBB">
              <w:rPr>
                <w:rFonts w:asciiTheme="minorHAnsi" w:hAnsiTheme="minorHAnsi" w:cstheme="minorHAnsi"/>
              </w:rPr>
              <w:t>(sh kooskõlas projekti sisuga) ja kas tegevused on</w:t>
            </w:r>
          </w:p>
          <w:p w14:paraId="431AE246" w14:textId="77777777" w:rsidR="005C08F1" w:rsidRPr="00054DBB" w:rsidRDefault="005C08F1" w:rsidP="00F8276F">
            <w:pPr>
              <w:rPr>
                <w:rFonts w:asciiTheme="minorHAnsi" w:hAnsiTheme="minorHAnsi" w:cstheme="minorHAnsi"/>
              </w:rPr>
            </w:pPr>
            <w:r w:rsidRPr="00054DBB">
              <w:rPr>
                <w:rFonts w:asciiTheme="minorHAnsi" w:hAnsiTheme="minorHAnsi" w:cstheme="minorHAnsi"/>
              </w:rPr>
              <w:t>piisavalt kuluefektiivsed planeeritud tulemuste</w:t>
            </w:r>
          </w:p>
          <w:p w14:paraId="79676E91" w14:textId="0CF245A2" w:rsidR="005C08F1" w:rsidRPr="00054DBB" w:rsidRDefault="005C08F1" w:rsidP="00F8276F">
            <w:pPr>
              <w:rPr>
                <w:rFonts w:asciiTheme="minorHAnsi" w:hAnsiTheme="minorHAnsi" w:cstheme="minorHAnsi"/>
              </w:rPr>
            </w:pPr>
            <w:r w:rsidRPr="00054DBB">
              <w:rPr>
                <w:rFonts w:asciiTheme="minorHAnsi" w:hAnsiTheme="minorHAnsi" w:cstheme="minorHAnsi"/>
              </w:rPr>
              <w:t>saavutamiseks</w:t>
            </w:r>
            <w:r w:rsidR="00263915" w:rsidRPr="00054DBB">
              <w:rPr>
                <w:rFonts w:asciiTheme="minorHAnsi" w:hAnsiTheme="minorHAnsi" w:cstheme="minorHAnsi"/>
              </w:rPr>
              <w:t>.</w:t>
            </w:r>
          </w:p>
        </w:tc>
        <w:tc>
          <w:tcPr>
            <w:tcW w:w="3260" w:type="dxa"/>
          </w:tcPr>
          <w:p w14:paraId="1009BA66" w14:textId="3580A451" w:rsidR="005C08F1" w:rsidRPr="00054DBB" w:rsidRDefault="005C08F1" w:rsidP="00F8276F">
            <w:pPr>
              <w:rPr>
                <w:rFonts w:asciiTheme="minorHAnsi" w:hAnsiTheme="minorHAnsi" w:cstheme="minorHAnsi"/>
              </w:rPr>
            </w:pPr>
            <w:r w:rsidRPr="00054DBB">
              <w:rPr>
                <w:rFonts w:asciiTheme="minorHAnsi" w:hAnsiTheme="minorHAnsi" w:cstheme="minorHAnsi"/>
              </w:rPr>
              <w:t>1 – Eelarve ei ole selge ja realistlik, kulud ei ole põhjendatud</w:t>
            </w:r>
            <w:r w:rsidR="00872DDE" w:rsidRPr="00054DBB">
              <w:rPr>
                <w:rFonts w:asciiTheme="minorHAnsi" w:hAnsiTheme="minorHAnsi" w:cstheme="minorHAnsi"/>
              </w:rPr>
              <w:t>.</w:t>
            </w:r>
            <w:r w:rsidRPr="00054DBB">
              <w:rPr>
                <w:rFonts w:asciiTheme="minorHAnsi" w:hAnsiTheme="minorHAnsi" w:cstheme="minorHAnsi"/>
              </w:rPr>
              <w:br/>
              <w:t>2 – Eelarve on vähesel määral selge ja realistlik</w:t>
            </w:r>
            <w:r w:rsidR="00872DDE" w:rsidRPr="00054DBB">
              <w:rPr>
                <w:rFonts w:asciiTheme="minorHAnsi" w:hAnsiTheme="minorHAnsi" w:cstheme="minorHAnsi"/>
              </w:rPr>
              <w:t>.</w:t>
            </w:r>
            <w:r w:rsidRPr="00054DBB">
              <w:rPr>
                <w:rFonts w:asciiTheme="minorHAnsi" w:hAnsiTheme="minorHAnsi" w:cstheme="minorHAnsi"/>
              </w:rPr>
              <w:br/>
              <w:t>3 – Eelarve on enamjaolt selge ja realistlik</w:t>
            </w:r>
            <w:r w:rsidR="00872DDE" w:rsidRPr="00054DBB">
              <w:rPr>
                <w:rFonts w:asciiTheme="minorHAnsi" w:hAnsiTheme="minorHAnsi" w:cstheme="minorHAnsi"/>
              </w:rPr>
              <w:t>.</w:t>
            </w:r>
            <w:r w:rsidRPr="00054DBB">
              <w:rPr>
                <w:rFonts w:asciiTheme="minorHAnsi" w:hAnsiTheme="minorHAnsi" w:cstheme="minorHAnsi"/>
              </w:rPr>
              <w:br/>
              <w:t>4 – Eelarve on selge ja realistlik ning kulud põhjendatud</w:t>
            </w:r>
            <w:r w:rsidR="00872DDE" w:rsidRPr="00054DBB">
              <w:rPr>
                <w:rFonts w:asciiTheme="minorHAnsi" w:hAnsiTheme="minorHAnsi" w:cstheme="minorHAnsi"/>
              </w:rPr>
              <w:t>.</w:t>
            </w:r>
          </w:p>
        </w:tc>
      </w:tr>
      <w:tr w:rsidR="005C08F1" w:rsidRPr="00054DBB" w14:paraId="04AFDA42" w14:textId="77777777" w:rsidTr="00F8276F">
        <w:tc>
          <w:tcPr>
            <w:tcW w:w="2405" w:type="dxa"/>
          </w:tcPr>
          <w:p w14:paraId="26D412A6" w14:textId="77777777" w:rsidR="005C08F1" w:rsidRPr="00054DBB" w:rsidRDefault="005C08F1" w:rsidP="00F8276F">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lang w:val="et-EE"/>
              </w:rPr>
              <w:t xml:space="preserve">2.3. </w:t>
            </w:r>
            <w:r w:rsidRPr="00054DBB">
              <w:rPr>
                <w:rFonts w:asciiTheme="minorHAnsi" w:hAnsiTheme="minorHAnsi" w:cstheme="minorHAnsi"/>
              </w:rPr>
              <w:t xml:space="preserve">Taotleja </w:t>
            </w:r>
            <w:r w:rsidRPr="00054DBB">
              <w:rPr>
                <w:rFonts w:asciiTheme="minorHAnsi" w:hAnsiTheme="minorHAnsi" w:cstheme="minorHAnsi"/>
                <w:lang w:val="et-EE"/>
              </w:rPr>
              <w:t>kogemus ja pädevus</w:t>
            </w:r>
            <w:r w:rsidRPr="00054DBB">
              <w:rPr>
                <w:rFonts w:asciiTheme="minorHAnsi" w:hAnsiTheme="minorHAnsi" w:cstheme="minorHAnsi"/>
              </w:rPr>
              <w:t xml:space="preserve">  </w:t>
            </w:r>
          </w:p>
          <w:p w14:paraId="30DC41BF" w14:textId="02308058" w:rsidR="005C08F1" w:rsidRPr="00054DBB" w:rsidRDefault="00263915"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lang w:val="et-EE"/>
              </w:rPr>
              <w:t>1</w:t>
            </w:r>
            <w:r w:rsidR="005C08F1" w:rsidRPr="00054DBB">
              <w:rPr>
                <w:rFonts w:asciiTheme="minorHAnsi" w:hAnsiTheme="minorHAnsi" w:cstheme="minorHAnsi"/>
                <w:lang w:val="et-EE"/>
              </w:rPr>
              <w:t>5%</w:t>
            </w:r>
          </w:p>
        </w:tc>
        <w:tc>
          <w:tcPr>
            <w:tcW w:w="2977" w:type="dxa"/>
          </w:tcPr>
          <w:p w14:paraId="0CD31541" w14:textId="09B6C076" w:rsidR="005C08F1" w:rsidRPr="00054DBB" w:rsidRDefault="005C08F1" w:rsidP="00F8276F">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Kas taotlejal on varasem kogemus või kvalifikatsioon tegevuse elluviimiseks</w:t>
            </w:r>
            <w:r w:rsidR="00263915" w:rsidRPr="00054DBB">
              <w:rPr>
                <w:rFonts w:asciiTheme="minorHAnsi" w:hAnsiTheme="minorHAnsi" w:cstheme="minorHAnsi"/>
              </w:rPr>
              <w:t>.</w:t>
            </w:r>
          </w:p>
        </w:tc>
        <w:tc>
          <w:tcPr>
            <w:tcW w:w="3260" w:type="dxa"/>
          </w:tcPr>
          <w:p w14:paraId="18E3226D" w14:textId="2C28DE79" w:rsidR="005C08F1" w:rsidRPr="00054DBB"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1 – Taotleja ja/või tema meeskonnaliikmete võimekus projekti ellu viia on väga väike – varasemad kogemused, teadmised ja oskused</w:t>
            </w:r>
            <w:r w:rsidRPr="00054DBB">
              <w:rPr>
                <w:rFonts w:asciiTheme="minorHAnsi" w:hAnsiTheme="minorHAnsi" w:cstheme="minorHAnsi"/>
                <w:lang w:val="et-EE"/>
              </w:rPr>
              <w:t xml:space="preserve"> </w:t>
            </w:r>
            <w:r w:rsidRPr="00054DBB">
              <w:rPr>
                <w:rFonts w:asciiTheme="minorHAnsi" w:hAnsiTheme="minorHAnsi" w:cstheme="minorHAnsi"/>
              </w:rPr>
              <w:t>puuduvad</w:t>
            </w:r>
            <w:r w:rsidR="00263915" w:rsidRPr="00054DBB">
              <w:rPr>
                <w:rFonts w:asciiTheme="minorHAnsi" w:hAnsiTheme="minorHAnsi" w:cstheme="minorHAnsi"/>
              </w:rPr>
              <w:t>.</w:t>
            </w:r>
          </w:p>
          <w:p w14:paraId="5CAC71D5" w14:textId="6B593AF5" w:rsidR="005C08F1" w:rsidRPr="00054DBB" w:rsidRDefault="005C08F1" w:rsidP="00F8276F">
            <w:pPr>
              <w:pStyle w:val="NormalWeb"/>
              <w:shd w:val="clear" w:color="auto" w:fill="FFFFFF"/>
              <w:spacing w:before="0" w:beforeAutospacing="0" w:after="0" w:afterAutospacing="0"/>
              <w:rPr>
                <w:rFonts w:asciiTheme="minorHAnsi" w:hAnsiTheme="minorHAnsi" w:cstheme="minorHAnsi"/>
              </w:rPr>
            </w:pPr>
            <w:r w:rsidRPr="00054DBB">
              <w:rPr>
                <w:rFonts w:asciiTheme="minorHAnsi" w:hAnsiTheme="minorHAnsi" w:cstheme="minorHAnsi"/>
              </w:rPr>
              <w:t>2 – Taotlejal ja/või tema meeskonnaliikmetel on osaline võimekus projekti elluviimiseks</w:t>
            </w:r>
            <w:r w:rsidR="00872DDE" w:rsidRPr="00054DBB">
              <w:rPr>
                <w:rFonts w:asciiTheme="minorHAnsi" w:hAnsiTheme="minorHAnsi" w:cstheme="minorHAnsi"/>
              </w:rPr>
              <w:t>.</w:t>
            </w:r>
            <w:r w:rsidRPr="00054DBB">
              <w:rPr>
                <w:rFonts w:asciiTheme="minorHAnsi" w:hAnsiTheme="minorHAnsi" w:cstheme="minorHAnsi"/>
              </w:rPr>
              <w:t xml:space="preserve"> </w:t>
            </w:r>
            <w:r w:rsidRPr="00054DBB">
              <w:rPr>
                <w:rFonts w:asciiTheme="minorHAnsi" w:hAnsiTheme="minorHAnsi" w:cstheme="minorHAnsi"/>
              </w:rPr>
              <w:br/>
              <w:t>3 – Taotlejal ja/või tema meeskonnaliikmetel on üldiselt võimekus projekti elluviimiseks olemas</w:t>
            </w:r>
            <w:r w:rsidR="00263915" w:rsidRPr="00054DBB">
              <w:rPr>
                <w:rFonts w:asciiTheme="minorHAnsi" w:hAnsiTheme="minorHAnsi" w:cstheme="minorHAnsi"/>
              </w:rPr>
              <w:t>.</w:t>
            </w:r>
          </w:p>
          <w:p w14:paraId="5E97E818" w14:textId="3AC9AF9A" w:rsidR="005C08F1" w:rsidRPr="00054DBB" w:rsidRDefault="005C08F1" w:rsidP="00F8276F">
            <w:pPr>
              <w:pStyle w:val="NormalWeb"/>
              <w:shd w:val="clear" w:color="auto" w:fill="FFFFFF"/>
              <w:spacing w:before="0" w:beforeAutospacing="0" w:after="0" w:afterAutospacing="0"/>
              <w:rPr>
                <w:rFonts w:asciiTheme="minorHAnsi" w:hAnsiTheme="minorHAnsi" w:cstheme="minorHAnsi"/>
                <w:lang w:val="et-EE"/>
              </w:rPr>
            </w:pPr>
            <w:r w:rsidRPr="00054DBB">
              <w:rPr>
                <w:rFonts w:asciiTheme="minorHAnsi" w:hAnsiTheme="minorHAnsi" w:cstheme="minorHAnsi"/>
              </w:rPr>
              <w:t>4 – Taotlejal ja/või tema meeskonnaliikmetel on varasem kogemus projektide elluviimisel, olemas on vajalikud teadmised ja oskused projekti tulemuslikuks elluviimiseks</w:t>
            </w:r>
            <w:r w:rsidR="00263915" w:rsidRPr="00054DBB">
              <w:rPr>
                <w:rFonts w:asciiTheme="minorHAnsi" w:hAnsiTheme="minorHAnsi" w:cstheme="minorHAnsi"/>
              </w:rPr>
              <w:t>.</w:t>
            </w:r>
          </w:p>
        </w:tc>
      </w:tr>
    </w:tbl>
    <w:p w14:paraId="44760D63" w14:textId="77777777" w:rsidR="005C08F1" w:rsidRPr="00054DBB" w:rsidRDefault="005C08F1" w:rsidP="005C08F1">
      <w:pPr>
        <w:rPr>
          <w:rFonts w:asciiTheme="minorHAnsi" w:eastAsiaTheme="majorEastAsia" w:hAnsiTheme="minorHAnsi" w:cstheme="minorHAnsi"/>
          <w:lang w:val="sv-FI"/>
        </w:rPr>
      </w:pPr>
    </w:p>
    <w:p w14:paraId="1A32F863" w14:textId="5335D15C" w:rsidR="00BA3353" w:rsidRPr="00054DBB" w:rsidRDefault="005F5C05" w:rsidP="00EE717A">
      <w:pPr>
        <w:pStyle w:val="Heading1"/>
        <w:rPr>
          <w:rFonts w:asciiTheme="minorHAnsi" w:hAnsiTheme="minorHAnsi" w:cstheme="minorHAnsi"/>
          <w:color w:val="C0504D" w:themeColor="accent2"/>
          <w:lang w:val="sv-FI"/>
        </w:rPr>
      </w:pPr>
      <w:bookmarkStart w:id="141" w:name="_Toc136438878"/>
      <w:r w:rsidRPr="00054DBB">
        <w:rPr>
          <w:rFonts w:asciiTheme="minorHAnsi" w:hAnsiTheme="minorHAnsi" w:cstheme="minorHAnsi"/>
          <w:color w:val="C0504D" w:themeColor="accent2"/>
          <w:lang w:val="sv-FI"/>
        </w:rPr>
        <w:lastRenderedPageBreak/>
        <w:t>Strateegia seire</w:t>
      </w:r>
      <w:bookmarkEnd w:id="141"/>
    </w:p>
    <w:p w14:paraId="5E0CA418" w14:textId="200674A8" w:rsidR="00CC4DA3" w:rsidRPr="00054DBB" w:rsidRDefault="00CC4DA3" w:rsidP="002F3AEC">
      <w:pPr>
        <w:pStyle w:val="Heading2"/>
        <w:rPr>
          <w:rFonts w:asciiTheme="minorHAnsi" w:hAnsiTheme="minorHAnsi" w:cstheme="minorHAnsi"/>
          <w:color w:val="C0504D" w:themeColor="accent2"/>
          <w:lang w:val="sv-FI"/>
        </w:rPr>
      </w:pPr>
      <w:bookmarkStart w:id="142" w:name="_Toc136438879"/>
      <w:r w:rsidRPr="00054DBB">
        <w:rPr>
          <w:rFonts w:asciiTheme="minorHAnsi" w:hAnsiTheme="minorHAnsi" w:cstheme="minorHAnsi"/>
          <w:color w:val="C0504D" w:themeColor="accent2"/>
          <w:lang w:val="sv-FI"/>
        </w:rPr>
        <w:t>Seire korraldus</w:t>
      </w:r>
      <w:bookmarkEnd w:id="142"/>
    </w:p>
    <w:p w14:paraId="5E12E8A2" w14:textId="1EAAC388" w:rsidR="008A5F9D" w:rsidRPr="00054DBB" w:rsidRDefault="00A865A9" w:rsidP="00A865A9">
      <w:pPr>
        <w:pStyle w:val="NormalWeb"/>
        <w:jc w:val="both"/>
        <w:rPr>
          <w:rFonts w:asciiTheme="minorHAnsi" w:hAnsiTheme="minorHAnsi" w:cstheme="minorHAnsi"/>
        </w:rPr>
      </w:pPr>
      <w:r w:rsidRPr="00054DBB">
        <w:rPr>
          <w:rFonts w:asciiTheme="minorHAnsi" w:hAnsiTheme="minorHAnsi" w:cstheme="minorHAnsi"/>
        </w:rPr>
        <w:t xml:space="preserve">KKLM kogub ja analüüsib projektide seireandmeid strateegia elluviimise mõju hindamiseks. </w:t>
      </w:r>
    </w:p>
    <w:p w14:paraId="421BA6F2" w14:textId="2F15455E" w:rsidR="005F5C05" w:rsidRPr="00054DBB" w:rsidRDefault="005F5C05" w:rsidP="005F5C05">
      <w:pPr>
        <w:rPr>
          <w:rFonts w:asciiTheme="minorHAnsi" w:hAnsiTheme="minorHAnsi" w:cstheme="minorHAnsi"/>
        </w:rPr>
      </w:pPr>
      <w:r w:rsidRPr="00054DBB">
        <w:rPr>
          <w:rFonts w:asciiTheme="minorHAnsi" w:hAnsiTheme="minorHAnsi" w:cstheme="minorHAnsi"/>
        </w:rPr>
        <w:t>Eristatakse kahte sorti näitajaid:</w:t>
      </w:r>
    </w:p>
    <w:p w14:paraId="39E05BDE" w14:textId="77777777" w:rsidR="005F5C05" w:rsidRPr="00054DBB" w:rsidRDefault="005F5C05" w:rsidP="00405378">
      <w:pPr>
        <w:numPr>
          <w:ilvl w:val="0"/>
          <w:numId w:val="38"/>
        </w:numPr>
        <w:pBdr>
          <w:top w:val="nil"/>
          <w:left w:val="nil"/>
          <w:bottom w:val="nil"/>
          <w:right w:val="nil"/>
          <w:between w:val="nil"/>
        </w:pBdr>
        <w:jc w:val="both"/>
        <w:rPr>
          <w:rFonts w:asciiTheme="minorHAnsi" w:hAnsiTheme="minorHAnsi" w:cstheme="minorHAnsi"/>
        </w:rPr>
      </w:pPr>
      <w:r w:rsidRPr="00054DBB">
        <w:rPr>
          <w:rFonts w:asciiTheme="minorHAnsi" w:hAnsiTheme="minorHAnsi" w:cstheme="minorHAnsi"/>
          <w:color w:val="000000"/>
        </w:rPr>
        <w:t xml:space="preserve">Tulemusnäitajad, mis mõõdavad </w:t>
      </w:r>
      <w:r w:rsidRPr="00054DBB">
        <w:rPr>
          <w:rFonts w:asciiTheme="minorHAnsi" w:hAnsiTheme="minorHAnsi" w:cstheme="minorHAnsi"/>
          <w:b/>
          <w:color w:val="000000"/>
        </w:rPr>
        <w:t>eesmärkide täitmist</w:t>
      </w:r>
      <w:r w:rsidRPr="00054DBB">
        <w:rPr>
          <w:rFonts w:asciiTheme="minorHAnsi" w:hAnsiTheme="minorHAnsi" w:cstheme="minorHAnsi"/>
          <w:color w:val="000000"/>
        </w:rPr>
        <w:t xml:space="preserve"> ja millele </w:t>
      </w:r>
      <w:r w:rsidRPr="00054DBB">
        <w:rPr>
          <w:rFonts w:asciiTheme="minorHAnsi" w:hAnsiTheme="minorHAnsi" w:cstheme="minorHAnsi"/>
          <w:b/>
          <w:bCs/>
          <w:color w:val="000000"/>
        </w:rPr>
        <w:t>on seatud sihttasemed.</w:t>
      </w:r>
      <w:r w:rsidRPr="00054DBB">
        <w:rPr>
          <w:rFonts w:asciiTheme="minorHAnsi" w:hAnsiTheme="minorHAnsi" w:cstheme="minorHAnsi"/>
          <w:color w:val="000000"/>
        </w:rPr>
        <w:t xml:space="preserve"> Tulemusnäitajad jagunevad omakorda kaheks:</w:t>
      </w:r>
    </w:p>
    <w:p w14:paraId="6F313833" w14:textId="341BD4DC" w:rsidR="005F5C05" w:rsidRPr="00054DBB" w:rsidRDefault="00872DDE" w:rsidP="00405378">
      <w:pPr>
        <w:pStyle w:val="ListParagraph"/>
        <w:numPr>
          <w:ilvl w:val="0"/>
          <w:numId w:val="41"/>
        </w:numPr>
        <w:pBdr>
          <w:top w:val="nil"/>
          <w:left w:val="nil"/>
          <w:bottom w:val="nil"/>
          <w:right w:val="nil"/>
          <w:between w:val="nil"/>
        </w:pBdr>
        <w:ind w:left="993" w:hanging="284"/>
        <w:jc w:val="both"/>
        <w:rPr>
          <w:rFonts w:asciiTheme="minorHAnsi" w:hAnsiTheme="minorHAnsi" w:cstheme="minorHAnsi"/>
        </w:rPr>
      </w:pPr>
      <w:r w:rsidRPr="00054DBB">
        <w:rPr>
          <w:rFonts w:asciiTheme="minorHAnsi" w:hAnsiTheme="minorHAnsi" w:cstheme="minorHAnsi"/>
          <w:color w:val="000000"/>
        </w:rPr>
        <w:t>k</w:t>
      </w:r>
      <w:r w:rsidR="005F5C05" w:rsidRPr="00054DBB">
        <w:rPr>
          <w:rFonts w:asciiTheme="minorHAnsi" w:hAnsiTheme="minorHAnsi" w:cstheme="minorHAnsi"/>
          <w:color w:val="000000"/>
        </w:rPr>
        <w:t xml:space="preserve">ohustuslikud tulemusnäitajad </w:t>
      </w:r>
      <w:r w:rsidR="00953AB7" w:rsidRPr="00054DBB">
        <w:rPr>
          <w:rFonts w:asciiTheme="minorHAnsi" w:hAnsiTheme="minorHAnsi" w:cstheme="minorHAnsi"/>
          <w:color w:val="000000"/>
        </w:rPr>
        <w:t xml:space="preserve">(EL seirenäitaja) </w:t>
      </w:r>
      <w:r w:rsidR="005F5C05" w:rsidRPr="00054DBB">
        <w:rPr>
          <w:rFonts w:asciiTheme="minorHAnsi" w:hAnsiTheme="minorHAnsi" w:cstheme="minorHAnsi"/>
          <w:color w:val="000000"/>
        </w:rPr>
        <w:t>– need tulenevad Euroopa Liidu ühise põllumajanduspoliitika strateegiakavast 2023–2027</w:t>
      </w:r>
      <w:r w:rsidR="00953AB7" w:rsidRPr="00054DBB">
        <w:rPr>
          <w:rFonts w:asciiTheme="minorHAnsi" w:hAnsiTheme="minorHAnsi" w:cstheme="minorHAnsi"/>
          <w:color w:val="000000"/>
        </w:rPr>
        <w:t xml:space="preserve"> </w:t>
      </w:r>
      <w:r w:rsidR="00B6303A" w:rsidRPr="00054DBB">
        <w:rPr>
          <w:rFonts w:asciiTheme="minorHAnsi" w:hAnsiTheme="minorHAnsi" w:cstheme="minorHAnsi"/>
          <w:color w:val="000000"/>
        </w:rPr>
        <w:t>(tähistatud lühendiga R…)</w:t>
      </w:r>
      <w:r w:rsidR="005F5C05" w:rsidRPr="00054DBB">
        <w:rPr>
          <w:rFonts w:asciiTheme="minorHAnsi" w:hAnsiTheme="minorHAnsi" w:cstheme="minorHAnsi"/>
          <w:color w:val="000000"/>
        </w:rPr>
        <w:t>.</w:t>
      </w:r>
      <w:r w:rsidR="00953AB7" w:rsidRPr="00054DBB">
        <w:rPr>
          <w:rFonts w:asciiTheme="minorHAnsi" w:hAnsiTheme="minorHAnsi" w:cstheme="minorHAnsi"/>
          <w:color w:val="000000"/>
        </w:rPr>
        <w:t xml:space="preserve"> Igale meetmele tuli valida vähemalt 1 kohustuslik tulemusnäitaja</w:t>
      </w:r>
      <w:r w:rsidRPr="00054DBB">
        <w:rPr>
          <w:rFonts w:asciiTheme="minorHAnsi" w:hAnsiTheme="minorHAnsi" w:cstheme="minorHAnsi"/>
          <w:color w:val="000000"/>
        </w:rPr>
        <w:t>;</w:t>
      </w:r>
      <w:r w:rsidR="00953AB7" w:rsidRPr="00054DBB">
        <w:rPr>
          <w:rFonts w:asciiTheme="minorHAnsi" w:hAnsiTheme="minorHAnsi" w:cstheme="minorHAnsi"/>
          <w:color w:val="000000"/>
        </w:rPr>
        <w:t xml:space="preserve"> </w:t>
      </w:r>
    </w:p>
    <w:p w14:paraId="4E45F396" w14:textId="2AC1BE03" w:rsidR="005F5C05" w:rsidRPr="00054DBB" w:rsidRDefault="00872DDE" w:rsidP="00405378">
      <w:pPr>
        <w:pStyle w:val="ListParagraph"/>
        <w:numPr>
          <w:ilvl w:val="0"/>
          <w:numId w:val="41"/>
        </w:numPr>
        <w:pBdr>
          <w:top w:val="nil"/>
          <w:left w:val="nil"/>
          <w:bottom w:val="nil"/>
          <w:right w:val="nil"/>
          <w:between w:val="nil"/>
        </w:pBdr>
        <w:ind w:left="993" w:hanging="284"/>
        <w:jc w:val="both"/>
        <w:rPr>
          <w:rFonts w:asciiTheme="minorHAnsi" w:hAnsiTheme="minorHAnsi" w:cstheme="minorHAnsi"/>
        </w:rPr>
      </w:pPr>
      <w:r w:rsidRPr="00054DBB">
        <w:rPr>
          <w:rFonts w:asciiTheme="minorHAnsi" w:hAnsiTheme="minorHAnsi" w:cstheme="minorHAnsi"/>
          <w:color w:val="000000"/>
        </w:rPr>
        <w:t>t</w:t>
      </w:r>
      <w:r w:rsidR="005F5C05" w:rsidRPr="00054DBB">
        <w:rPr>
          <w:rFonts w:asciiTheme="minorHAnsi" w:hAnsiTheme="minorHAnsi" w:cstheme="minorHAnsi"/>
          <w:color w:val="000000"/>
        </w:rPr>
        <w:t>egevusrühma poolt täiendavalt määratletud näitajad</w:t>
      </w:r>
      <w:r w:rsidR="00953AB7" w:rsidRPr="00054DBB">
        <w:rPr>
          <w:rFonts w:asciiTheme="minorHAnsi" w:hAnsiTheme="minorHAnsi" w:cstheme="minorHAnsi"/>
          <w:color w:val="000000"/>
        </w:rPr>
        <w:t xml:space="preserve"> (KKLM seirenäitaja)</w:t>
      </w:r>
      <w:r w:rsidR="005F5C05" w:rsidRPr="00054DBB">
        <w:rPr>
          <w:rFonts w:asciiTheme="minorHAnsi" w:hAnsiTheme="minorHAnsi" w:cstheme="minorHAnsi"/>
          <w:color w:val="000000"/>
        </w:rPr>
        <w:t>, mis aitavad mõista, kas ja kuivõrd on eesmärgid täidetud.</w:t>
      </w:r>
    </w:p>
    <w:p w14:paraId="666CFCEA" w14:textId="4943899B" w:rsidR="00613FF8" w:rsidRPr="00054DBB" w:rsidRDefault="005F5C05" w:rsidP="00405378">
      <w:pPr>
        <w:numPr>
          <w:ilvl w:val="0"/>
          <w:numId w:val="38"/>
        </w:numPr>
        <w:pBdr>
          <w:top w:val="nil"/>
          <w:left w:val="nil"/>
          <w:bottom w:val="nil"/>
          <w:right w:val="nil"/>
          <w:between w:val="nil"/>
        </w:pBdr>
        <w:spacing w:after="120"/>
        <w:jc w:val="both"/>
        <w:rPr>
          <w:rFonts w:asciiTheme="minorHAnsi" w:hAnsiTheme="minorHAnsi" w:cstheme="minorHAnsi"/>
        </w:rPr>
      </w:pPr>
      <w:r w:rsidRPr="00054DBB">
        <w:rPr>
          <w:rFonts w:asciiTheme="minorHAnsi" w:hAnsiTheme="minorHAnsi" w:cstheme="minorHAnsi"/>
          <w:color w:val="000000"/>
        </w:rPr>
        <w:t>Väljundnäitajad</w:t>
      </w:r>
      <w:r w:rsidR="00953AB7" w:rsidRPr="00054DBB">
        <w:rPr>
          <w:rFonts w:asciiTheme="minorHAnsi" w:hAnsiTheme="minorHAnsi" w:cstheme="minorHAnsi"/>
          <w:color w:val="000000"/>
        </w:rPr>
        <w:t xml:space="preserve"> (KKLM seirenäitaja)</w:t>
      </w:r>
      <w:r w:rsidRPr="00054DBB">
        <w:rPr>
          <w:rFonts w:asciiTheme="minorHAnsi" w:hAnsiTheme="minorHAnsi" w:cstheme="minorHAnsi"/>
          <w:color w:val="000000"/>
        </w:rPr>
        <w:t xml:space="preserve">, mille osas </w:t>
      </w:r>
      <w:r w:rsidRPr="00054DBB">
        <w:rPr>
          <w:rFonts w:asciiTheme="minorHAnsi" w:hAnsiTheme="minorHAnsi" w:cstheme="minorHAnsi"/>
          <w:b/>
          <w:bCs/>
          <w:color w:val="000000"/>
        </w:rPr>
        <w:t>ei ole määratletud sihttasemeid</w:t>
      </w:r>
      <w:r w:rsidRPr="00054DBB">
        <w:rPr>
          <w:rFonts w:asciiTheme="minorHAnsi" w:hAnsiTheme="minorHAnsi" w:cstheme="minorHAnsi"/>
          <w:color w:val="000000"/>
        </w:rPr>
        <w:t xml:space="preserve">. </w:t>
      </w:r>
    </w:p>
    <w:p w14:paraId="7F18136C" w14:textId="77777777" w:rsidR="00A865A9" w:rsidRPr="00054DBB" w:rsidRDefault="00A865A9" w:rsidP="008A5F9D">
      <w:pPr>
        <w:jc w:val="both"/>
        <w:rPr>
          <w:rFonts w:asciiTheme="minorHAnsi" w:hAnsiTheme="minorHAnsi" w:cstheme="minorHAnsi"/>
        </w:rPr>
      </w:pPr>
    </w:p>
    <w:p w14:paraId="19008215" w14:textId="7716216F" w:rsidR="00905C60" w:rsidRPr="00054DBB" w:rsidRDefault="00B6303A" w:rsidP="008A5F9D">
      <w:pPr>
        <w:jc w:val="both"/>
        <w:rPr>
          <w:rFonts w:asciiTheme="minorHAnsi" w:hAnsiTheme="minorHAnsi" w:cstheme="minorHAnsi"/>
        </w:rPr>
      </w:pPr>
      <w:r w:rsidRPr="00054DBB">
        <w:rPr>
          <w:rFonts w:asciiTheme="minorHAnsi" w:hAnsiTheme="minorHAnsi" w:cstheme="minorHAnsi"/>
        </w:rPr>
        <w:t>Tulemus</w:t>
      </w:r>
      <w:r w:rsidR="006F70BE" w:rsidRPr="00054DBB">
        <w:rPr>
          <w:rFonts w:asciiTheme="minorHAnsi" w:hAnsiTheme="minorHAnsi" w:cstheme="minorHAnsi"/>
        </w:rPr>
        <w:t>- ja</w:t>
      </w:r>
      <w:r w:rsidRPr="00054DBB">
        <w:rPr>
          <w:rFonts w:asciiTheme="minorHAnsi" w:hAnsiTheme="minorHAnsi" w:cstheme="minorHAnsi"/>
        </w:rPr>
        <w:t xml:space="preserve"> väljundnäitajaid kogutakse e-P</w:t>
      </w:r>
      <w:r w:rsidR="00905C60" w:rsidRPr="00054DBB">
        <w:rPr>
          <w:rFonts w:asciiTheme="minorHAnsi" w:hAnsiTheme="minorHAnsi" w:cstheme="minorHAnsi"/>
        </w:rPr>
        <w:t>RIA</w:t>
      </w:r>
      <w:r w:rsidRPr="00054DBB">
        <w:rPr>
          <w:rFonts w:asciiTheme="minorHAnsi" w:hAnsiTheme="minorHAnsi" w:cstheme="minorHAnsi"/>
        </w:rPr>
        <w:t xml:space="preserve"> kaudu nii taotluse kui ka viimase maksetaotluse esitamisel. </w:t>
      </w:r>
      <w:r w:rsidR="008A5F9D" w:rsidRPr="00054DBB">
        <w:rPr>
          <w:rFonts w:asciiTheme="minorHAnsi" w:hAnsiTheme="minorHAnsi" w:cstheme="minorHAnsi"/>
        </w:rPr>
        <w:t xml:space="preserve">Seireandmete esitamine on taotlejale kohustuslik. </w:t>
      </w:r>
      <w:r w:rsidR="00430CC0" w:rsidRPr="00054DBB">
        <w:rPr>
          <w:rFonts w:asciiTheme="minorHAnsi" w:hAnsiTheme="minorHAnsi" w:cstheme="minorHAnsi"/>
        </w:rPr>
        <w:t>N</w:t>
      </w:r>
      <w:r w:rsidR="008A5F9D" w:rsidRPr="00054DBB">
        <w:rPr>
          <w:rFonts w:asciiTheme="minorHAnsi" w:hAnsiTheme="minorHAnsi" w:cstheme="minorHAnsi"/>
        </w:rPr>
        <w:t xml:space="preserve">äitajaid arvestatakse kumulatiivselt meetmete kaupa. </w:t>
      </w:r>
    </w:p>
    <w:p w14:paraId="6DFB5238" w14:textId="77777777" w:rsidR="00905C60" w:rsidRPr="00054DBB" w:rsidRDefault="00905C60" w:rsidP="008A5F9D">
      <w:pPr>
        <w:jc w:val="both"/>
        <w:rPr>
          <w:rFonts w:asciiTheme="minorHAnsi" w:hAnsiTheme="minorHAnsi" w:cstheme="minorHAnsi"/>
        </w:rPr>
      </w:pPr>
    </w:p>
    <w:p w14:paraId="2DE35EB3" w14:textId="41223AA4" w:rsidR="00214287" w:rsidRPr="00054DBB" w:rsidRDefault="005E16E2" w:rsidP="008A5F9D">
      <w:pPr>
        <w:jc w:val="both"/>
        <w:rPr>
          <w:rFonts w:asciiTheme="minorHAnsi" w:hAnsiTheme="minorHAnsi" w:cstheme="minorHAnsi"/>
        </w:rPr>
      </w:pPr>
      <w:r w:rsidRPr="00054DBB">
        <w:rPr>
          <w:rFonts w:asciiTheme="minorHAnsi" w:hAnsiTheme="minorHAnsi" w:cstheme="minorHAnsi"/>
        </w:rPr>
        <w:t>Tulemusnäitaja “</w:t>
      </w:r>
      <w:r w:rsidR="00147AEB" w:rsidRPr="00054DBB">
        <w:rPr>
          <w:rFonts w:asciiTheme="minorHAnsi" w:hAnsiTheme="minorHAnsi" w:cstheme="minorHAnsi"/>
          <w:color w:val="000000" w:themeColor="text1"/>
        </w:rPr>
        <w:t>T</w:t>
      </w:r>
      <w:r w:rsidR="008A5F9D" w:rsidRPr="00054DBB">
        <w:rPr>
          <w:rFonts w:asciiTheme="minorHAnsi" w:hAnsiTheme="minorHAnsi" w:cstheme="minorHAnsi"/>
          <w:color w:val="000000" w:themeColor="text1"/>
        </w:rPr>
        <w:t>oetatud ettevõtete sotsiaalmaksuga maksustatud summa kasv</w:t>
      </w:r>
      <w:r w:rsidR="008A5F9D" w:rsidRPr="00054DBB">
        <w:rPr>
          <w:rFonts w:asciiTheme="minorHAnsi" w:hAnsiTheme="minorHAnsi" w:cstheme="minorHAnsi"/>
          <w:color w:val="000000" w:themeColor="text1"/>
          <w:lang w:val="et-EE"/>
        </w:rPr>
        <w:t xml:space="preserve"> töötaja </w:t>
      </w:r>
      <w:proofErr w:type="gramStart"/>
      <w:r w:rsidR="008A5F9D" w:rsidRPr="00054DBB">
        <w:rPr>
          <w:rFonts w:asciiTheme="minorHAnsi" w:hAnsiTheme="minorHAnsi" w:cstheme="minorHAnsi"/>
          <w:color w:val="000000" w:themeColor="text1"/>
          <w:lang w:val="et-EE"/>
        </w:rPr>
        <w:t>kohta</w:t>
      </w:r>
      <w:r w:rsidR="00872DDE" w:rsidRPr="00054DBB">
        <w:rPr>
          <w:rFonts w:asciiTheme="minorHAnsi" w:hAnsiTheme="minorHAnsi" w:cstheme="minorHAnsi"/>
          <w:color w:val="000000" w:themeColor="text1"/>
          <w:lang w:val="et-EE"/>
        </w:rPr>
        <w:t>“</w:t>
      </w:r>
      <w:r w:rsidR="00EF1C99" w:rsidRPr="00054DBB">
        <w:rPr>
          <w:rFonts w:asciiTheme="minorHAnsi" w:hAnsiTheme="minorHAnsi" w:cstheme="minorHAnsi"/>
          <w:color w:val="000000" w:themeColor="text1"/>
          <w:lang w:val="et-EE"/>
        </w:rPr>
        <w:t xml:space="preserve"> </w:t>
      </w:r>
      <w:r w:rsidR="00872DDE" w:rsidRPr="00054DBB">
        <w:rPr>
          <w:rFonts w:asciiTheme="minorHAnsi" w:hAnsiTheme="minorHAnsi" w:cstheme="minorHAnsi"/>
        </w:rPr>
        <w:t>v</w:t>
      </w:r>
      <w:r w:rsidR="00B6303A" w:rsidRPr="00054DBB">
        <w:rPr>
          <w:rFonts w:asciiTheme="minorHAnsi" w:hAnsiTheme="minorHAnsi" w:cstheme="minorHAnsi"/>
        </w:rPr>
        <w:t>aja</w:t>
      </w:r>
      <w:r w:rsidRPr="00054DBB">
        <w:rPr>
          <w:rFonts w:asciiTheme="minorHAnsi" w:hAnsiTheme="minorHAnsi" w:cstheme="minorHAnsi"/>
        </w:rPr>
        <w:t>b</w:t>
      </w:r>
      <w:proofErr w:type="gramEnd"/>
      <w:r w:rsidR="00EF1C99" w:rsidRPr="00054DBB">
        <w:rPr>
          <w:rFonts w:asciiTheme="minorHAnsi" w:hAnsiTheme="minorHAnsi" w:cstheme="minorHAnsi"/>
        </w:rPr>
        <w:t xml:space="preserve"> </w:t>
      </w:r>
      <w:r w:rsidR="00B6303A" w:rsidRPr="00054DBB">
        <w:rPr>
          <w:rFonts w:asciiTheme="minorHAnsi" w:hAnsiTheme="minorHAnsi" w:cstheme="minorHAnsi"/>
        </w:rPr>
        <w:t>täiendava informatsiooni kogumist 2</w:t>
      </w:r>
      <w:r w:rsidR="00F46138" w:rsidRPr="00054DBB">
        <w:rPr>
          <w:rFonts w:asciiTheme="minorHAnsi" w:hAnsiTheme="minorHAnsi" w:cstheme="minorHAnsi"/>
        </w:rPr>
        <w:t>-3</w:t>
      </w:r>
      <w:r w:rsidR="00B6303A" w:rsidRPr="00054DBB">
        <w:rPr>
          <w:rFonts w:asciiTheme="minorHAnsi" w:hAnsiTheme="minorHAnsi" w:cstheme="minorHAnsi"/>
        </w:rPr>
        <w:t xml:space="preserve"> aastat pärast viimase maksetaotluse tegemist. </w:t>
      </w:r>
      <w:r w:rsidR="006F70BE" w:rsidRPr="00054DBB">
        <w:rPr>
          <w:rFonts w:asciiTheme="minorHAnsi" w:hAnsiTheme="minorHAnsi" w:cstheme="minorHAnsi"/>
        </w:rPr>
        <w:t>Informatsiooni kogumise</w:t>
      </w:r>
      <w:r w:rsidR="00B6303A" w:rsidRPr="00054DBB">
        <w:rPr>
          <w:rFonts w:asciiTheme="minorHAnsi" w:hAnsiTheme="minorHAnsi" w:cstheme="minorHAnsi"/>
        </w:rPr>
        <w:t xml:space="preserve"> eest vastutab </w:t>
      </w:r>
      <w:r w:rsidR="008A5F9D" w:rsidRPr="00054DBB">
        <w:rPr>
          <w:rFonts w:asciiTheme="minorHAnsi" w:hAnsiTheme="minorHAnsi" w:cstheme="minorHAnsi"/>
        </w:rPr>
        <w:t xml:space="preserve">KKLM. </w:t>
      </w:r>
    </w:p>
    <w:p w14:paraId="724152EA" w14:textId="77777777" w:rsidR="005F5C05" w:rsidRPr="00054DBB" w:rsidRDefault="005F5C05" w:rsidP="005F5C05">
      <w:pPr>
        <w:rPr>
          <w:rFonts w:asciiTheme="minorHAnsi" w:hAnsiTheme="minorHAnsi" w:cstheme="minorHAnsi"/>
        </w:rPr>
      </w:pPr>
    </w:p>
    <w:p w14:paraId="01BA7CC5" w14:textId="066FB76F" w:rsidR="009B5025" w:rsidRPr="00054DBB" w:rsidRDefault="009B5025" w:rsidP="009B5025">
      <w:pPr>
        <w:pStyle w:val="Caption"/>
        <w:keepNext/>
        <w:rPr>
          <w:rFonts w:asciiTheme="minorHAnsi" w:hAnsiTheme="minorHAnsi" w:cstheme="minorHAnsi"/>
        </w:rPr>
      </w:pPr>
      <w:r w:rsidRPr="00054DBB">
        <w:rPr>
          <w:rFonts w:asciiTheme="minorHAnsi" w:hAnsiTheme="minorHAnsi" w:cstheme="minorHAnsi"/>
        </w:rPr>
        <w:t>Tabel</w:t>
      </w:r>
      <w:r w:rsidR="001C053F" w:rsidRPr="00054DBB">
        <w:rPr>
          <w:rFonts w:asciiTheme="minorHAnsi" w:hAnsiTheme="minorHAnsi" w:cstheme="minorHAnsi"/>
        </w:rPr>
        <w:t xml:space="preserve"> 1</w:t>
      </w:r>
      <w:r w:rsidR="00935D9B" w:rsidRPr="00054DBB">
        <w:rPr>
          <w:rFonts w:asciiTheme="minorHAnsi" w:hAnsiTheme="minorHAnsi" w:cstheme="minorHAnsi"/>
        </w:rPr>
        <w:t>3</w:t>
      </w:r>
      <w:r w:rsidRPr="00054DBB">
        <w:rPr>
          <w:rFonts w:asciiTheme="minorHAnsi" w:hAnsiTheme="minorHAnsi" w:cstheme="minorHAnsi"/>
        </w:rPr>
        <w:t>. Meede 1 tulemus- ja väljundnäitajad</w:t>
      </w:r>
    </w:p>
    <w:tbl>
      <w:tblPr>
        <w:tblStyle w:val="TableGrid"/>
        <w:tblW w:w="0" w:type="auto"/>
        <w:tblLook w:val="04A0" w:firstRow="1" w:lastRow="0" w:firstColumn="1" w:lastColumn="0" w:noHBand="0" w:noVBand="1"/>
      </w:tblPr>
      <w:tblGrid>
        <w:gridCol w:w="2377"/>
        <w:gridCol w:w="2634"/>
        <w:gridCol w:w="1935"/>
        <w:gridCol w:w="1584"/>
      </w:tblGrid>
      <w:tr w:rsidR="004D39FF" w:rsidRPr="00054DBB" w14:paraId="383F3883" w14:textId="77777777" w:rsidTr="001F317F">
        <w:tc>
          <w:tcPr>
            <w:tcW w:w="2377" w:type="dxa"/>
            <w:vMerge w:val="restart"/>
          </w:tcPr>
          <w:p w14:paraId="18F1443B" w14:textId="58B59DD4" w:rsidR="006317F1" w:rsidRPr="00054DBB" w:rsidRDefault="00FE3A4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Loodud töökohtade arv</w:t>
            </w:r>
            <w:r w:rsidR="007243C1" w:rsidRPr="00054DBB">
              <w:rPr>
                <w:rFonts w:asciiTheme="minorHAnsi" w:hAnsiTheme="minorHAnsi" w:cstheme="minorHAnsi"/>
                <w:color w:val="000000" w:themeColor="text1"/>
                <w:lang w:val="et-EE"/>
              </w:rPr>
              <w:t xml:space="preserve"> (R</w:t>
            </w:r>
            <w:r w:rsidR="004D39FF" w:rsidRPr="00054DBB">
              <w:rPr>
                <w:rFonts w:asciiTheme="minorHAnsi" w:hAnsiTheme="minorHAnsi" w:cstheme="minorHAnsi"/>
                <w:color w:val="000000" w:themeColor="text1"/>
                <w:lang w:val="et-EE"/>
              </w:rPr>
              <w:t>.</w:t>
            </w:r>
            <w:r w:rsidR="007243C1" w:rsidRPr="00054DBB">
              <w:rPr>
                <w:rFonts w:asciiTheme="minorHAnsi" w:hAnsiTheme="minorHAnsi" w:cstheme="minorHAnsi"/>
                <w:color w:val="000000" w:themeColor="text1"/>
                <w:lang w:val="et-EE"/>
              </w:rPr>
              <w:t>37)</w:t>
            </w:r>
            <w:r w:rsidR="001F317F" w:rsidRPr="00054DBB">
              <w:rPr>
                <w:rStyle w:val="FootnoteReference"/>
                <w:rFonts w:asciiTheme="minorHAnsi" w:hAnsiTheme="minorHAnsi" w:cstheme="minorHAnsi"/>
                <w:color w:val="000000" w:themeColor="text1"/>
                <w:lang w:val="et-EE"/>
              </w:rPr>
              <w:footnoteReference w:id="20"/>
            </w:r>
            <w:r w:rsidR="00E610B0" w:rsidRPr="00054DBB">
              <w:rPr>
                <w:rFonts w:asciiTheme="minorHAnsi" w:hAnsiTheme="minorHAnsi" w:cstheme="minorHAnsi"/>
                <w:color w:val="000000" w:themeColor="text1"/>
                <w:lang w:val="et-EE"/>
              </w:rPr>
              <w:t xml:space="preserve">, sihttase: </w:t>
            </w:r>
            <w:r w:rsidR="005E16E2" w:rsidRPr="00054DBB">
              <w:rPr>
                <w:rFonts w:asciiTheme="minorHAnsi" w:hAnsiTheme="minorHAnsi" w:cstheme="minorHAnsi"/>
                <w:color w:val="000000" w:themeColor="text1"/>
                <w:lang w:val="et-EE"/>
              </w:rPr>
              <w:t>5</w:t>
            </w:r>
          </w:p>
        </w:tc>
        <w:tc>
          <w:tcPr>
            <w:tcW w:w="2634" w:type="dxa"/>
          </w:tcPr>
          <w:p w14:paraId="7AD348A6" w14:textId="4A74B976"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Kas projektiga luuakse uusi töökohti? JAH/EI? </w:t>
            </w:r>
            <w:r w:rsidR="00026641" w:rsidRPr="00054DBB">
              <w:rPr>
                <w:rFonts w:asciiTheme="minorHAnsi" w:hAnsiTheme="minorHAnsi" w:cstheme="minorHAnsi"/>
                <w:color w:val="000000" w:themeColor="text1"/>
                <w:lang w:val="et-EE"/>
              </w:rPr>
              <w:t>Kui JAH: Loodavate töökohtade arv</w:t>
            </w:r>
          </w:p>
        </w:tc>
        <w:tc>
          <w:tcPr>
            <w:tcW w:w="1935" w:type="dxa"/>
          </w:tcPr>
          <w:p w14:paraId="1696F182"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37BBBC9A" w14:textId="24F5971D" w:rsidR="006317F1" w:rsidRPr="00054DBB" w:rsidRDefault="00953AB7"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EL </w:t>
            </w:r>
            <w:r w:rsidR="006317F1" w:rsidRPr="00054DBB">
              <w:rPr>
                <w:rFonts w:asciiTheme="minorHAnsi" w:hAnsiTheme="minorHAnsi" w:cstheme="minorHAnsi"/>
                <w:color w:val="000000" w:themeColor="text1"/>
                <w:lang w:val="et-EE"/>
              </w:rPr>
              <w:t>seirenäitaja</w:t>
            </w:r>
          </w:p>
        </w:tc>
      </w:tr>
      <w:tr w:rsidR="004D39FF" w:rsidRPr="00054DBB" w14:paraId="5F279EAD" w14:textId="77777777" w:rsidTr="001F317F">
        <w:tc>
          <w:tcPr>
            <w:tcW w:w="2377" w:type="dxa"/>
            <w:vMerge/>
          </w:tcPr>
          <w:p w14:paraId="6C67C7E3" w14:textId="77777777" w:rsidR="006317F1" w:rsidRPr="00054DBB" w:rsidRDefault="006317F1" w:rsidP="00462301">
            <w:pPr>
              <w:rPr>
                <w:rFonts w:asciiTheme="minorHAnsi" w:hAnsiTheme="minorHAnsi" w:cstheme="minorHAnsi"/>
                <w:color w:val="000000" w:themeColor="text1"/>
                <w:lang w:val="et-EE"/>
              </w:rPr>
            </w:pPr>
          </w:p>
        </w:tc>
        <w:tc>
          <w:tcPr>
            <w:tcW w:w="2634" w:type="dxa"/>
          </w:tcPr>
          <w:p w14:paraId="68E899F7" w14:textId="77777777" w:rsidR="0002664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Kas projektiga loodi uusi töökohti? JAH/EI? </w:t>
            </w:r>
          </w:p>
          <w:p w14:paraId="646C488C" w14:textId="7AFBCFD6" w:rsidR="006317F1" w:rsidRPr="00054DBB" w:rsidRDefault="0002664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Kui JAH: Loodud töökohtade arv</w:t>
            </w:r>
          </w:p>
        </w:tc>
        <w:tc>
          <w:tcPr>
            <w:tcW w:w="1935" w:type="dxa"/>
          </w:tcPr>
          <w:p w14:paraId="29281115"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01240D87" w14:textId="0FE7DFD9" w:rsidR="006317F1" w:rsidRPr="00054DBB" w:rsidRDefault="00953AB7"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EL</w:t>
            </w:r>
            <w:r w:rsidR="006317F1" w:rsidRPr="00054DBB">
              <w:rPr>
                <w:rFonts w:asciiTheme="minorHAnsi" w:hAnsiTheme="minorHAnsi" w:cstheme="minorHAnsi"/>
                <w:color w:val="000000" w:themeColor="text1"/>
                <w:lang w:val="et-EE"/>
              </w:rPr>
              <w:t xml:space="preserve"> seirenäitaja</w:t>
            </w:r>
          </w:p>
        </w:tc>
      </w:tr>
      <w:tr w:rsidR="004D39FF" w:rsidRPr="00054DBB" w14:paraId="4EF6CF59" w14:textId="77777777" w:rsidTr="001F317F">
        <w:tc>
          <w:tcPr>
            <w:tcW w:w="2377" w:type="dxa"/>
            <w:vMerge w:val="restart"/>
          </w:tcPr>
          <w:p w14:paraId="0DFF3A41" w14:textId="29613B21" w:rsidR="006317F1" w:rsidRPr="00054DBB" w:rsidRDefault="00FE3A4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Säilita</w:t>
            </w:r>
            <w:r w:rsidR="00CF4B5B" w:rsidRPr="00054DBB">
              <w:rPr>
                <w:rFonts w:asciiTheme="minorHAnsi" w:hAnsiTheme="minorHAnsi" w:cstheme="minorHAnsi"/>
                <w:color w:val="000000" w:themeColor="text1"/>
                <w:lang w:val="et-EE"/>
              </w:rPr>
              <w:t>tud</w:t>
            </w:r>
            <w:r w:rsidRPr="00054DBB">
              <w:rPr>
                <w:rFonts w:asciiTheme="minorHAnsi" w:hAnsiTheme="minorHAnsi" w:cstheme="minorHAnsi"/>
                <w:color w:val="000000" w:themeColor="text1"/>
                <w:lang w:val="et-EE"/>
              </w:rPr>
              <w:t xml:space="preserve"> töökohtade arv</w:t>
            </w:r>
          </w:p>
        </w:tc>
        <w:tc>
          <w:tcPr>
            <w:tcW w:w="2634" w:type="dxa"/>
          </w:tcPr>
          <w:p w14:paraId="1B52146B" w14:textId="12263A88" w:rsidR="00FE3A4A" w:rsidRPr="00054DBB" w:rsidRDefault="00FE3A4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projekt aitab olemasolevaid töökohti säilitada</w:t>
            </w:r>
            <w:r w:rsidR="006317F1" w:rsidRPr="00054DBB">
              <w:rPr>
                <w:rFonts w:asciiTheme="minorHAnsi" w:hAnsiTheme="minorHAnsi" w:cstheme="minorHAnsi"/>
                <w:color w:val="000000" w:themeColor="text1"/>
                <w:lang w:val="et-EE"/>
              </w:rPr>
              <w:t>?</w:t>
            </w:r>
            <w:r w:rsidR="00026641"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lang w:val="et-EE"/>
              </w:rPr>
              <w:t xml:space="preserve">JAH/EI? </w:t>
            </w:r>
          </w:p>
          <w:p w14:paraId="136A81AB" w14:textId="15A7A9C5" w:rsidR="00026641" w:rsidRPr="00054DBB" w:rsidRDefault="0002664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Kui JAH: Säilitatavate töökohtade arv</w:t>
            </w:r>
          </w:p>
        </w:tc>
        <w:tc>
          <w:tcPr>
            <w:tcW w:w="1935" w:type="dxa"/>
          </w:tcPr>
          <w:p w14:paraId="77FD3D7B"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492C9902"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0ED25F62" w14:textId="77777777" w:rsidTr="001F317F">
        <w:tc>
          <w:tcPr>
            <w:tcW w:w="2377" w:type="dxa"/>
            <w:vMerge/>
          </w:tcPr>
          <w:p w14:paraId="6D7D5934" w14:textId="77777777" w:rsidR="006317F1" w:rsidRPr="00054DBB" w:rsidRDefault="006317F1" w:rsidP="00462301">
            <w:pPr>
              <w:rPr>
                <w:rFonts w:asciiTheme="minorHAnsi" w:hAnsiTheme="minorHAnsi" w:cstheme="minorHAnsi"/>
                <w:color w:val="000000" w:themeColor="text1"/>
                <w:lang w:val="et-EE"/>
              </w:rPr>
            </w:pPr>
          </w:p>
        </w:tc>
        <w:tc>
          <w:tcPr>
            <w:tcW w:w="2634" w:type="dxa"/>
          </w:tcPr>
          <w:p w14:paraId="21ACE667" w14:textId="5FA02934" w:rsidR="006317F1" w:rsidRPr="00054DBB" w:rsidRDefault="0002664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Kas </w:t>
            </w:r>
            <w:r w:rsidR="006317F1" w:rsidRPr="00054DBB">
              <w:rPr>
                <w:rFonts w:asciiTheme="minorHAnsi" w:hAnsiTheme="minorHAnsi" w:cstheme="minorHAnsi"/>
                <w:color w:val="000000" w:themeColor="text1"/>
                <w:lang w:val="et-EE"/>
              </w:rPr>
              <w:t>projekti tulemusel säilitati</w:t>
            </w:r>
            <w:r w:rsidRPr="00054DBB">
              <w:rPr>
                <w:rFonts w:asciiTheme="minorHAnsi" w:hAnsiTheme="minorHAnsi" w:cstheme="minorHAnsi"/>
                <w:color w:val="000000" w:themeColor="text1"/>
                <w:lang w:val="et-EE"/>
              </w:rPr>
              <w:t xml:space="preserve"> olemasolevaid töökohti</w:t>
            </w:r>
            <w:r w:rsidR="006317F1"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lang w:val="et-EE"/>
              </w:rPr>
              <w:t xml:space="preserve"> JAH/EI?</w:t>
            </w:r>
          </w:p>
          <w:p w14:paraId="7CD411DA" w14:textId="343E1C46" w:rsidR="00026641" w:rsidRPr="00054DBB" w:rsidRDefault="0002664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Kui JAH: Säilitatud töökohtade arv</w:t>
            </w:r>
          </w:p>
        </w:tc>
        <w:tc>
          <w:tcPr>
            <w:tcW w:w="1935" w:type="dxa"/>
          </w:tcPr>
          <w:p w14:paraId="6EBDE309" w14:textId="5B47F72A" w:rsidR="00044113" w:rsidRPr="00054DBB" w:rsidRDefault="004D39FF"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05BBC071"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747755FD" w14:textId="77777777" w:rsidTr="001F317F">
        <w:tc>
          <w:tcPr>
            <w:tcW w:w="2377" w:type="dxa"/>
          </w:tcPr>
          <w:p w14:paraId="37A1EC26" w14:textId="1E5999C4" w:rsidR="006317F1" w:rsidRPr="00054DBB" w:rsidRDefault="004D39FF"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lastRenderedPageBreak/>
              <w:t>K</w:t>
            </w:r>
            <w:r w:rsidR="006317F1" w:rsidRPr="00054DBB">
              <w:rPr>
                <w:rFonts w:asciiTheme="minorHAnsi" w:hAnsiTheme="minorHAnsi" w:cstheme="minorHAnsi"/>
                <w:color w:val="000000" w:themeColor="text1"/>
                <w:lang w:val="et-EE"/>
              </w:rPr>
              <w:t>eskkonnakestlikkust ning kliimamuutuste leevendamis</w:t>
            </w:r>
            <w:r w:rsidR="00FE3A4A" w:rsidRPr="00054DBB">
              <w:rPr>
                <w:rFonts w:asciiTheme="minorHAnsi" w:hAnsiTheme="minorHAnsi" w:cstheme="minorHAnsi"/>
                <w:color w:val="000000" w:themeColor="text1"/>
                <w:lang w:val="et-EE"/>
              </w:rPr>
              <w:t>t toetav</w:t>
            </w:r>
            <w:r w:rsidR="00992465" w:rsidRPr="00054DBB">
              <w:rPr>
                <w:rFonts w:asciiTheme="minorHAnsi" w:hAnsiTheme="minorHAnsi" w:cstheme="minorHAnsi"/>
                <w:color w:val="000000" w:themeColor="text1"/>
                <w:lang w:val="et-EE"/>
              </w:rPr>
              <w:t>ate</w:t>
            </w:r>
            <w:r w:rsidR="00FE3A4A" w:rsidRPr="00054DBB">
              <w:rPr>
                <w:rFonts w:asciiTheme="minorHAnsi" w:hAnsiTheme="minorHAnsi" w:cstheme="minorHAnsi"/>
                <w:color w:val="000000" w:themeColor="text1"/>
                <w:lang w:val="et-EE"/>
              </w:rPr>
              <w:t xml:space="preserve"> </w:t>
            </w:r>
            <w:r w:rsidR="006317F1" w:rsidRPr="00054DBB">
              <w:rPr>
                <w:rFonts w:asciiTheme="minorHAnsi" w:hAnsiTheme="minorHAnsi" w:cstheme="minorHAnsi"/>
                <w:color w:val="000000" w:themeColor="text1"/>
                <w:lang w:val="et-EE"/>
              </w:rPr>
              <w:t>projekt</w:t>
            </w:r>
            <w:r w:rsidR="00992465" w:rsidRPr="00054DBB">
              <w:rPr>
                <w:rFonts w:asciiTheme="minorHAnsi" w:hAnsiTheme="minorHAnsi" w:cstheme="minorHAnsi"/>
                <w:color w:val="000000" w:themeColor="text1"/>
                <w:lang w:val="et-EE"/>
              </w:rPr>
              <w:t>ide arv</w:t>
            </w:r>
            <w:r w:rsidRPr="00054DBB">
              <w:rPr>
                <w:rFonts w:asciiTheme="minorHAnsi" w:hAnsiTheme="minorHAnsi" w:cstheme="minorHAnsi"/>
                <w:color w:val="000000" w:themeColor="text1"/>
                <w:lang w:val="et-EE"/>
              </w:rPr>
              <w:t xml:space="preserve"> (R.27)</w:t>
            </w:r>
            <w:r w:rsidR="00E610B0" w:rsidRPr="00054DBB">
              <w:rPr>
                <w:rFonts w:asciiTheme="minorHAnsi" w:hAnsiTheme="minorHAnsi" w:cstheme="minorHAnsi"/>
                <w:color w:val="000000" w:themeColor="text1"/>
                <w:lang w:val="et-EE"/>
              </w:rPr>
              <w:t>, sihttase: 10</w:t>
            </w:r>
          </w:p>
        </w:tc>
        <w:tc>
          <w:tcPr>
            <w:tcW w:w="2634" w:type="dxa"/>
          </w:tcPr>
          <w:p w14:paraId="59ED3476"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tegemist on keskkonnakestliku ning kliimamuutuste leevendamise projektiga? JAH/EI</w:t>
            </w:r>
          </w:p>
        </w:tc>
        <w:tc>
          <w:tcPr>
            <w:tcW w:w="1935" w:type="dxa"/>
          </w:tcPr>
          <w:p w14:paraId="7C0277B8"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05B7BA6B" w14:textId="18C91F88" w:rsidR="006317F1" w:rsidRPr="00054DBB" w:rsidRDefault="00953AB7"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EL </w:t>
            </w:r>
            <w:r w:rsidR="006317F1" w:rsidRPr="00054DBB">
              <w:rPr>
                <w:rFonts w:asciiTheme="minorHAnsi" w:hAnsiTheme="minorHAnsi" w:cstheme="minorHAnsi"/>
                <w:color w:val="000000" w:themeColor="text1"/>
                <w:lang w:val="et-EE"/>
              </w:rPr>
              <w:t>seirenäitaja</w:t>
            </w:r>
          </w:p>
        </w:tc>
      </w:tr>
      <w:tr w:rsidR="004D39FF" w:rsidRPr="00054DBB" w14:paraId="7F9B4198" w14:textId="77777777" w:rsidTr="001F317F">
        <w:tc>
          <w:tcPr>
            <w:tcW w:w="2377" w:type="dxa"/>
          </w:tcPr>
          <w:p w14:paraId="212AB0D1" w14:textId="5D32444C" w:rsidR="006317F1" w:rsidRPr="00054DBB" w:rsidRDefault="006317F1" w:rsidP="00462301">
            <w:pPr>
              <w:rPr>
                <w:rFonts w:asciiTheme="minorHAnsi" w:hAnsiTheme="minorHAnsi" w:cstheme="minorHAnsi"/>
                <w:color w:val="000000" w:themeColor="text1"/>
                <w:lang w:val="sv-FI"/>
              </w:rPr>
            </w:pPr>
            <w:r w:rsidRPr="00054DBB">
              <w:rPr>
                <w:rFonts w:asciiTheme="minorHAnsi" w:hAnsiTheme="minorHAnsi" w:cstheme="minorHAnsi"/>
                <w:color w:val="000000" w:themeColor="text1"/>
                <w:position w:val="-1"/>
                <w:lang w:val="sv-FI"/>
              </w:rPr>
              <w:t>Innova</w:t>
            </w:r>
            <w:r w:rsidR="00FE3A4A" w:rsidRPr="00054DBB">
              <w:rPr>
                <w:rFonts w:asciiTheme="minorHAnsi" w:hAnsiTheme="minorHAnsi" w:cstheme="minorHAnsi"/>
                <w:color w:val="000000" w:themeColor="text1"/>
                <w:position w:val="-1"/>
                <w:lang w:val="sv-FI"/>
              </w:rPr>
              <w:t xml:space="preserve">atilisi </w:t>
            </w:r>
            <w:r w:rsidRPr="00054DBB">
              <w:rPr>
                <w:rFonts w:asciiTheme="minorHAnsi" w:hAnsiTheme="minorHAnsi" w:cstheme="minorHAnsi"/>
                <w:color w:val="000000" w:themeColor="text1"/>
                <w:position w:val="-1"/>
                <w:lang w:val="sv-FI"/>
              </w:rPr>
              <w:t xml:space="preserve"> lahendus</w:t>
            </w:r>
            <w:r w:rsidR="00FE3A4A" w:rsidRPr="00054DBB">
              <w:rPr>
                <w:rFonts w:asciiTheme="minorHAnsi" w:hAnsiTheme="minorHAnsi" w:cstheme="minorHAnsi"/>
                <w:color w:val="000000" w:themeColor="text1"/>
                <w:position w:val="-1"/>
                <w:lang w:val="sv-FI"/>
              </w:rPr>
              <w:t>i loovate</w:t>
            </w:r>
            <w:r w:rsidRPr="00054DBB">
              <w:rPr>
                <w:rFonts w:asciiTheme="minorHAnsi" w:hAnsiTheme="minorHAnsi" w:cstheme="minorHAnsi"/>
                <w:color w:val="000000" w:themeColor="text1"/>
                <w:position w:val="-1"/>
                <w:lang w:val="sv-FI"/>
              </w:rPr>
              <w:t xml:space="preserve"> </w:t>
            </w:r>
            <w:r w:rsidR="00FE3A4A" w:rsidRPr="00054DBB">
              <w:rPr>
                <w:rFonts w:asciiTheme="minorHAnsi" w:hAnsiTheme="minorHAnsi" w:cstheme="minorHAnsi"/>
                <w:color w:val="000000" w:themeColor="text1"/>
                <w:position w:val="-1"/>
                <w:lang w:val="sv-FI"/>
              </w:rPr>
              <w:t xml:space="preserve">projektide </w:t>
            </w:r>
            <w:r w:rsidRPr="00054DBB">
              <w:rPr>
                <w:rFonts w:asciiTheme="minorHAnsi" w:hAnsiTheme="minorHAnsi" w:cstheme="minorHAnsi"/>
                <w:color w:val="000000" w:themeColor="text1"/>
                <w:position w:val="-1"/>
                <w:lang w:val="sv-FI"/>
              </w:rPr>
              <w:t xml:space="preserve">arv </w:t>
            </w:r>
          </w:p>
        </w:tc>
        <w:tc>
          <w:tcPr>
            <w:tcW w:w="2634" w:type="dxa"/>
          </w:tcPr>
          <w:p w14:paraId="7DCDF699" w14:textId="77777777" w:rsidR="006317F1" w:rsidRPr="00054DBB" w:rsidRDefault="006317F1"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Kas projektiga luuakse innovaatilisi lahendusi? JAH/EI</w:t>
            </w:r>
          </w:p>
        </w:tc>
        <w:tc>
          <w:tcPr>
            <w:tcW w:w="1935" w:type="dxa"/>
          </w:tcPr>
          <w:p w14:paraId="617A4005" w14:textId="77777777" w:rsidR="006317F1" w:rsidRPr="00054DBB" w:rsidRDefault="006317F1"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29F6E426"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2026A7C7" w14:textId="77777777" w:rsidTr="001F317F">
        <w:tc>
          <w:tcPr>
            <w:tcW w:w="2377" w:type="dxa"/>
          </w:tcPr>
          <w:p w14:paraId="0230627A" w14:textId="79B0B694" w:rsidR="006317F1" w:rsidRPr="00054DBB" w:rsidRDefault="006317F1" w:rsidP="00462301">
            <w:pPr>
              <w:rPr>
                <w:rFonts w:asciiTheme="minorHAnsi" w:hAnsiTheme="minorHAnsi" w:cstheme="minorHAnsi"/>
                <w:color w:val="000000" w:themeColor="text1"/>
                <w:position w:val="-1"/>
                <w:lang w:val="sv-FI"/>
              </w:rPr>
            </w:pPr>
            <w:r w:rsidRPr="00054DBB">
              <w:rPr>
                <w:rFonts w:asciiTheme="minorHAnsi" w:hAnsiTheme="minorHAnsi" w:cstheme="minorHAnsi"/>
                <w:color w:val="000000" w:themeColor="text1"/>
                <w:position w:val="-1"/>
                <w:lang w:val="sv-FI"/>
              </w:rPr>
              <w:t>Noorte aktiivsuse tõstmisele suunatud projektide arv</w:t>
            </w:r>
          </w:p>
        </w:tc>
        <w:tc>
          <w:tcPr>
            <w:tcW w:w="2634" w:type="dxa"/>
          </w:tcPr>
          <w:p w14:paraId="153E9859" w14:textId="77777777" w:rsidR="006317F1" w:rsidRPr="00054DBB" w:rsidRDefault="006317F1"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Kas projekt on suunatud noorte aktiivuse tõstmisele? JAH/EI</w:t>
            </w:r>
          </w:p>
        </w:tc>
        <w:tc>
          <w:tcPr>
            <w:tcW w:w="1935" w:type="dxa"/>
          </w:tcPr>
          <w:p w14:paraId="1D674064"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1D1DED55"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36F00E44" w14:textId="77777777" w:rsidTr="001F317F">
        <w:tc>
          <w:tcPr>
            <w:tcW w:w="2377" w:type="dxa"/>
          </w:tcPr>
          <w:p w14:paraId="05FF453A" w14:textId="6C730FB8" w:rsidR="006317F1" w:rsidRPr="00054DBB" w:rsidRDefault="006317F1" w:rsidP="00462301">
            <w:pPr>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lang w:val="et-EE" w:eastAsia="et-EE"/>
              </w:rPr>
              <w:t>K</w:t>
            </w:r>
            <w:r w:rsidRPr="00054DBB">
              <w:rPr>
                <w:rFonts w:asciiTheme="minorHAnsi" w:hAnsiTheme="minorHAnsi" w:cstheme="minorHAnsi"/>
                <w:color w:val="000000" w:themeColor="text1"/>
                <w:lang w:eastAsia="et-EE"/>
              </w:rPr>
              <w:t>oostöövõrgustike loomise</w:t>
            </w:r>
            <w:r w:rsidR="00CF4B5B" w:rsidRPr="00054DBB">
              <w:rPr>
                <w:rFonts w:asciiTheme="minorHAnsi" w:hAnsiTheme="minorHAnsi" w:cstheme="minorHAnsi"/>
                <w:color w:val="000000" w:themeColor="text1"/>
                <w:lang w:eastAsia="et-EE"/>
              </w:rPr>
              <w:t>l</w:t>
            </w:r>
            <w:r w:rsidRPr="00054DBB">
              <w:rPr>
                <w:rFonts w:asciiTheme="minorHAnsi" w:hAnsiTheme="minorHAnsi" w:cstheme="minorHAnsi"/>
                <w:color w:val="000000" w:themeColor="text1"/>
                <w:lang w:eastAsia="et-EE"/>
              </w:rPr>
              <w:t>e ja arendamise</w:t>
            </w:r>
            <w:r w:rsidRPr="00054DBB">
              <w:rPr>
                <w:rFonts w:asciiTheme="minorHAnsi" w:hAnsiTheme="minorHAnsi" w:cstheme="minorHAnsi"/>
                <w:color w:val="000000" w:themeColor="text1"/>
                <w:lang w:val="et-EE" w:eastAsia="et-EE"/>
              </w:rPr>
              <w:t>le suunatud projektide arv</w:t>
            </w:r>
          </w:p>
        </w:tc>
        <w:tc>
          <w:tcPr>
            <w:tcW w:w="2634" w:type="dxa"/>
          </w:tcPr>
          <w:p w14:paraId="2D0F83EF" w14:textId="77777777" w:rsidR="006317F1" w:rsidRPr="00054DBB" w:rsidRDefault="006317F1"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eastAsia="et-EE"/>
              </w:rPr>
              <w:t>Kas projekt on suunatud k</w:t>
            </w:r>
            <w:r w:rsidRPr="00054DBB">
              <w:rPr>
                <w:rFonts w:asciiTheme="minorHAnsi" w:hAnsiTheme="minorHAnsi" w:cstheme="minorHAnsi"/>
                <w:color w:val="000000" w:themeColor="text1"/>
                <w:lang w:eastAsia="et-EE"/>
              </w:rPr>
              <w:t>oostöövõrgustike loomise</w:t>
            </w:r>
            <w:r w:rsidRPr="00054DBB">
              <w:rPr>
                <w:rFonts w:asciiTheme="minorHAnsi" w:hAnsiTheme="minorHAnsi" w:cstheme="minorHAnsi"/>
                <w:color w:val="000000" w:themeColor="text1"/>
                <w:lang w:val="et-EE" w:eastAsia="et-EE"/>
              </w:rPr>
              <w:t>le</w:t>
            </w:r>
            <w:r w:rsidRPr="00054DBB">
              <w:rPr>
                <w:rFonts w:asciiTheme="minorHAnsi" w:hAnsiTheme="minorHAnsi" w:cstheme="minorHAnsi"/>
                <w:color w:val="000000" w:themeColor="text1"/>
                <w:lang w:eastAsia="et-EE"/>
              </w:rPr>
              <w:t xml:space="preserve"> ja arendamise</w:t>
            </w:r>
            <w:r w:rsidRPr="00054DBB">
              <w:rPr>
                <w:rFonts w:asciiTheme="minorHAnsi" w:hAnsiTheme="minorHAnsi" w:cstheme="minorHAnsi"/>
                <w:color w:val="000000" w:themeColor="text1"/>
                <w:lang w:val="et-EE" w:eastAsia="et-EE"/>
              </w:rPr>
              <w:t xml:space="preserve">le? </w:t>
            </w:r>
            <w:r w:rsidRPr="00054DBB">
              <w:rPr>
                <w:rFonts w:asciiTheme="minorHAnsi" w:hAnsiTheme="minorHAnsi" w:cstheme="minorHAnsi"/>
                <w:color w:val="000000" w:themeColor="text1"/>
                <w:lang w:val="et-EE"/>
              </w:rPr>
              <w:t>JAH/EI</w:t>
            </w:r>
          </w:p>
        </w:tc>
        <w:tc>
          <w:tcPr>
            <w:tcW w:w="1935" w:type="dxa"/>
          </w:tcPr>
          <w:p w14:paraId="474534B3"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45039ECE"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6B87D0C6" w14:textId="77777777" w:rsidTr="001F317F">
        <w:tc>
          <w:tcPr>
            <w:tcW w:w="2377" w:type="dxa"/>
            <w:vMerge w:val="restart"/>
          </w:tcPr>
          <w:p w14:paraId="5DDD6DB5" w14:textId="6CDC32C9" w:rsidR="006317F1" w:rsidRPr="00054DBB" w:rsidRDefault="006317F1" w:rsidP="00462301">
            <w:pPr>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rPr>
              <w:t>Toetatud ettevõtete sotsiaalmaksuga maksustatud summa kasv</w:t>
            </w:r>
            <w:r w:rsidRPr="00054DBB">
              <w:rPr>
                <w:rFonts w:asciiTheme="minorHAnsi" w:hAnsiTheme="minorHAnsi" w:cstheme="minorHAnsi"/>
                <w:color w:val="000000" w:themeColor="text1"/>
                <w:lang w:val="et-EE"/>
              </w:rPr>
              <w:t>/töötaja kohta</w:t>
            </w:r>
            <w:r w:rsidR="00E610B0" w:rsidRPr="00054DBB">
              <w:rPr>
                <w:rFonts w:asciiTheme="minorHAnsi" w:hAnsiTheme="minorHAnsi" w:cstheme="minorHAnsi"/>
                <w:color w:val="000000" w:themeColor="text1"/>
                <w:lang w:val="et-EE"/>
              </w:rPr>
              <w:t>, sihttase: 10%</w:t>
            </w:r>
          </w:p>
          <w:p w14:paraId="12C6ABC6" w14:textId="77777777" w:rsidR="006317F1" w:rsidRPr="00054DBB" w:rsidRDefault="006317F1" w:rsidP="00462301">
            <w:pPr>
              <w:rPr>
                <w:rFonts w:asciiTheme="minorHAnsi" w:hAnsiTheme="minorHAnsi" w:cstheme="minorHAnsi"/>
                <w:color w:val="000000" w:themeColor="text1"/>
                <w:position w:val="-1"/>
                <w:lang w:val="sv-FI"/>
              </w:rPr>
            </w:pPr>
          </w:p>
        </w:tc>
        <w:tc>
          <w:tcPr>
            <w:tcW w:w="2634" w:type="dxa"/>
          </w:tcPr>
          <w:p w14:paraId="6AB8776F" w14:textId="0A4BC4FB" w:rsidR="006317F1" w:rsidRPr="00054DBB" w:rsidRDefault="001F317F"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Kas projekti tulemusel kasvab ettevõtte sotsiaalmaksuga maksustatud summa töötaja kohta? JAH/EI Kui JAH: </w:t>
            </w:r>
            <w:r w:rsidR="006317F1" w:rsidRPr="00054DBB">
              <w:rPr>
                <w:rFonts w:asciiTheme="minorHAnsi" w:hAnsiTheme="minorHAnsi" w:cstheme="minorHAnsi"/>
                <w:color w:val="000000" w:themeColor="text1"/>
                <w:lang w:val="et-EE"/>
              </w:rPr>
              <w:t xml:space="preserve">Taotlemisele eelneva majandusaasta </w:t>
            </w:r>
            <w:r w:rsidR="006317F1" w:rsidRPr="00054DBB">
              <w:rPr>
                <w:rFonts w:asciiTheme="minorHAnsi" w:hAnsiTheme="minorHAnsi" w:cstheme="minorHAnsi"/>
                <w:color w:val="000000" w:themeColor="text1"/>
              </w:rPr>
              <w:t>sotsiaalmaksuga maksustatud summa</w:t>
            </w:r>
            <w:r w:rsidR="006317F1" w:rsidRPr="00054DBB">
              <w:rPr>
                <w:rFonts w:asciiTheme="minorHAnsi" w:hAnsiTheme="minorHAnsi" w:cstheme="minorHAnsi"/>
                <w:color w:val="000000" w:themeColor="text1"/>
                <w:lang w:val="et-EE"/>
              </w:rPr>
              <w:t xml:space="preserve"> töötaja kohta</w:t>
            </w:r>
          </w:p>
        </w:tc>
        <w:tc>
          <w:tcPr>
            <w:tcW w:w="1935" w:type="dxa"/>
          </w:tcPr>
          <w:p w14:paraId="41CAD97B"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1E061CB3"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402233FB" w14:textId="77777777" w:rsidTr="001F317F">
        <w:trPr>
          <w:trHeight w:val="69"/>
        </w:trPr>
        <w:tc>
          <w:tcPr>
            <w:tcW w:w="2377" w:type="dxa"/>
            <w:vMerge/>
          </w:tcPr>
          <w:p w14:paraId="54611C49" w14:textId="77777777" w:rsidR="006317F1" w:rsidRPr="00054DBB" w:rsidRDefault="006317F1" w:rsidP="00462301">
            <w:pPr>
              <w:rPr>
                <w:rFonts w:asciiTheme="minorHAnsi" w:hAnsiTheme="minorHAnsi" w:cstheme="minorHAnsi"/>
                <w:color w:val="000000" w:themeColor="text1"/>
                <w:position w:val="-1"/>
                <w:lang w:val="et-EE"/>
              </w:rPr>
            </w:pPr>
          </w:p>
        </w:tc>
        <w:tc>
          <w:tcPr>
            <w:tcW w:w="2634" w:type="dxa"/>
          </w:tcPr>
          <w:p w14:paraId="540FD1C7" w14:textId="1674DAAE" w:rsidR="006317F1" w:rsidRPr="00054DBB" w:rsidRDefault="001F317F"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Kui JAH: </w:t>
            </w:r>
            <w:r w:rsidR="004D39FF" w:rsidRPr="00054DBB">
              <w:rPr>
                <w:rFonts w:asciiTheme="minorHAnsi" w:hAnsiTheme="minorHAnsi" w:cstheme="minorHAnsi"/>
                <w:color w:val="000000" w:themeColor="text1"/>
              </w:rPr>
              <w:t>S</w:t>
            </w:r>
            <w:r w:rsidR="006317F1" w:rsidRPr="00054DBB">
              <w:rPr>
                <w:rFonts w:asciiTheme="minorHAnsi" w:hAnsiTheme="minorHAnsi" w:cstheme="minorHAnsi"/>
                <w:color w:val="000000" w:themeColor="text1"/>
              </w:rPr>
              <w:t>otsiaalmaksuga maksustatud summa</w:t>
            </w:r>
            <w:r w:rsidR="006317F1" w:rsidRPr="00054DBB">
              <w:rPr>
                <w:rFonts w:asciiTheme="minorHAnsi" w:hAnsiTheme="minorHAnsi" w:cstheme="minorHAnsi"/>
                <w:color w:val="000000" w:themeColor="text1"/>
                <w:lang w:val="et-EE"/>
              </w:rPr>
              <w:t xml:space="preserve"> töötaja kohta</w:t>
            </w:r>
            <w:r w:rsidR="004D39FF" w:rsidRPr="00054DBB">
              <w:rPr>
                <w:rFonts w:asciiTheme="minorHAnsi" w:hAnsiTheme="minorHAnsi" w:cstheme="minorHAnsi"/>
                <w:color w:val="000000" w:themeColor="text1"/>
                <w:lang w:val="et-EE"/>
              </w:rPr>
              <w:t xml:space="preserve"> 2 aastat pärast viimast maksetaotlust</w:t>
            </w:r>
          </w:p>
        </w:tc>
        <w:tc>
          <w:tcPr>
            <w:tcW w:w="1935" w:type="dxa"/>
          </w:tcPr>
          <w:p w14:paraId="762A272C" w14:textId="77777777" w:rsidR="008A5F9D" w:rsidRPr="00054DBB" w:rsidRDefault="008A5F9D" w:rsidP="008A5F9D">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Kogutakse </w:t>
            </w:r>
          </w:p>
          <w:p w14:paraId="7DEFA5DE" w14:textId="7B3AB057" w:rsidR="00044113" w:rsidRPr="00054DBB" w:rsidRDefault="008A5F9D" w:rsidP="008A5F9D">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2</w:t>
            </w:r>
            <w:r w:rsidR="004D39FF" w:rsidRPr="00054DBB">
              <w:rPr>
                <w:rFonts w:asciiTheme="minorHAnsi" w:hAnsiTheme="minorHAnsi" w:cstheme="minorHAnsi"/>
                <w:color w:val="000000" w:themeColor="text1"/>
                <w:lang w:val="et-EE"/>
              </w:rPr>
              <w:t>-3</w:t>
            </w:r>
            <w:r w:rsidRPr="00054DBB">
              <w:rPr>
                <w:rFonts w:asciiTheme="minorHAnsi" w:hAnsiTheme="minorHAnsi" w:cstheme="minorHAnsi"/>
                <w:color w:val="000000" w:themeColor="text1"/>
                <w:lang w:val="et-EE"/>
              </w:rPr>
              <w:t xml:space="preserve"> aastat pärast viimase maksetaotluse esitamist</w:t>
            </w:r>
            <w:r w:rsidR="00906161" w:rsidRPr="00054DBB">
              <w:rPr>
                <w:rFonts w:asciiTheme="minorHAnsi" w:hAnsiTheme="minorHAnsi" w:cstheme="minorHAnsi"/>
                <w:color w:val="000000" w:themeColor="text1"/>
                <w:lang w:val="et-EE"/>
              </w:rPr>
              <w:t>, eelmise lõppenud majandusaasta kohta</w:t>
            </w:r>
          </w:p>
        </w:tc>
        <w:tc>
          <w:tcPr>
            <w:tcW w:w="1584" w:type="dxa"/>
          </w:tcPr>
          <w:p w14:paraId="6DBB2909" w14:textId="77777777" w:rsidR="006317F1" w:rsidRPr="00054DBB" w:rsidRDefault="006317F1"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372ED45B" w14:textId="77777777" w:rsidTr="001F317F">
        <w:trPr>
          <w:trHeight w:val="69"/>
        </w:trPr>
        <w:tc>
          <w:tcPr>
            <w:tcW w:w="2377" w:type="dxa"/>
            <w:vMerge w:val="restart"/>
          </w:tcPr>
          <w:p w14:paraId="6BADA78B" w14:textId="77777777" w:rsidR="009B5025" w:rsidRPr="00054DBB" w:rsidRDefault="009B5025" w:rsidP="009B5025">
            <w:pPr>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position w:val="-1"/>
                <w:lang w:val="et-EE"/>
              </w:rPr>
              <w:t>Uute/parendatud teenuste sh kogukonnateenuste arv</w:t>
            </w:r>
          </w:p>
        </w:tc>
        <w:tc>
          <w:tcPr>
            <w:tcW w:w="2634" w:type="dxa"/>
          </w:tcPr>
          <w:p w14:paraId="000177C3" w14:textId="6913632F"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F70B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teenust projekti tulemusel luuakse?</w:t>
            </w:r>
          </w:p>
        </w:tc>
        <w:tc>
          <w:tcPr>
            <w:tcW w:w="1935" w:type="dxa"/>
          </w:tcPr>
          <w:p w14:paraId="535C157B"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0EB0FEE2"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4B77DBEA" w14:textId="77777777" w:rsidTr="001F317F">
        <w:trPr>
          <w:trHeight w:val="69"/>
        </w:trPr>
        <w:tc>
          <w:tcPr>
            <w:tcW w:w="2377" w:type="dxa"/>
            <w:vMerge/>
          </w:tcPr>
          <w:p w14:paraId="1A958000" w14:textId="77777777" w:rsidR="009B5025" w:rsidRPr="00054DBB" w:rsidRDefault="009B5025" w:rsidP="009B5025">
            <w:pPr>
              <w:rPr>
                <w:rFonts w:asciiTheme="minorHAnsi" w:hAnsiTheme="minorHAnsi" w:cstheme="minorHAnsi"/>
                <w:color w:val="000000" w:themeColor="text1"/>
                <w:position w:val="-1"/>
                <w:lang w:val="et-EE"/>
              </w:rPr>
            </w:pPr>
          </w:p>
        </w:tc>
        <w:tc>
          <w:tcPr>
            <w:tcW w:w="2634" w:type="dxa"/>
          </w:tcPr>
          <w:p w14:paraId="745C4AC7" w14:textId="1534F34A"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F70B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teenust projekti tulemusel loodi?</w:t>
            </w:r>
          </w:p>
        </w:tc>
        <w:tc>
          <w:tcPr>
            <w:tcW w:w="1935" w:type="dxa"/>
          </w:tcPr>
          <w:p w14:paraId="13AD98C6"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05CAADBD"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26CFFF6F" w14:textId="77777777" w:rsidTr="001F317F">
        <w:trPr>
          <w:trHeight w:val="69"/>
        </w:trPr>
        <w:tc>
          <w:tcPr>
            <w:tcW w:w="2377" w:type="dxa"/>
            <w:vMerge w:val="restart"/>
          </w:tcPr>
          <w:p w14:paraId="503C78F2" w14:textId="77777777" w:rsidR="009B5025" w:rsidRPr="00054DBB" w:rsidRDefault="009B5025" w:rsidP="009B5025">
            <w:pPr>
              <w:tabs>
                <w:tab w:val="left" w:pos="460"/>
              </w:tabs>
              <w:ind w:right="164"/>
              <w:rPr>
                <w:rFonts w:asciiTheme="minorHAnsi" w:hAnsiTheme="minorHAnsi" w:cstheme="minorHAnsi"/>
                <w:color w:val="000000" w:themeColor="text1"/>
              </w:rPr>
            </w:pPr>
            <w:r w:rsidRPr="00054DBB">
              <w:rPr>
                <w:rFonts w:asciiTheme="minorHAnsi" w:hAnsiTheme="minorHAnsi" w:cstheme="minorHAnsi"/>
                <w:color w:val="000000" w:themeColor="text1"/>
              </w:rPr>
              <w:t>Uut</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/pa</w:t>
            </w:r>
            <w:r w:rsidRPr="00054DBB">
              <w:rPr>
                <w:rFonts w:asciiTheme="minorHAnsi" w:hAnsiTheme="minorHAnsi" w:cstheme="minorHAnsi"/>
                <w:color w:val="000000" w:themeColor="text1"/>
                <w:spacing w:val="-1"/>
              </w:rPr>
              <w:t>re</w:t>
            </w:r>
            <w:r w:rsidRPr="00054DBB">
              <w:rPr>
                <w:rFonts w:asciiTheme="minorHAnsi" w:hAnsiTheme="minorHAnsi" w:cstheme="minorHAnsi"/>
                <w:color w:val="000000" w:themeColor="text1"/>
              </w:rPr>
              <w:t>n</w:t>
            </w:r>
            <w:r w:rsidRPr="00054DBB">
              <w:rPr>
                <w:rFonts w:asciiTheme="minorHAnsi" w:hAnsiTheme="minorHAnsi" w:cstheme="minorHAnsi"/>
                <w:color w:val="000000" w:themeColor="text1"/>
                <w:spacing w:val="2"/>
              </w:rPr>
              <w:t>d</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tud kohalikul</w:t>
            </w:r>
            <w:r w:rsidRPr="00054DBB">
              <w:rPr>
                <w:rFonts w:asciiTheme="minorHAnsi" w:hAnsiTheme="minorHAnsi" w:cstheme="minorHAnsi"/>
                <w:color w:val="000000" w:themeColor="text1"/>
                <w:spacing w:val="1"/>
                <w:lang w:val="et-EE"/>
              </w:rPr>
              <w:t xml:space="preserve"> eripäral/ressursil baseeruvate </w:t>
            </w:r>
            <w:r w:rsidRPr="00054DBB">
              <w:rPr>
                <w:rFonts w:asciiTheme="minorHAnsi" w:hAnsiTheme="minorHAnsi" w:cstheme="minorHAnsi"/>
                <w:color w:val="000000" w:themeColor="text1"/>
                <w:spacing w:val="1"/>
              </w:rPr>
              <w:t>teenuste</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rv</w:t>
            </w:r>
          </w:p>
        </w:tc>
        <w:tc>
          <w:tcPr>
            <w:tcW w:w="2634" w:type="dxa"/>
          </w:tcPr>
          <w:p w14:paraId="3AF8CD0E" w14:textId="2F8FEE9F"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F70B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 xml:space="preserve">ndatud kohalikul eripäral </w:t>
            </w:r>
            <w:r w:rsidR="001F317F" w:rsidRPr="00054DBB">
              <w:rPr>
                <w:rFonts w:asciiTheme="minorHAnsi" w:hAnsiTheme="minorHAnsi" w:cstheme="minorHAnsi"/>
                <w:color w:val="000000" w:themeColor="text1"/>
                <w:lang w:val="et-EE"/>
              </w:rPr>
              <w:t xml:space="preserve">/ressursil </w:t>
            </w:r>
            <w:r w:rsidRPr="00054DBB">
              <w:rPr>
                <w:rFonts w:asciiTheme="minorHAnsi" w:hAnsiTheme="minorHAnsi" w:cstheme="minorHAnsi"/>
                <w:color w:val="000000" w:themeColor="text1"/>
                <w:lang w:val="et-EE"/>
              </w:rPr>
              <w:t>baseeruvat teenust projekti tulemusel luuakse?</w:t>
            </w:r>
          </w:p>
        </w:tc>
        <w:tc>
          <w:tcPr>
            <w:tcW w:w="1935" w:type="dxa"/>
          </w:tcPr>
          <w:p w14:paraId="75DF7690"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18D46268"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05C415EF" w14:textId="77777777" w:rsidTr="001F317F">
        <w:trPr>
          <w:trHeight w:val="69"/>
        </w:trPr>
        <w:tc>
          <w:tcPr>
            <w:tcW w:w="2377" w:type="dxa"/>
            <w:vMerge/>
          </w:tcPr>
          <w:p w14:paraId="1486FC06" w14:textId="77777777" w:rsidR="009B5025" w:rsidRPr="00054DBB" w:rsidRDefault="009B5025" w:rsidP="009B5025">
            <w:pPr>
              <w:tabs>
                <w:tab w:val="left" w:pos="460"/>
              </w:tabs>
              <w:ind w:right="164"/>
              <w:rPr>
                <w:rFonts w:asciiTheme="minorHAnsi" w:hAnsiTheme="minorHAnsi" w:cstheme="minorHAnsi"/>
                <w:color w:val="000000" w:themeColor="text1"/>
              </w:rPr>
            </w:pPr>
          </w:p>
        </w:tc>
        <w:tc>
          <w:tcPr>
            <w:tcW w:w="2634" w:type="dxa"/>
          </w:tcPr>
          <w:p w14:paraId="197F3C96" w14:textId="16C1DB41"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F70B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kohalikul eripäral</w:t>
            </w:r>
            <w:r w:rsidR="001F317F" w:rsidRPr="00054DBB">
              <w:rPr>
                <w:rFonts w:asciiTheme="minorHAnsi" w:hAnsiTheme="minorHAnsi" w:cstheme="minorHAnsi"/>
                <w:color w:val="000000" w:themeColor="text1"/>
                <w:lang w:val="et-EE"/>
              </w:rPr>
              <w:t>/ressursil</w:t>
            </w:r>
            <w:r w:rsidRPr="00054DBB">
              <w:rPr>
                <w:rFonts w:asciiTheme="minorHAnsi" w:hAnsiTheme="minorHAnsi" w:cstheme="minorHAnsi"/>
                <w:color w:val="000000" w:themeColor="text1"/>
                <w:lang w:val="et-EE"/>
              </w:rPr>
              <w:t xml:space="preserve"> baseeruvat teenust projekti tulemusel loodi?</w:t>
            </w:r>
          </w:p>
        </w:tc>
        <w:tc>
          <w:tcPr>
            <w:tcW w:w="1935" w:type="dxa"/>
          </w:tcPr>
          <w:p w14:paraId="41440821"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69F8B852"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4081E12F" w14:textId="77777777" w:rsidTr="001F317F">
        <w:trPr>
          <w:trHeight w:val="69"/>
        </w:trPr>
        <w:tc>
          <w:tcPr>
            <w:tcW w:w="2377" w:type="dxa"/>
            <w:vMerge w:val="restart"/>
          </w:tcPr>
          <w:p w14:paraId="4E8A13C4" w14:textId="77777777" w:rsidR="009B5025" w:rsidRPr="00054DBB" w:rsidRDefault="009B5025" w:rsidP="009B5025">
            <w:pPr>
              <w:rPr>
                <w:rFonts w:asciiTheme="minorHAnsi" w:hAnsiTheme="minorHAnsi" w:cstheme="minorHAnsi"/>
                <w:color w:val="000000" w:themeColor="text1"/>
              </w:rPr>
            </w:pPr>
            <w:r w:rsidRPr="00054DBB">
              <w:rPr>
                <w:rFonts w:asciiTheme="minorHAnsi" w:hAnsiTheme="minorHAnsi" w:cstheme="minorHAnsi"/>
                <w:color w:val="000000" w:themeColor="text1"/>
              </w:rPr>
              <w:t>Uut</w:t>
            </w:r>
            <w:r w:rsidRPr="00054DBB">
              <w:rPr>
                <w:rFonts w:asciiTheme="minorHAnsi" w:hAnsiTheme="minorHAnsi" w:cstheme="minorHAnsi"/>
                <w:color w:val="000000" w:themeColor="text1"/>
                <w:spacing w:val="-1"/>
              </w:rPr>
              <w:t>e</w:t>
            </w:r>
            <w:r w:rsidRPr="00054DBB">
              <w:rPr>
                <w:rFonts w:asciiTheme="minorHAnsi" w:hAnsiTheme="minorHAnsi" w:cstheme="minorHAnsi"/>
                <w:color w:val="000000" w:themeColor="text1"/>
              </w:rPr>
              <w:t>/pa</w:t>
            </w:r>
            <w:r w:rsidRPr="00054DBB">
              <w:rPr>
                <w:rFonts w:asciiTheme="minorHAnsi" w:hAnsiTheme="minorHAnsi" w:cstheme="minorHAnsi"/>
                <w:color w:val="000000" w:themeColor="text1"/>
                <w:spacing w:val="-1"/>
              </w:rPr>
              <w:t>re</w:t>
            </w:r>
            <w:r w:rsidRPr="00054DBB">
              <w:rPr>
                <w:rFonts w:asciiTheme="minorHAnsi" w:hAnsiTheme="minorHAnsi" w:cstheme="minorHAnsi"/>
                <w:color w:val="000000" w:themeColor="text1"/>
              </w:rPr>
              <w:t>n</w:t>
            </w:r>
            <w:r w:rsidRPr="00054DBB">
              <w:rPr>
                <w:rFonts w:asciiTheme="minorHAnsi" w:hAnsiTheme="minorHAnsi" w:cstheme="minorHAnsi"/>
                <w:color w:val="000000" w:themeColor="text1"/>
                <w:spacing w:val="2"/>
              </w:rPr>
              <w:t>d</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 xml:space="preserve">tud </w:t>
            </w:r>
            <w:r w:rsidRPr="00054DBB">
              <w:rPr>
                <w:rFonts w:asciiTheme="minorHAnsi" w:hAnsiTheme="minorHAnsi" w:cstheme="minorHAnsi"/>
                <w:color w:val="000000" w:themeColor="text1"/>
                <w:spacing w:val="1"/>
              </w:rPr>
              <w:t>t</w:t>
            </w:r>
            <w:r w:rsidRPr="00054DBB">
              <w:rPr>
                <w:rFonts w:asciiTheme="minorHAnsi" w:hAnsiTheme="minorHAnsi" w:cstheme="minorHAnsi"/>
                <w:color w:val="000000" w:themeColor="text1"/>
                <w:spacing w:val="-1"/>
                <w:lang w:val="et-EE"/>
              </w:rPr>
              <w:t>oodete</w:t>
            </w:r>
            <w:r w:rsidRPr="00054DBB">
              <w:rPr>
                <w:rFonts w:asciiTheme="minorHAnsi" w:hAnsiTheme="minorHAnsi" w:cstheme="minorHAnsi"/>
                <w:color w:val="000000" w:themeColor="text1"/>
                <w:spacing w:val="-1"/>
              </w:rPr>
              <w:t xml:space="preserve"> </w:t>
            </w:r>
            <w:r w:rsidRPr="00054DBB">
              <w:rPr>
                <w:rFonts w:asciiTheme="minorHAnsi" w:hAnsiTheme="minorHAnsi" w:cstheme="minorHAnsi"/>
                <w:color w:val="000000" w:themeColor="text1"/>
                <w:spacing w:val="1"/>
              </w:rPr>
              <w:t>a</w:t>
            </w:r>
            <w:r w:rsidRPr="00054DBB">
              <w:rPr>
                <w:rFonts w:asciiTheme="minorHAnsi" w:hAnsiTheme="minorHAnsi" w:cstheme="minorHAnsi"/>
                <w:color w:val="000000" w:themeColor="text1"/>
              </w:rPr>
              <w:t>rv</w:t>
            </w:r>
          </w:p>
          <w:p w14:paraId="22252AE9" w14:textId="77777777" w:rsidR="009B5025" w:rsidRPr="00054DBB" w:rsidRDefault="009B5025" w:rsidP="009B5025">
            <w:pPr>
              <w:jc w:val="right"/>
              <w:rPr>
                <w:rFonts w:asciiTheme="minorHAnsi" w:hAnsiTheme="minorHAnsi" w:cstheme="minorHAnsi"/>
                <w:color w:val="000000" w:themeColor="text1"/>
              </w:rPr>
            </w:pPr>
          </w:p>
        </w:tc>
        <w:tc>
          <w:tcPr>
            <w:tcW w:w="2634" w:type="dxa"/>
          </w:tcPr>
          <w:p w14:paraId="06EBE4EB" w14:textId="7B334CB5"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B54C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toodet projekti tulemusel luuakse?</w:t>
            </w:r>
          </w:p>
        </w:tc>
        <w:tc>
          <w:tcPr>
            <w:tcW w:w="1935" w:type="dxa"/>
          </w:tcPr>
          <w:p w14:paraId="22B9CEA9"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4D39E137"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107D52FC" w14:textId="77777777" w:rsidTr="001F317F">
        <w:trPr>
          <w:trHeight w:val="69"/>
        </w:trPr>
        <w:tc>
          <w:tcPr>
            <w:tcW w:w="2377" w:type="dxa"/>
            <w:vMerge/>
          </w:tcPr>
          <w:p w14:paraId="51A8989F" w14:textId="77777777" w:rsidR="009B5025" w:rsidRPr="00054DBB" w:rsidRDefault="009B5025" w:rsidP="009B5025">
            <w:pPr>
              <w:jc w:val="right"/>
              <w:rPr>
                <w:rFonts w:asciiTheme="minorHAnsi" w:hAnsiTheme="minorHAnsi" w:cstheme="minorHAnsi"/>
                <w:color w:val="000000" w:themeColor="text1"/>
                <w:position w:val="-1"/>
                <w:lang w:val="et-EE"/>
              </w:rPr>
            </w:pPr>
          </w:p>
        </w:tc>
        <w:tc>
          <w:tcPr>
            <w:tcW w:w="2634" w:type="dxa"/>
          </w:tcPr>
          <w:p w14:paraId="4BF3EFB7" w14:textId="3D9BC256"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B54C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toodet projekti tulemusel loodi?</w:t>
            </w:r>
          </w:p>
        </w:tc>
        <w:tc>
          <w:tcPr>
            <w:tcW w:w="1935" w:type="dxa"/>
          </w:tcPr>
          <w:p w14:paraId="68402528"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7FDE5C06"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5450205A" w14:textId="77777777" w:rsidTr="001F317F">
        <w:trPr>
          <w:trHeight w:val="69"/>
        </w:trPr>
        <w:tc>
          <w:tcPr>
            <w:tcW w:w="2377" w:type="dxa"/>
            <w:vMerge w:val="restart"/>
          </w:tcPr>
          <w:p w14:paraId="32E54A51" w14:textId="1DAF92EE" w:rsidR="009B5025" w:rsidRPr="00054DBB" w:rsidRDefault="009B5025" w:rsidP="009B5025">
            <w:pPr>
              <w:rPr>
                <w:rFonts w:asciiTheme="minorHAnsi" w:hAnsiTheme="minorHAnsi" w:cstheme="minorHAnsi"/>
                <w:color w:val="000000" w:themeColor="text1"/>
              </w:rPr>
            </w:pPr>
            <w:r w:rsidRPr="00054DBB">
              <w:rPr>
                <w:rFonts w:asciiTheme="minorHAnsi" w:hAnsiTheme="minorHAnsi" w:cstheme="minorHAnsi"/>
                <w:color w:val="000000" w:themeColor="text1"/>
              </w:rPr>
              <w:t xml:space="preserve">Uute/parendatud kohalikul </w:t>
            </w:r>
            <w:r w:rsidR="001F317F" w:rsidRPr="00054DBB">
              <w:rPr>
                <w:rFonts w:asciiTheme="minorHAnsi" w:hAnsiTheme="minorHAnsi" w:cstheme="minorHAnsi"/>
                <w:color w:val="000000" w:themeColor="text1"/>
              </w:rPr>
              <w:t>eripäral/</w:t>
            </w:r>
            <w:r w:rsidRPr="00054DBB">
              <w:rPr>
                <w:rFonts w:asciiTheme="minorHAnsi" w:hAnsiTheme="minorHAnsi" w:cstheme="minorHAnsi"/>
                <w:color w:val="000000" w:themeColor="text1"/>
              </w:rPr>
              <w:t>ressursil baseeruvate toodete arv</w:t>
            </w:r>
          </w:p>
        </w:tc>
        <w:tc>
          <w:tcPr>
            <w:tcW w:w="2634" w:type="dxa"/>
          </w:tcPr>
          <w:p w14:paraId="2160C4D1" w14:textId="50C7F6A8"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B54C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 xml:space="preserve">ndatud kohalikul </w:t>
            </w:r>
            <w:r w:rsidR="001F317F" w:rsidRPr="00054DBB">
              <w:rPr>
                <w:rFonts w:asciiTheme="minorHAnsi" w:hAnsiTheme="minorHAnsi" w:cstheme="minorHAnsi"/>
                <w:color w:val="000000" w:themeColor="text1"/>
                <w:lang w:val="et-EE"/>
              </w:rPr>
              <w:t>eripäral/</w:t>
            </w:r>
            <w:r w:rsidRPr="00054DBB">
              <w:rPr>
                <w:rFonts w:asciiTheme="minorHAnsi" w:hAnsiTheme="minorHAnsi" w:cstheme="minorHAnsi"/>
                <w:color w:val="000000" w:themeColor="text1"/>
                <w:lang w:val="et-EE"/>
              </w:rPr>
              <w:t>ressursil baseeruvat toodet projekti tulemusel luuakse?</w:t>
            </w:r>
          </w:p>
        </w:tc>
        <w:tc>
          <w:tcPr>
            <w:tcW w:w="1935" w:type="dxa"/>
          </w:tcPr>
          <w:p w14:paraId="186B5308"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685D09DC"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6AE3AF8E" w14:textId="77777777" w:rsidTr="001F317F">
        <w:trPr>
          <w:trHeight w:val="69"/>
        </w:trPr>
        <w:tc>
          <w:tcPr>
            <w:tcW w:w="2377" w:type="dxa"/>
            <w:vMerge/>
          </w:tcPr>
          <w:p w14:paraId="20F5F7F6" w14:textId="77777777" w:rsidR="009B5025" w:rsidRPr="00054DBB" w:rsidRDefault="009B5025" w:rsidP="009B5025">
            <w:pPr>
              <w:rPr>
                <w:rFonts w:asciiTheme="minorHAnsi" w:hAnsiTheme="minorHAnsi" w:cstheme="minorHAnsi"/>
                <w:color w:val="000000" w:themeColor="text1"/>
              </w:rPr>
            </w:pPr>
          </w:p>
        </w:tc>
        <w:tc>
          <w:tcPr>
            <w:tcW w:w="2634" w:type="dxa"/>
          </w:tcPr>
          <w:p w14:paraId="173654FD" w14:textId="477A36CC"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6B54CE"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 xml:space="preserve">ndatud kohalikul </w:t>
            </w:r>
            <w:r w:rsidR="001F317F" w:rsidRPr="00054DBB">
              <w:rPr>
                <w:rFonts w:asciiTheme="minorHAnsi" w:hAnsiTheme="minorHAnsi" w:cstheme="minorHAnsi"/>
                <w:color w:val="000000" w:themeColor="text1"/>
                <w:lang w:val="et-EE"/>
              </w:rPr>
              <w:t>eripäral/</w:t>
            </w:r>
            <w:r w:rsidRPr="00054DBB">
              <w:rPr>
                <w:rFonts w:asciiTheme="minorHAnsi" w:hAnsiTheme="minorHAnsi" w:cstheme="minorHAnsi"/>
                <w:color w:val="000000" w:themeColor="text1"/>
                <w:lang w:val="et-EE"/>
              </w:rPr>
              <w:t>ressursil baseeruvat toodet projekti tulemusel loodi?</w:t>
            </w:r>
          </w:p>
        </w:tc>
        <w:tc>
          <w:tcPr>
            <w:tcW w:w="1935" w:type="dxa"/>
          </w:tcPr>
          <w:p w14:paraId="1A671F5E"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012B0822"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78C0CA07" w14:textId="77777777" w:rsidTr="001F317F">
        <w:trPr>
          <w:trHeight w:val="69"/>
        </w:trPr>
        <w:tc>
          <w:tcPr>
            <w:tcW w:w="2377" w:type="dxa"/>
            <w:vMerge w:val="restart"/>
          </w:tcPr>
          <w:p w14:paraId="3BD2C510"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Korrastatud/rajatud taristuobjektide arv</w:t>
            </w:r>
          </w:p>
        </w:tc>
        <w:tc>
          <w:tcPr>
            <w:tcW w:w="2634" w:type="dxa"/>
          </w:tcPr>
          <w:p w14:paraId="1FDEBA2D"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taristuobjekti projekti käigus rajatakse/korrastatakse?</w:t>
            </w:r>
          </w:p>
        </w:tc>
        <w:tc>
          <w:tcPr>
            <w:tcW w:w="1935" w:type="dxa"/>
          </w:tcPr>
          <w:p w14:paraId="3E990F23"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10E693CD"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32B6EA4F" w14:textId="77777777" w:rsidTr="001F317F">
        <w:trPr>
          <w:trHeight w:val="69"/>
        </w:trPr>
        <w:tc>
          <w:tcPr>
            <w:tcW w:w="2377" w:type="dxa"/>
            <w:vMerge/>
          </w:tcPr>
          <w:p w14:paraId="17137557" w14:textId="77777777" w:rsidR="009B5025" w:rsidRPr="00054DBB" w:rsidRDefault="009B5025" w:rsidP="009B5025">
            <w:pPr>
              <w:rPr>
                <w:rFonts w:asciiTheme="minorHAnsi" w:hAnsiTheme="minorHAnsi" w:cstheme="minorHAnsi"/>
                <w:color w:val="000000" w:themeColor="text1"/>
                <w:lang w:val="et-EE"/>
              </w:rPr>
            </w:pPr>
          </w:p>
        </w:tc>
        <w:tc>
          <w:tcPr>
            <w:tcW w:w="2634" w:type="dxa"/>
          </w:tcPr>
          <w:p w14:paraId="60895BC0"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taristuobjekti projekti käigus rajati/korrastati?</w:t>
            </w:r>
          </w:p>
        </w:tc>
        <w:tc>
          <w:tcPr>
            <w:tcW w:w="1935" w:type="dxa"/>
          </w:tcPr>
          <w:p w14:paraId="1091CA17"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44029911"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2DA56932" w14:textId="77777777" w:rsidTr="001F317F">
        <w:trPr>
          <w:trHeight w:val="69"/>
        </w:trPr>
        <w:tc>
          <w:tcPr>
            <w:tcW w:w="2377" w:type="dxa"/>
            <w:vMerge w:val="restart"/>
          </w:tcPr>
          <w:p w14:paraId="2E4796F7" w14:textId="3CB96723" w:rsidR="009B5025" w:rsidRPr="00054DBB" w:rsidRDefault="009B5025" w:rsidP="009B5025">
            <w:pPr>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position w:val="-1"/>
                <w:lang w:val="et-EE"/>
              </w:rPr>
              <w:t>Ühistegevustes osalenute arv</w:t>
            </w:r>
            <w:r w:rsidR="001C099D" w:rsidRPr="00054DBB">
              <w:rPr>
                <w:rFonts w:asciiTheme="minorHAnsi" w:hAnsiTheme="minorHAnsi" w:cstheme="minorHAnsi"/>
                <w:color w:val="000000" w:themeColor="text1"/>
                <w:position w:val="-1"/>
                <w:lang w:val="et-EE"/>
              </w:rPr>
              <w:t xml:space="preserve"> (kogutakse ühistegevuste puhul)</w:t>
            </w:r>
          </w:p>
          <w:p w14:paraId="0B775966" w14:textId="77777777" w:rsidR="009B5025" w:rsidRPr="00054DBB" w:rsidRDefault="009B5025" w:rsidP="009B5025">
            <w:pPr>
              <w:rPr>
                <w:rFonts w:asciiTheme="minorHAnsi" w:hAnsiTheme="minorHAnsi" w:cstheme="minorHAnsi"/>
                <w:color w:val="000000" w:themeColor="text1"/>
                <w:position w:val="-1"/>
                <w:lang w:val="et-EE"/>
              </w:rPr>
            </w:pPr>
          </w:p>
        </w:tc>
        <w:tc>
          <w:tcPr>
            <w:tcW w:w="2634" w:type="dxa"/>
          </w:tcPr>
          <w:p w14:paraId="7CAD6575" w14:textId="24ED0371"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Mitu inimest </w:t>
            </w:r>
            <w:r w:rsidR="001F317F" w:rsidRPr="00054DBB">
              <w:rPr>
                <w:rFonts w:asciiTheme="minorHAnsi" w:hAnsiTheme="minorHAnsi" w:cstheme="minorHAnsi"/>
                <w:color w:val="000000" w:themeColor="text1"/>
                <w:lang w:val="et-EE"/>
              </w:rPr>
              <w:t>ühis</w:t>
            </w:r>
            <w:r w:rsidRPr="00054DBB">
              <w:rPr>
                <w:rFonts w:asciiTheme="minorHAnsi" w:hAnsiTheme="minorHAnsi" w:cstheme="minorHAnsi"/>
                <w:color w:val="000000" w:themeColor="text1"/>
                <w:lang w:val="et-EE"/>
              </w:rPr>
              <w:t>projekti tegevustes osaleb?</w:t>
            </w:r>
          </w:p>
        </w:tc>
        <w:tc>
          <w:tcPr>
            <w:tcW w:w="1935" w:type="dxa"/>
          </w:tcPr>
          <w:p w14:paraId="231A3DAE"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4" w:type="dxa"/>
          </w:tcPr>
          <w:p w14:paraId="40BCFF92"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D39FF" w:rsidRPr="00054DBB" w14:paraId="34A4912E" w14:textId="77777777" w:rsidTr="001F317F">
        <w:trPr>
          <w:trHeight w:val="69"/>
        </w:trPr>
        <w:tc>
          <w:tcPr>
            <w:tcW w:w="2377" w:type="dxa"/>
            <w:vMerge/>
          </w:tcPr>
          <w:p w14:paraId="3DC15EE2" w14:textId="77777777" w:rsidR="009B5025" w:rsidRPr="00054DBB" w:rsidRDefault="009B5025" w:rsidP="009B5025">
            <w:pPr>
              <w:rPr>
                <w:rFonts w:asciiTheme="minorHAnsi" w:hAnsiTheme="minorHAnsi" w:cstheme="minorHAnsi"/>
                <w:color w:val="000000" w:themeColor="text1"/>
              </w:rPr>
            </w:pPr>
          </w:p>
        </w:tc>
        <w:tc>
          <w:tcPr>
            <w:tcW w:w="2634" w:type="dxa"/>
          </w:tcPr>
          <w:p w14:paraId="3E61D506" w14:textId="152EE634"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Mitu inimest </w:t>
            </w:r>
            <w:r w:rsidR="001F317F" w:rsidRPr="00054DBB">
              <w:rPr>
                <w:rFonts w:asciiTheme="minorHAnsi" w:hAnsiTheme="minorHAnsi" w:cstheme="minorHAnsi"/>
                <w:color w:val="000000" w:themeColor="text1"/>
                <w:lang w:val="et-EE"/>
              </w:rPr>
              <w:t>ühis</w:t>
            </w:r>
            <w:r w:rsidRPr="00054DBB">
              <w:rPr>
                <w:rFonts w:asciiTheme="minorHAnsi" w:hAnsiTheme="minorHAnsi" w:cstheme="minorHAnsi"/>
                <w:color w:val="000000" w:themeColor="text1"/>
                <w:lang w:val="et-EE"/>
              </w:rPr>
              <w:t>projekti tegevustes</w:t>
            </w:r>
            <w:r w:rsidR="001F317F" w:rsidRPr="00054DBB">
              <w:rPr>
                <w:rFonts w:asciiTheme="minorHAnsi" w:hAnsiTheme="minorHAnsi" w:cstheme="minorHAnsi"/>
                <w:color w:val="000000" w:themeColor="text1"/>
                <w:lang w:val="et-EE"/>
              </w:rPr>
              <w:t xml:space="preserve"> osales</w:t>
            </w:r>
            <w:r w:rsidRPr="00054DBB">
              <w:rPr>
                <w:rFonts w:asciiTheme="minorHAnsi" w:hAnsiTheme="minorHAnsi" w:cstheme="minorHAnsi"/>
                <w:color w:val="000000" w:themeColor="text1"/>
                <w:lang w:val="et-EE"/>
              </w:rPr>
              <w:t>?</w:t>
            </w:r>
          </w:p>
        </w:tc>
        <w:tc>
          <w:tcPr>
            <w:tcW w:w="1935" w:type="dxa"/>
          </w:tcPr>
          <w:p w14:paraId="4A36279D"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4" w:type="dxa"/>
          </w:tcPr>
          <w:p w14:paraId="1A9A831C" w14:textId="77777777" w:rsidR="009B5025" w:rsidRPr="00054DBB" w:rsidRDefault="009B5025" w:rsidP="009B5025">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bl>
    <w:p w14:paraId="5A2D7DC5" w14:textId="77777777" w:rsidR="00CB3296" w:rsidRPr="00054DBB" w:rsidRDefault="00CB3296" w:rsidP="004B655A">
      <w:pPr>
        <w:pStyle w:val="Caption"/>
        <w:keepNext/>
        <w:rPr>
          <w:rFonts w:asciiTheme="minorHAnsi" w:hAnsiTheme="minorHAnsi" w:cstheme="minorHAnsi"/>
        </w:rPr>
      </w:pPr>
    </w:p>
    <w:p w14:paraId="3EA36E9F" w14:textId="135CBEC4" w:rsidR="004B655A" w:rsidRPr="00054DBB" w:rsidRDefault="004B655A" w:rsidP="004B655A">
      <w:pPr>
        <w:pStyle w:val="Caption"/>
        <w:keepNext/>
        <w:rPr>
          <w:rFonts w:asciiTheme="minorHAnsi" w:hAnsiTheme="minorHAnsi" w:cstheme="minorHAnsi"/>
        </w:rPr>
      </w:pPr>
      <w:r w:rsidRPr="00054DBB">
        <w:rPr>
          <w:rFonts w:asciiTheme="minorHAnsi" w:hAnsiTheme="minorHAnsi" w:cstheme="minorHAnsi"/>
        </w:rPr>
        <w:t>Tabel 1</w:t>
      </w:r>
      <w:r w:rsidR="00935D9B" w:rsidRPr="00054DBB">
        <w:rPr>
          <w:rFonts w:asciiTheme="minorHAnsi" w:hAnsiTheme="minorHAnsi" w:cstheme="minorHAnsi"/>
        </w:rPr>
        <w:t>4</w:t>
      </w:r>
      <w:r w:rsidRPr="00054DBB">
        <w:rPr>
          <w:rFonts w:asciiTheme="minorHAnsi" w:hAnsiTheme="minorHAnsi" w:cstheme="minorHAnsi"/>
        </w:rPr>
        <w:t>. Meede 2 tulemus- ja väljundnäitajad</w:t>
      </w:r>
    </w:p>
    <w:tbl>
      <w:tblPr>
        <w:tblStyle w:val="TableGrid"/>
        <w:tblW w:w="0" w:type="auto"/>
        <w:tblLook w:val="04A0" w:firstRow="1" w:lastRow="0" w:firstColumn="1" w:lastColumn="0" w:noHBand="0" w:noVBand="1"/>
      </w:tblPr>
      <w:tblGrid>
        <w:gridCol w:w="2405"/>
        <w:gridCol w:w="2552"/>
        <w:gridCol w:w="1984"/>
        <w:gridCol w:w="1589"/>
      </w:tblGrid>
      <w:tr w:rsidR="004B655A" w:rsidRPr="00054DBB" w14:paraId="31592095" w14:textId="77777777" w:rsidTr="004B655A">
        <w:tc>
          <w:tcPr>
            <w:tcW w:w="2405" w:type="dxa"/>
          </w:tcPr>
          <w:p w14:paraId="20806BD2" w14:textId="3DA186AC" w:rsidR="004B655A" w:rsidRPr="00054DBB" w:rsidRDefault="00992465"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w:t>
            </w:r>
            <w:r w:rsidR="004B655A" w:rsidRPr="00054DBB">
              <w:rPr>
                <w:rFonts w:asciiTheme="minorHAnsi" w:hAnsiTheme="minorHAnsi" w:cstheme="minorHAnsi"/>
                <w:color w:val="000000" w:themeColor="text1"/>
                <w:lang w:val="et-EE"/>
              </w:rPr>
              <w:t>eskkonnakestlikkust ning kliimamuutuste leevendamis</w:t>
            </w:r>
            <w:r w:rsidRPr="00054DBB">
              <w:rPr>
                <w:rFonts w:asciiTheme="minorHAnsi" w:hAnsiTheme="minorHAnsi" w:cstheme="minorHAnsi"/>
                <w:color w:val="000000" w:themeColor="text1"/>
                <w:lang w:val="et-EE"/>
              </w:rPr>
              <w:t>t toetavate projektide arv</w:t>
            </w:r>
            <w:r w:rsidR="004B655A"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lang w:val="et-EE"/>
              </w:rPr>
              <w:t>(R.27)</w:t>
            </w:r>
            <w:r w:rsidR="00E610B0" w:rsidRPr="00054DBB">
              <w:rPr>
                <w:rFonts w:asciiTheme="minorHAnsi" w:hAnsiTheme="minorHAnsi" w:cstheme="minorHAnsi"/>
                <w:color w:val="000000" w:themeColor="text1"/>
                <w:lang w:val="et-EE"/>
              </w:rPr>
              <w:t>, sihttase: 5</w:t>
            </w:r>
          </w:p>
        </w:tc>
        <w:tc>
          <w:tcPr>
            <w:tcW w:w="2552" w:type="dxa"/>
          </w:tcPr>
          <w:p w14:paraId="79B51075"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tegemist on keskkonnakestliku ning kliimamuutuste leevendamise projektiga? JAH/EI</w:t>
            </w:r>
          </w:p>
        </w:tc>
        <w:tc>
          <w:tcPr>
            <w:tcW w:w="1984" w:type="dxa"/>
          </w:tcPr>
          <w:p w14:paraId="3245490C"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2710249B"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KOM seirenäitaja</w:t>
            </w:r>
          </w:p>
        </w:tc>
      </w:tr>
      <w:tr w:rsidR="004B655A" w:rsidRPr="00054DBB" w14:paraId="65DDA2A2" w14:textId="77777777" w:rsidTr="004B655A">
        <w:tc>
          <w:tcPr>
            <w:tcW w:w="2405" w:type="dxa"/>
          </w:tcPr>
          <w:p w14:paraId="4343B88A" w14:textId="511D5DC6"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position w:val="-1"/>
                <w:lang w:val="sv-FI"/>
              </w:rPr>
              <w:t>Innova</w:t>
            </w:r>
            <w:r w:rsidR="00CF4B5B" w:rsidRPr="00054DBB">
              <w:rPr>
                <w:rFonts w:asciiTheme="minorHAnsi" w:hAnsiTheme="minorHAnsi" w:cstheme="minorHAnsi"/>
                <w:color w:val="000000" w:themeColor="text1"/>
                <w:position w:val="-1"/>
                <w:lang w:val="sv-FI"/>
              </w:rPr>
              <w:t>atilisi</w:t>
            </w:r>
            <w:r w:rsidRPr="00054DBB">
              <w:rPr>
                <w:rFonts w:asciiTheme="minorHAnsi" w:hAnsiTheme="minorHAnsi" w:cstheme="minorHAnsi"/>
                <w:color w:val="000000" w:themeColor="text1"/>
                <w:position w:val="-1"/>
                <w:lang w:val="sv-FI"/>
              </w:rPr>
              <w:t xml:space="preserve"> lahendus</w:t>
            </w:r>
            <w:r w:rsidR="00CF4B5B" w:rsidRPr="00054DBB">
              <w:rPr>
                <w:rFonts w:asciiTheme="minorHAnsi" w:hAnsiTheme="minorHAnsi" w:cstheme="minorHAnsi"/>
                <w:color w:val="000000" w:themeColor="text1"/>
                <w:position w:val="-1"/>
                <w:lang w:val="sv-FI"/>
              </w:rPr>
              <w:t xml:space="preserve">i loovate projektide </w:t>
            </w:r>
            <w:r w:rsidRPr="00054DBB">
              <w:rPr>
                <w:rFonts w:asciiTheme="minorHAnsi" w:hAnsiTheme="minorHAnsi" w:cstheme="minorHAnsi"/>
                <w:color w:val="000000" w:themeColor="text1"/>
                <w:position w:val="-1"/>
                <w:lang w:val="sv-FI"/>
              </w:rPr>
              <w:t xml:space="preserve"> arv </w:t>
            </w:r>
          </w:p>
        </w:tc>
        <w:tc>
          <w:tcPr>
            <w:tcW w:w="2552" w:type="dxa"/>
          </w:tcPr>
          <w:p w14:paraId="180B59C1"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projektiga luuakse innovaatilisi lahendusi? JAH/EI</w:t>
            </w:r>
          </w:p>
        </w:tc>
        <w:tc>
          <w:tcPr>
            <w:tcW w:w="1984" w:type="dxa"/>
          </w:tcPr>
          <w:p w14:paraId="067F0FDE"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53906774"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48140EF8" w14:textId="77777777" w:rsidTr="004B655A">
        <w:tc>
          <w:tcPr>
            <w:tcW w:w="2405" w:type="dxa"/>
          </w:tcPr>
          <w:p w14:paraId="02B5045C" w14:textId="1C68FDBD" w:rsidR="004B655A" w:rsidRPr="00CE1A01" w:rsidRDefault="004B655A" w:rsidP="00462301">
            <w:pPr>
              <w:rPr>
                <w:rFonts w:asciiTheme="minorHAnsi" w:hAnsiTheme="minorHAnsi" w:cstheme="minorHAnsi"/>
                <w:color w:val="000000" w:themeColor="text1"/>
                <w:position w:val="-1"/>
                <w:lang w:val="sv-FI"/>
              </w:rPr>
            </w:pPr>
            <w:r w:rsidRPr="00054DBB">
              <w:rPr>
                <w:rFonts w:asciiTheme="minorHAnsi" w:hAnsiTheme="minorHAnsi" w:cstheme="minorHAnsi"/>
                <w:color w:val="000000" w:themeColor="text1"/>
                <w:position w:val="-1"/>
                <w:lang w:val="sv-FI"/>
              </w:rPr>
              <w:t>Noorte aktiivsuse tõstmisele suunatud projektide arv</w:t>
            </w:r>
          </w:p>
        </w:tc>
        <w:tc>
          <w:tcPr>
            <w:tcW w:w="2552" w:type="dxa"/>
          </w:tcPr>
          <w:p w14:paraId="7574F949"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projekt on suunatud noorte aktiivuse tõstmisele? JAH/EI</w:t>
            </w:r>
          </w:p>
        </w:tc>
        <w:tc>
          <w:tcPr>
            <w:tcW w:w="1984" w:type="dxa"/>
          </w:tcPr>
          <w:p w14:paraId="238C6ABF"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5CE7EA4A"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4F6A0E00" w14:textId="77777777" w:rsidTr="004B655A">
        <w:tc>
          <w:tcPr>
            <w:tcW w:w="2405" w:type="dxa"/>
          </w:tcPr>
          <w:p w14:paraId="448F2420" w14:textId="6EA34C12"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eastAsia="et-EE"/>
              </w:rPr>
              <w:t>K</w:t>
            </w:r>
            <w:r w:rsidRPr="00054DBB">
              <w:rPr>
                <w:rFonts w:asciiTheme="minorHAnsi" w:hAnsiTheme="minorHAnsi" w:cstheme="minorHAnsi"/>
                <w:color w:val="000000" w:themeColor="text1"/>
                <w:lang w:eastAsia="et-EE"/>
              </w:rPr>
              <w:t>oostöövõrgustike loomise</w:t>
            </w:r>
            <w:r w:rsidR="00CF4B5B" w:rsidRPr="00054DBB">
              <w:rPr>
                <w:rFonts w:asciiTheme="minorHAnsi" w:hAnsiTheme="minorHAnsi" w:cstheme="minorHAnsi"/>
                <w:color w:val="000000" w:themeColor="text1"/>
                <w:lang w:eastAsia="et-EE"/>
              </w:rPr>
              <w:t>l</w:t>
            </w:r>
            <w:r w:rsidRPr="00054DBB">
              <w:rPr>
                <w:rFonts w:asciiTheme="minorHAnsi" w:hAnsiTheme="minorHAnsi" w:cstheme="minorHAnsi"/>
                <w:color w:val="000000" w:themeColor="text1"/>
                <w:lang w:eastAsia="et-EE"/>
              </w:rPr>
              <w:t>e ja arendamise</w:t>
            </w:r>
            <w:r w:rsidRPr="00054DBB">
              <w:rPr>
                <w:rFonts w:asciiTheme="minorHAnsi" w:hAnsiTheme="minorHAnsi" w:cstheme="minorHAnsi"/>
                <w:color w:val="000000" w:themeColor="text1"/>
                <w:lang w:val="et-EE" w:eastAsia="et-EE"/>
              </w:rPr>
              <w:t>le suunatud projektide arv</w:t>
            </w:r>
          </w:p>
        </w:tc>
        <w:tc>
          <w:tcPr>
            <w:tcW w:w="2552" w:type="dxa"/>
          </w:tcPr>
          <w:p w14:paraId="4269A5E8"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eastAsia="et-EE"/>
              </w:rPr>
              <w:t>Kas projekt on suunatud k</w:t>
            </w:r>
            <w:r w:rsidRPr="00054DBB">
              <w:rPr>
                <w:rFonts w:asciiTheme="minorHAnsi" w:hAnsiTheme="minorHAnsi" w:cstheme="minorHAnsi"/>
                <w:color w:val="000000" w:themeColor="text1"/>
                <w:lang w:eastAsia="et-EE"/>
              </w:rPr>
              <w:t>oostöövõrgustike loomise</w:t>
            </w:r>
            <w:r w:rsidRPr="00054DBB">
              <w:rPr>
                <w:rFonts w:asciiTheme="minorHAnsi" w:hAnsiTheme="minorHAnsi" w:cstheme="minorHAnsi"/>
                <w:color w:val="000000" w:themeColor="text1"/>
                <w:lang w:val="et-EE" w:eastAsia="et-EE"/>
              </w:rPr>
              <w:t>le</w:t>
            </w:r>
            <w:r w:rsidRPr="00054DBB">
              <w:rPr>
                <w:rFonts w:asciiTheme="minorHAnsi" w:hAnsiTheme="minorHAnsi" w:cstheme="minorHAnsi"/>
                <w:color w:val="000000" w:themeColor="text1"/>
                <w:lang w:eastAsia="et-EE"/>
              </w:rPr>
              <w:t xml:space="preserve"> ja arendamise</w:t>
            </w:r>
            <w:r w:rsidRPr="00054DBB">
              <w:rPr>
                <w:rFonts w:asciiTheme="minorHAnsi" w:hAnsiTheme="minorHAnsi" w:cstheme="minorHAnsi"/>
                <w:color w:val="000000" w:themeColor="text1"/>
                <w:lang w:val="et-EE" w:eastAsia="et-EE"/>
              </w:rPr>
              <w:t xml:space="preserve">le? </w:t>
            </w:r>
            <w:r w:rsidRPr="00054DBB">
              <w:rPr>
                <w:rFonts w:asciiTheme="minorHAnsi" w:hAnsiTheme="minorHAnsi" w:cstheme="minorHAnsi"/>
                <w:color w:val="000000" w:themeColor="text1"/>
                <w:lang w:val="et-EE"/>
              </w:rPr>
              <w:t>JAH/EI</w:t>
            </w:r>
          </w:p>
        </w:tc>
        <w:tc>
          <w:tcPr>
            <w:tcW w:w="1984" w:type="dxa"/>
          </w:tcPr>
          <w:p w14:paraId="6A0E9DA7"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4DC310D8"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73AD8707" w14:textId="77777777" w:rsidTr="004B655A">
        <w:tc>
          <w:tcPr>
            <w:tcW w:w="2405" w:type="dxa"/>
          </w:tcPr>
          <w:p w14:paraId="32A8068B" w14:textId="77777777" w:rsidR="004B655A" w:rsidRPr="00054DBB" w:rsidRDefault="004B655A" w:rsidP="00462301">
            <w:pPr>
              <w:rPr>
                <w:rFonts w:asciiTheme="minorHAnsi" w:hAnsiTheme="minorHAnsi" w:cstheme="minorHAnsi"/>
                <w:color w:val="000000" w:themeColor="text1"/>
                <w:lang w:val="et-EE" w:eastAsia="et-EE"/>
              </w:rPr>
            </w:pPr>
            <w:r w:rsidRPr="00054DBB">
              <w:rPr>
                <w:rFonts w:asciiTheme="minorHAnsi" w:hAnsiTheme="minorHAnsi" w:cstheme="minorHAnsi"/>
                <w:bCs/>
                <w:color w:val="000000" w:themeColor="text1"/>
                <w:spacing w:val="-2"/>
                <w:lang w:val="sv-FI"/>
              </w:rPr>
              <w:t>Loodus- ja k</w:t>
            </w:r>
            <w:r w:rsidRPr="00054DBB">
              <w:rPr>
                <w:rFonts w:asciiTheme="minorHAnsi" w:hAnsiTheme="minorHAnsi" w:cstheme="minorHAnsi"/>
                <w:bCs/>
                <w:color w:val="000000" w:themeColor="text1"/>
                <w:spacing w:val="1"/>
                <w:lang w:val="sv-FI"/>
              </w:rPr>
              <w:t>u</w:t>
            </w:r>
            <w:r w:rsidRPr="00054DBB">
              <w:rPr>
                <w:rFonts w:asciiTheme="minorHAnsi" w:hAnsiTheme="minorHAnsi" w:cstheme="minorHAnsi"/>
                <w:bCs/>
                <w:color w:val="000000" w:themeColor="text1"/>
                <w:lang w:val="sv-FI"/>
              </w:rPr>
              <w:t>ltu</w:t>
            </w:r>
            <w:r w:rsidRPr="00054DBB">
              <w:rPr>
                <w:rFonts w:asciiTheme="minorHAnsi" w:hAnsiTheme="minorHAnsi" w:cstheme="minorHAnsi"/>
                <w:bCs/>
                <w:color w:val="000000" w:themeColor="text1"/>
                <w:spacing w:val="1"/>
                <w:lang w:val="sv-FI"/>
              </w:rPr>
              <w:t>u</w:t>
            </w:r>
            <w:r w:rsidRPr="00054DBB">
              <w:rPr>
                <w:rFonts w:asciiTheme="minorHAnsi" w:hAnsiTheme="minorHAnsi" w:cstheme="minorHAnsi"/>
                <w:bCs/>
                <w:color w:val="000000" w:themeColor="text1"/>
                <w:spacing w:val="-1"/>
                <w:lang w:val="sv-FI"/>
              </w:rPr>
              <w:t>r</w:t>
            </w:r>
            <w:r w:rsidRPr="00054DBB">
              <w:rPr>
                <w:rFonts w:asciiTheme="minorHAnsi" w:hAnsiTheme="minorHAnsi" w:cstheme="minorHAnsi"/>
                <w:bCs/>
                <w:color w:val="000000" w:themeColor="text1"/>
                <w:lang w:val="sv-FI"/>
              </w:rPr>
              <w:t>i</w:t>
            </w:r>
            <w:r w:rsidRPr="00054DBB">
              <w:rPr>
                <w:rFonts w:asciiTheme="minorHAnsi" w:hAnsiTheme="minorHAnsi" w:cstheme="minorHAnsi"/>
                <w:bCs/>
                <w:color w:val="000000" w:themeColor="text1"/>
                <w:spacing w:val="1"/>
                <w:lang w:val="sv-FI"/>
              </w:rPr>
              <w:t>p</w:t>
            </w:r>
            <w:r w:rsidRPr="00054DBB">
              <w:rPr>
                <w:rFonts w:asciiTheme="minorHAnsi" w:hAnsiTheme="minorHAnsi" w:cstheme="minorHAnsi"/>
                <w:bCs/>
                <w:color w:val="000000" w:themeColor="text1"/>
                <w:lang w:val="sv-FI"/>
              </w:rPr>
              <w:t>ä</w:t>
            </w:r>
            <w:r w:rsidRPr="00054DBB">
              <w:rPr>
                <w:rFonts w:asciiTheme="minorHAnsi" w:hAnsiTheme="minorHAnsi" w:cstheme="minorHAnsi"/>
                <w:bCs/>
                <w:color w:val="000000" w:themeColor="text1"/>
                <w:spacing w:val="-1"/>
                <w:lang w:val="sv-FI"/>
              </w:rPr>
              <w:t>r</w:t>
            </w:r>
            <w:r w:rsidRPr="00054DBB">
              <w:rPr>
                <w:rFonts w:asciiTheme="minorHAnsi" w:hAnsiTheme="minorHAnsi" w:cstheme="minorHAnsi"/>
                <w:bCs/>
                <w:color w:val="000000" w:themeColor="text1"/>
                <w:lang w:val="sv-FI"/>
              </w:rPr>
              <w:t>a</w:t>
            </w:r>
            <w:r w:rsidRPr="00054DBB">
              <w:rPr>
                <w:rFonts w:asciiTheme="minorHAnsi" w:hAnsiTheme="minorHAnsi" w:cstheme="minorHAnsi"/>
                <w:bCs/>
                <w:color w:val="000000" w:themeColor="text1"/>
                <w:spacing w:val="1"/>
                <w:lang w:val="sv-FI"/>
              </w:rPr>
              <w:t>nd</w:t>
            </w:r>
            <w:r w:rsidRPr="00054DBB">
              <w:rPr>
                <w:rFonts w:asciiTheme="minorHAnsi" w:hAnsiTheme="minorHAnsi" w:cstheme="minorHAnsi"/>
                <w:bCs/>
                <w:color w:val="000000" w:themeColor="text1"/>
                <w:lang w:val="sv-FI"/>
              </w:rPr>
              <w:t>i sä</w:t>
            </w:r>
            <w:r w:rsidRPr="00054DBB">
              <w:rPr>
                <w:rFonts w:asciiTheme="minorHAnsi" w:hAnsiTheme="minorHAnsi" w:cstheme="minorHAnsi"/>
                <w:bCs/>
                <w:color w:val="000000" w:themeColor="text1"/>
                <w:spacing w:val="-1"/>
                <w:lang w:val="sv-FI"/>
              </w:rPr>
              <w:t>i</w:t>
            </w:r>
            <w:r w:rsidRPr="00054DBB">
              <w:rPr>
                <w:rFonts w:asciiTheme="minorHAnsi" w:hAnsiTheme="minorHAnsi" w:cstheme="minorHAnsi"/>
                <w:bCs/>
                <w:color w:val="000000" w:themeColor="text1"/>
                <w:lang w:val="sv-FI"/>
              </w:rPr>
              <w:t>l</w:t>
            </w:r>
            <w:r w:rsidRPr="00054DBB">
              <w:rPr>
                <w:rFonts w:asciiTheme="minorHAnsi" w:hAnsiTheme="minorHAnsi" w:cstheme="minorHAnsi"/>
                <w:bCs/>
                <w:color w:val="000000" w:themeColor="text1"/>
                <w:spacing w:val="1"/>
                <w:lang w:val="sv-FI"/>
              </w:rPr>
              <w:t>i</w:t>
            </w:r>
            <w:r w:rsidRPr="00054DBB">
              <w:rPr>
                <w:rFonts w:asciiTheme="minorHAnsi" w:hAnsiTheme="minorHAnsi" w:cstheme="minorHAnsi"/>
                <w:bCs/>
                <w:color w:val="000000" w:themeColor="text1"/>
                <w:lang w:val="sv-FI"/>
              </w:rPr>
              <w:t>ta</w:t>
            </w:r>
            <w:r w:rsidRPr="00054DBB">
              <w:rPr>
                <w:rFonts w:asciiTheme="minorHAnsi" w:hAnsiTheme="minorHAnsi" w:cstheme="minorHAnsi"/>
                <w:bCs/>
                <w:color w:val="000000" w:themeColor="text1"/>
                <w:spacing w:val="-4"/>
                <w:lang w:val="sv-FI"/>
              </w:rPr>
              <w:t>m</w:t>
            </w:r>
            <w:r w:rsidRPr="00054DBB">
              <w:rPr>
                <w:rFonts w:asciiTheme="minorHAnsi" w:hAnsiTheme="minorHAnsi" w:cstheme="minorHAnsi"/>
                <w:bCs/>
                <w:color w:val="000000" w:themeColor="text1"/>
                <w:lang w:val="sv-FI"/>
              </w:rPr>
              <w:t>is</w:t>
            </w:r>
            <w:r w:rsidRPr="00054DBB">
              <w:rPr>
                <w:rFonts w:asciiTheme="minorHAnsi" w:hAnsiTheme="minorHAnsi" w:cstheme="minorHAnsi"/>
                <w:bCs/>
                <w:color w:val="000000" w:themeColor="text1"/>
                <w:spacing w:val="-1"/>
                <w:lang w:val="sv-FI"/>
              </w:rPr>
              <w:t>e</w:t>
            </w:r>
            <w:r w:rsidRPr="00054DBB">
              <w:rPr>
                <w:rFonts w:asciiTheme="minorHAnsi" w:hAnsiTheme="minorHAnsi" w:cstheme="minorHAnsi"/>
                <w:bCs/>
                <w:color w:val="000000" w:themeColor="text1"/>
                <w:lang w:val="sv-FI"/>
              </w:rPr>
              <w:t>, a</w:t>
            </w:r>
            <w:r w:rsidRPr="00054DBB">
              <w:rPr>
                <w:rFonts w:asciiTheme="minorHAnsi" w:hAnsiTheme="minorHAnsi" w:cstheme="minorHAnsi"/>
                <w:bCs/>
                <w:color w:val="000000" w:themeColor="text1"/>
                <w:spacing w:val="1"/>
                <w:lang w:val="sv-FI"/>
              </w:rPr>
              <w:t>r</w:t>
            </w:r>
            <w:r w:rsidRPr="00054DBB">
              <w:rPr>
                <w:rFonts w:asciiTheme="minorHAnsi" w:hAnsiTheme="minorHAnsi" w:cstheme="minorHAnsi"/>
                <w:bCs/>
                <w:color w:val="000000" w:themeColor="text1"/>
                <w:spacing w:val="-1"/>
                <w:lang w:val="sv-FI"/>
              </w:rPr>
              <w:t>e</w:t>
            </w:r>
            <w:r w:rsidRPr="00054DBB">
              <w:rPr>
                <w:rFonts w:asciiTheme="minorHAnsi" w:hAnsiTheme="minorHAnsi" w:cstheme="minorHAnsi"/>
                <w:bCs/>
                <w:color w:val="000000" w:themeColor="text1"/>
                <w:spacing w:val="1"/>
                <w:lang w:val="sv-FI"/>
              </w:rPr>
              <w:t>nd</w:t>
            </w:r>
            <w:r w:rsidRPr="00054DBB">
              <w:rPr>
                <w:rFonts w:asciiTheme="minorHAnsi" w:hAnsiTheme="minorHAnsi" w:cstheme="minorHAnsi"/>
                <w:bCs/>
                <w:color w:val="000000" w:themeColor="text1"/>
                <w:lang w:val="sv-FI"/>
              </w:rPr>
              <w:t>a</w:t>
            </w:r>
            <w:r w:rsidRPr="00054DBB">
              <w:rPr>
                <w:rFonts w:asciiTheme="minorHAnsi" w:hAnsiTheme="minorHAnsi" w:cstheme="minorHAnsi"/>
                <w:bCs/>
                <w:color w:val="000000" w:themeColor="text1"/>
                <w:spacing w:val="-3"/>
                <w:lang w:val="sv-FI"/>
              </w:rPr>
              <w:t>m</w:t>
            </w:r>
            <w:r w:rsidRPr="00054DBB">
              <w:rPr>
                <w:rFonts w:asciiTheme="minorHAnsi" w:hAnsiTheme="minorHAnsi" w:cstheme="minorHAnsi"/>
                <w:bCs/>
                <w:color w:val="000000" w:themeColor="text1"/>
                <w:lang w:val="sv-FI"/>
              </w:rPr>
              <w:t>ise</w:t>
            </w:r>
            <w:r w:rsidRPr="00054DBB">
              <w:rPr>
                <w:rFonts w:asciiTheme="minorHAnsi" w:hAnsiTheme="minorHAnsi" w:cstheme="minorHAnsi"/>
                <w:bCs/>
                <w:color w:val="000000" w:themeColor="text1"/>
                <w:spacing w:val="1"/>
                <w:lang w:val="sv-FI"/>
              </w:rPr>
              <w:t xml:space="preserve"> </w:t>
            </w:r>
            <w:r w:rsidRPr="00054DBB">
              <w:rPr>
                <w:rFonts w:asciiTheme="minorHAnsi" w:hAnsiTheme="minorHAnsi" w:cstheme="minorHAnsi"/>
                <w:bCs/>
                <w:color w:val="000000" w:themeColor="text1"/>
                <w:lang w:val="sv-FI"/>
              </w:rPr>
              <w:t xml:space="preserve">ja </w:t>
            </w:r>
            <w:r w:rsidRPr="00054DBB">
              <w:rPr>
                <w:rFonts w:asciiTheme="minorHAnsi" w:hAnsiTheme="minorHAnsi" w:cstheme="minorHAnsi"/>
                <w:bCs/>
                <w:color w:val="000000" w:themeColor="text1"/>
                <w:spacing w:val="-2"/>
                <w:lang w:val="sv-FI"/>
              </w:rPr>
              <w:t>e</w:t>
            </w:r>
            <w:r w:rsidRPr="00054DBB">
              <w:rPr>
                <w:rFonts w:asciiTheme="minorHAnsi" w:hAnsiTheme="minorHAnsi" w:cstheme="minorHAnsi"/>
                <w:bCs/>
                <w:color w:val="000000" w:themeColor="text1"/>
                <w:lang w:val="sv-FI"/>
              </w:rPr>
              <w:t>s</w:t>
            </w:r>
            <w:r w:rsidRPr="00054DBB">
              <w:rPr>
                <w:rFonts w:asciiTheme="minorHAnsi" w:hAnsiTheme="minorHAnsi" w:cstheme="minorHAnsi"/>
                <w:bCs/>
                <w:color w:val="000000" w:themeColor="text1"/>
                <w:spacing w:val="3"/>
                <w:lang w:val="sv-FI"/>
              </w:rPr>
              <w:t>i</w:t>
            </w:r>
            <w:r w:rsidRPr="00054DBB">
              <w:rPr>
                <w:rFonts w:asciiTheme="minorHAnsi" w:hAnsiTheme="minorHAnsi" w:cstheme="minorHAnsi"/>
                <w:bCs/>
                <w:color w:val="000000" w:themeColor="text1"/>
                <w:lang w:val="sv-FI"/>
              </w:rPr>
              <w:t>tl</w:t>
            </w:r>
            <w:r w:rsidRPr="00054DBB">
              <w:rPr>
                <w:rFonts w:asciiTheme="minorHAnsi" w:hAnsiTheme="minorHAnsi" w:cstheme="minorHAnsi"/>
                <w:bCs/>
                <w:color w:val="000000" w:themeColor="text1"/>
                <w:spacing w:val="1"/>
                <w:lang w:val="sv-FI"/>
              </w:rPr>
              <w:t>e</w:t>
            </w:r>
            <w:r w:rsidRPr="00054DBB">
              <w:rPr>
                <w:rFonts w:asciiTheme="minorHAnsi" w:hAnsiTheme="minorHAnsi" w:cstheme="minorHAnsi"/>
                <w:bCs/>
                <w:color w:val="000000" w:themeColor="text1"/>
                <w:spacing w:val="-3"/>
                <w:lang w:val="sv-FI"/>
              </w:rPr>
              <w:t>m</w:t>
            </w:r>
            <w:r w:rsidRPr="00054DBB">
              <w:rPr>
                <w:rFonts w:asciiTheme="minorHAnsi" w:hAnsiTheme="minorHAnsi" w:cstheme="minorHAnsi"/>
                <w:bCs/>
                <w:color w:val="000000" w:themeColor="text1"/>
                <w:lang w:val="sv-FI"/>
              </w:rPr>
              <w:t>isega seotud projektide arv</w:t>
            </w:r>
          </w:p>
        </w:tc>
        <w:tc>
          <w:tcPr>
            <w:tcW w:w="2552" w:type="dxa"/>
          </w:tcPr>
          <w:p w14:paraId="730FD597" w14:textId="77777777" w:rsidR="004B655A" w:rsidRPr="00054DBB" w:rsidRDefault="004B655A" w:rsidP="00462301">
            <w:pPr>
              <w:rPr>
                <w:rFonts w:asciiTheme="minorHAnsi" w:hAnsiTheme="minorHAnsi" w:cstheme="minorHAnsi"/>
                <w:color w:val="000000" w:themeColor="text1"/>
                <w:lang w:val="et-EE" w:eastAsia="et-EE"/>
              </w:rPr>
            </w:pPr>
            <w:r w:rsidRPr="00054DBB">
              <w:rPr>
                <w:rFonts w:asciiTheme="minorHAnsi" w:hAnsiTheme="minorHAnsi" w:cstheme="minorHAnsi"/>
                <w:color w:val="000000" w:themeColor="text1"/>
                <w:lang w:val="et-EE"/>
              </w:rPr>
              <w:t>Kas projekt on seotud l</w:t>
            </w:r>
            <w:r w:rsidRPr="00054DBB">
              <w:rPr>
                <w:rFonts w:asciiTheme="minorHAnsi" w:hAnsiTheme="minorHAnsi" w:cstheme="minorHAnsi"/>
                <w:color w:val="000000" w:themeColor="text1"/>
                <w:spacing w:val="-2"/>
                <w:lang w:val="sv-FI"/>
              </w:rPr>
              <w:t>oodus- ja k</w:t>
            </w:r>
            <w:r w:rsidRPr="00054DBB">
              <w:rPr>
                <w:rFonts w:asciiTheme="minorHAnsi" w:hAnsiTheme="minorHAnsi" w:cstheme="minorHAnsi"/>
                <w:color w:val="000000" w:themeColor="text1"/>
                <w:spacing w:val="1"/>
                <w:lang w:val="sv-FI"/>
              </w:rPr>
              <w:t>u</w:t>
            </w:r>
            <w:r w:rsidRPr="00054DBB">
              <w:rPr>
                <w:rFonts w:asciiTheme="minorHAnsi" w:hAnsiTheme="minorHAnsi" w:cstheme="minorHAnsi"/>
                <w:color w:val="000000" w:themeColor="text1"/>
                <w:lang w:val="sv-FI"/>
              </w:rPr>
              <w:t>ltu</w:t>
            </w:r>
            <w:r w:rsidRPr="00054DBB">
              <w:rPr>
                <w:rFonts w:asciiTheme="minorHAnsi" w:hAnsiTheme="minorHAnsi" w:cstheme="minorHAnsi"/>
                <w:color w:val="000000" w:themeColor="text1"/>
                <w:spacing w:val="1"/>
                <w:lang w:val="sv-FI"/>
              </w:rPr>
              <w:t>u</w:t>
            </w:r>
            <w:r w:rsidRPr="00054DBB">
              <w:rPr>
                <w:rFonts w:asciiTheme="minorHAnsi" w:hAnsiTheme="minorHAnsi" w:cstheme="minorHAnsi"/>
                <w:color w:val="000000" w:themeColor="text1"/>
                <w:spacing w:val="-1"/>
                <w:lang w:val="sv-FI"/>
              </w:rPr>
              <w:t>r</w:t>
            </w:r>
            <w:r w:rsidRPr="00054DBB">
              <w:rPr>
                <w:rFonts w:asciiTheme="minorHAnsi" w:hAnsiTheme="minorHAnsi" w:cstheme="minorHAnsi"/>
                <w:color w:val="000000" w:themeColor="text1"/>
                <w:lang w:val="sv-FI"/>
              </w:rPr>
              <w:t>i</w:t>
            </w:r>
            <w:r w:rsidRPr="00054DBB">
              <w:rPr>
                <w:rFonts w:asciiTheme="minorHAnsi" w:hAnsiTheme="minorHAnsi" w:cstheme="minorHAnsi"/>
                <w:color w:val="000000" w:themeColor="text1"/>
                <w:spacing w:val="1"/>
                <w:lang w:val="sv-FI"/>
              </w:rPr>
              <w:t>p</w:t>
            </w:r>
            <w:r w:rsidRPr="00054DBB">
              <w:rPr>
                <w:rFonts w:asciiTheme="minorHAnsi" w:hAnsiTheme="minorHAnsi" w:cstheme="minorHAnsi"/>
                <w:color w:val="000000" w:themeColor="text1"/>
                <w:lang w:val="sv-FI"/>
              </w:rPr>
              <w:t>ä</w:t>
            </w:r>
            <w:r w:rsidRPr="00054DBB">
              <w:rPr>
                <w:rFonts w:asciiTheme="minorHAnsi" w:hAnsiTheme="minorHAnsi" w:cstheme="minorHAnsi"/>
                <w:color w:val="000000" w:themeColor="text1"/>
                <w:spacing w:val="-1"/>
                <w:lang w:val="sv-FI"/>
              </w:rPr>
              <w:t>r</w:t>
            </w:r>
            <w:r w:rsidRPr="00054DBB">
              <w:rPr>
                <w:rFonts w:asciiTheme="minorHAnsi" w:hAnsiTheme="minorHAnsi" w:cstheme="minorHAnsi"/>
                <w:color w:val="000000" w:themeColor="text1"/>
                <w:lang w:val="sv-FI"/>
              </w:rPr>
              <w:t>a</w:t>
            </w:r>
            <w:r w:rsidRPr="00054DBB">
              <w:rPr>
                <w:rFonts w:asciiTheme="minorHAnsi" w:hAnsiTheme="minorHAnsi" w:cstheme="minorHAnsi"/>
                <w:color w:val="000000" w:themeColor="text1"/>
                <w:spacing w:val="1"/>
                <w:lang w:val="sv-FI"/>
              </w:rPr>
              <w:t>nd</w:t>
            </w:r>
            <w:r w:rsidRPr="00054DBB">
              <w:rPr>
                <w:rFonts w:asciiTheme="minorHAnsi" w:hAnsiTheme="minorHAnsi" w:cstheme="minorHAnsi"/>
                <w:color w:val="000000" w:themeColor="text1"/>
                <w:lang w:val="sv-FI"/>
              </w:rPr>
              <w:t>i sä</w:t>
            </w:r>
            <w:r w:rsidRPr="00054DBB">
              <w:rPr>
                <w:rFonts w:asciiTheme="minorHAnsi" w:hAnsiTheme="minorHAnsi" w:cstheme="minorHAnsi"/>
                <w:color w:val="000000" w:themeColor="text1"/>
                <w:spacing w:val="-1"/>
                <w:lang w:val="sv-FI"/>
              </w:rPr>
              <w:t>i</w:t>
            </w:r>
            <w:r w:rsidRPr="00054DBB">
              <w:rPr>
                <w:rFonts w:asciiTheme="minorHAnsi" w:hAnsiTheme="minorHAnsi" w:cstheme="minorHAnsi"/>
                <w:color w:val="000000" w:themeColor="text1"/>
                <w:lang w:val="sv-FI"/>
              </w:rPr>
              <w:t>l</w:t>
            </w:r>
            <w:r w:rsidRPr="00054DBB">
              <w:rPr>
                <w:rFonts w:asciiTheme="minorHAnsi" w:hAnsiTheme="minorHAnsi" w:cstheme="minorHAnsi"/>
                <w:color w:val="000000" w:themeColor="text1"/>
                <w:spacing w:val="1"/>
                <w:lang w:val="sv-FI"/>
              </w:rPr>
              <w:t>i</w:t>
            </w:r>
            <w:r w:rsidRPr="00054DBB">
              <w:rPr>
                <w:rFonts w:asciiTheme="minorHAnsi" w:hAnsiTheme="minorHAnsi" w:cstheme="minorHAnsi"/>
                <w:color w:val="000000" w:themeColor="text1"/>
                <w:lang w:val="sv-FI"/>
              </w:rPr>
              <w:t>ta</w:t>
            </w:r>
            <w:r w:rsidRPr="00054DBB">
              <w:rPr>
                <w:rFonts w:asciiTheme="minorHAnsi" w:hAnsiTheme="minorHAnsi" w:cstheme="minorHAnsi"/>
                <w:color w:val="000000" w:themeColor="text1"/>
                <w:spacing w:val="-4"/>
                <w:lang w:val="sv-FI"/>
              </w:rPr>
              <w:t>m</w:t>
            </w:r>
            <w:r w:rsidRPr="00054DBB">
              <w:rPr>
                <w:rFonts w:asciiTheme="minorHAnsi" w:hAnsiTheme="minorHAnsi" w:cstheme="minorHAnsi"/>
                <w:color w:val="000000" w:themeColor="text1"/>
                <w:lang w:val="sv-FI"/>
              </w:rPr>
              <w:t>is</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lang w:val="sv-FI"/>
              </w:rPr>
              <w:t>, a</w:t>
            </w:r>
            <w:r w:rsidRPr="00054DBB">
              <w:rPr>
                <w:rFonts w:asciiTheme="minorHAnsi" w:hAnsiTheme="minorHAnsi" w:cstheme="minorHAnsi"/>
                <w:color w:val="000000" w:themeColor="text1"/>
                <w:spacing w:val="1"/>
                <w:lang w:val="sv-FI"/>
              </w:rPr>
              <w:t>r</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spacing w:val="1"/>
                <w:lang w:val="sv-FI"/>
              </w:rPr>
              <w:t>nd</w:t>
            </w:r>
            <w:r w:rsidRPr="00054DBB">
              <w:rPr>
                <w:rFonts w:asciiTheme="minorHAnsi" w:hAnsiTheme="minorHAnsi" w:cstheme="minorHAnsi"/>
                <w:color w:val="000000" w:themeColor="text1"/>
                <w:lang w:val="sv-FI"/>
              </w:rPr>
              <w:t>a</w:t>
            </w:r>
            <w:r w:rsidRPr="00054DBB">
              <w:rPr>
                <w:rFonts w:asciiTheme="minorHAnsi" w:hAnsiTheme="minorHAnsi" w:cstheme="minorHAnsi"/>
                <w:color w:val="000000" w:themeColor="text1"/>
                <w:spacing w:val="-3"/>
                <w:lang w:val="sv-FI"/>
              </w:rPr>
              <w:t>m</w:t>
            </w:r>
            <w:r w:rsidRPr="00054DBB">
              <w:rPr>
                <w:rFonts w:asciiTheme="minorHAnsi" w:hAnsiTheme="minorHAnsi" w:cstheme="minorHAnsi"/>
                <w:color w:val="000000" w:themeColor="text1"/>
                <w:lang w:val="sv-FI"/>
              </w:rPr>
              <w:t>ise</w:t>
            </w:r>
            <w:r w:rsidRPr="00054DBB">
              <w:rPr>
                <w:rFonts w:asciiTheme="minorHAnsi" w:hAnsiTheme="minorHAnsi" w:cstheme="minorHAnsi"/>
                <w:color w:val="000000" w:themeColor="text1"/>
                <w:spacing w:val="1"/>
                <w:lang w:val="sv-FI"/>
              </w:rPr>
              <w:t xml:space="preserve"> </w:t>
            </w:r>
            <w:r w:rsidRPr="00054DBB">
              <w:rPr>
                <w:rFonts w:asciiTheme="minorHAnsi" w:hAnsiTheme="minorHAnsi" w:cstheme="minorHAnsi"/>
                <w:color w:val="000000" w:themeColor="text1"/>
                <w:lang w:val="sv-FI"/>
              </w:rPr>
              <w:t xml:space="preserve">ja </w:t>
            </w:r>
            <w:r w:rsidRPr="00054DBB">
              <w:rPr>
                <w:rFonts w:asciiTheme="minorHAnsi" w:hAnsiTheme="minorHAnsi" w:cstheme="minorHAnsi"/>
                <w:color w:val="000000" w:themeColor="text1"/>
                <w:spacing w:val="-2"/>
                <w:lang w:val="sv-FI"/>
              </w:rPr>
              <w:t>e</w:t>
            </w:r>
            <w:r w:rsidRPr="00054DBB">
              <w:rPr>
                <w:rFonts w:asciiTheme="minorHAnsi" w:hAnsiTheme="minorHAnsi" w:cstheme="minorHAnsi"/>
                <w:color w:val="000000" w:themeColor="text1"/>
                <w:lang w:val="sv-FI"/>
              </w:rPr>
              <w:t>s</w:t>
            </w:r>
            <w:r w:rsidRPr="00054DBB">
              <w:rPr>
                <w:rFonts w:asciiTheme="minorHAnsi" w:hAnsiTheme="minorHAnsi" w:cstheme="minorHAnsi"/>
                <w:color w:val="000000" w:themeColor="text1"/>
                <w:spacing w:val="3"/>
                <w:lang w:val="sv-FI"/>
              </w:rPr>
              <w:t>i</w:t>
            </w:r>
            <w:r w:rsidRPr="00054DBB">
              <w:rPr>
                <w:rFonts w:asciiTheme="minorHAnsi" w:hAnsiTheme="minorHAnsi" w:cstheme="minorHAnsi"/>
                <w:color w:val="000000" w:themeColor="text1"/>
                <w:lang w:val="sv-FI"/>
              </w:rPr>
              <w:t>tl</w:t>
            </w:r>
            <w:r w:rsidRPr="00054DBB">
              <w:rPr>
                <w:rFonts w:asciiTheme="minorHAnsi" w:hAnsiTheme="minorHAnsi" w:cstheme="minorHAnsi"/>
                <w:color w:val="000000" w:themeColor="text1"/>
                <w:spacing w:val="1"/>
                <w:lang w:val="sv-FI"/>
              </w:rPr>
              <w:t>e</w:t>
            </w:r>
            <w:r w:rsidRPr="00054DBB">
              <w:rPr>
                <w:rFonts w:asciiTheme="minorHAnsi" w:hAnsiTheme="minorHAnsi" w:cstheme="minorHAnsi"/>
                <w:color w:val="000000" w:themeColor="text1"/>
                <w:spacing w:val="-3"/>
                <w:lang w:val="sv-FI"/>
              </w:rPr>
              <w:t>m</w:t>
            </w:r>
            <w:r w:rsidRPr="00054DBB">
              <w:rPr>
                <w:rFonts w:asciiTheme="minorHAnsi" w:hAnsiTheme="minorHAnsi" w:cstheme="minorHAnsi"/>
                <w:color w:val="000000" w:themeColor="text1"/>
                <w:lang w:val="sv-FI"/>
              </w:rPr>
              <w:t xml:space="preserve">isega? </w:t>
            </w:r>
            <w:r w:rsidRPr="00054DBB">
              <w:rPr>
                <w:rFonts w:asciiTheme="minorHAnsi" w:hAnsiTheme="minorHAnsi" w:cstheme="minorHAnsi"/>
                <w:color w:val="000000" w:themeColor="text1"/>
                <w:lang w:val="et-EE"/>
              </w:rPr>
              <w:t>JAH/EI</w:t>
            </w:r>
          </w:p>
        </w:tc>
        <w:tc>
          <w:tcPr>
            <w:tcW w:w="1984" w:type="dxa"/>
          </w:tcPr>
          <w:p w14:paraId="4181EC8E"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305CD03D"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23766CE9" w14:textId="77777777" w:rsidTr="004B655A">
        <w:tc>
          <w:tcPr>
            <w:tcW w:w="2405" w:type="dxa"/>
          </w:tcPr>
          <w:p w14:paraId="632213B3" w14:textId="77777777" w:rsidR="004B655A" w:rsidRPr="00054DBB" w:rsidRDefault="004B655A" w:rsidP="00462301">
            <w:pPr>
              <w:rPr>
                <w:rFonts w:asciiTheme="minorHAnsi" w:hAnsiTheme="minorHAnsi" w:cstheme="minorHAnsi"/>
                <w:color w:val="000000" w:themeColor="text1"/>
                <w:lang w:val="et-EE" w:eastAsia="et-EE"/>
              </w:rPr>
            </w:pPr>
            <w:r w:rsidRPr="00054DBB">
              <w:rPr>
                <w:rFonts w:asciiTheme="minorHAnsi" w:hAnsiTheme="minorHAnsi" w:cstheme="minorHAnsi"/>
                <w:color w:val="000000" w:themeColor="text1"/>
              </w:rPr>
              <w:t>Jätkusuutlike mainekujundus-/turundusprojektide arv</w:t>
            </w:r>
          </w:p>
        </w:tc>
        <w:tc>
          <w:tcPr>
            <w:tcW w:w="2552" w:type="dxa"/>
          </w:tcPr>
          <w:p w14:paraId="2D5A931E" w14:textId="77777777" w:rsidR="004B655A" w:rsidRPr="00054DBB" w:rsidRDefault="004B655A" w:rsidP="00462301">
            <w:pPr>
              <w:rPr>
                <w:rFonts w:asciiTheme="minorHAnsi" w:hAnsiTheme="minorHAnsi" w:cstheme="minorHAnsi"/>
                <w:color w:val="000000" w:themeColor="text1"/>
                <w:lang w:val="et-EE" w:eastAsia="et-EE"/>
              </w:rPr>
            </w:pPr>
            <w:r w:rsidRPr="00054DBB">
              <w:rPr>
                <w:rFonts w:asciiTheme="minorHAnsi" w:hAnsiTheme="minorHAnsi" w:cstheme="minorHAnsi"/>
                <w:color w:val="000000" w:themeColor="text1"/>
                <w:lang w:val="et-EE"/>
              </w:rPr>
              <w:t>Kas tegemist on jätkusuutlikku mainekujundus või turundusprojektiga? JAH/EI</w:t>
            </w:r>
          </w:p>
        </w:tc>
        <w:tc>
          <w:tcPr>
            <w:tcW w:w="1984" w:type="dxa"/>
          </w:tcPr>
          <w:p w14:paraId="06CABE9E"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2AFF6946"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37521910" w14:textId="77777777" w:rsidTr="004B655A">
        <w:tc>
          <w:tcPr>
            <w:tcW w:w="2405" w:type="dxa"/>
            <w:vMerge w:val="restart"/>
          </w:tcPr>
          <w:p w14:paraId="113CEF41" w14:textId="77777777" w:rsidR="004B655A" w:rsidRPr="00054DBB" w:rsidRDefault="004B655A" w:rsidP="00462301">
            <w:pPr>
              <w:rPr>
                <w:rFonts w:asciiTheme="minorHAnsi" w:hAnsiTheme="minorHAnsi" w:cstheme="minorHAnsi"/>
                <w:color w:val="000000" w:themeColor="text1"/>
                <w:lang w:val="et-EE" w:eastAsia="et-EE"/>
              </w:rPr>
            </w:pPr>
            <w:r w:rsidRPr="00054DBB">
              <w:rPr>
                <w:rFonts w:asciiTheme="minorHAnsi" w:hAnsiTheme="minorHAnsi" w:cstheme="minorHAnsi"/>
                <w:color w:val="000000" w:themeColor="text1"/>
                <w:lang w:val="et-EE" w:eastAsia="et-EE"/>
              </w:rPr>
              <w:t>Uute/parendatud avalikus ruumis paiknevate  objektide arv</w:t>
            </w:r>
          </w:p>
        </w:tc>
        <w:tc>
          <w:tcPr>
            <w:tcW w:w="2552" w:type="dxa"/>
          </w:tcPr>
          <w:p w14:paraId="69B34476"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uut/parendatud avalikus ruumis paiknevat objekti projekti tulemusel luuakse?</w:t>
            </w:r>
          </w:p>
        </w:tc>
        <w:tc>
          <w:tcPr>
            <w:tcW w:w="1984" w:type="dxa"/>
          </w:tcPr>
          <w:p w14:paraId="1D565762"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14630F64"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180B7BE2" w14:textId="77777777" w:rsidTr="004B655A">
        <w:tc>
          <w:tcPr>
            <w:tcW w:w="2405" w:type="dxa"/>
            <w:vMerge/>
          </w:tcPr>
          <w:p w14:paraId="63985B51" w14:textId="77777777" w:rsidR="004B655A" w:rsidRPr="00054DBB" w:rsidRDefault="004B655A" w:rsidP="00462301">
            <w:pPr>
              <w:rPr>
                <w:rFonts w:asciiTheme="minorHAnsi" w:hAnsiTheme="minorHAnsi" w:cstheme="minorHAnsi"/>
                <w:color w:val="000000" w:themeColor="text1"/>
                <w:lang w:val="et-EE" w:eastAsia="et-EE"/>
              </w:rPr>
            </w:pPr>
          </w:p>
        </w:tc>
        <w:tc>
          <w:tcPr>
            <w:tcW w:w="2552" w:type="dxa"/>
          </w:tcPr>
          <w:p w14:paraId="66F430D4" w14:textId="77777777"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Mitu uut/parendatud avalikus ruumis paiknevat objekti projekti tulemusel loodi?</w:t>
            </w:r>
          </w:p>
        </w:tc>
        <w:tc>
          <w:tcPr>
            <w:tcW w:w="1984" w:type="dxa"/>
          </w:tcPr>
          <w:p w14:paraId="41021F44"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9" w:type="dxa"/>
          </w:tcPr>
          <w:p w14:paraId="09763CE9"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0899E889" w14:textId="77777777" w:rsidTr="004B655A">
        <w:tc>
          <w:tcPr>
            <w:tcW w:w="2405" w:type="dxa"/>
            <w:vMerge w:val="restart"/>
          </w:tcPr>
          <w:p w14:paraId="0B9C3A49" w14:textId="77777777" w:rsidR="004B655A" w:rsidRPr="00054DBB" w:rsidRDefault="004B655A" w:rsidP="00462301">
            <w:pPr>
              <w:rPr>
                <w:rFonts w:asciiTheme="minorHAnsi" w:hAnsiTheme="minorHAnsi" w:cstheme="minorHAnsi"/>
                <w:color w:val="000000" w:themeColor="text1"/>
              </w:rPr>
            </w:pPr>
            <w:r w:rsidRPr="00054DBB">
              <w:rPr>
                <w:rFonts w:asciiTheme="minorHAnsi" w:hAnsiTheme="minorHAnsi" w:cstheme="minorHAnsi"/>
                <w:color w:val="000000" w:themeColor="text1"/>
              </w:rPr>
              <w:t xml:space="preserve">Uute/parendatud teenuste sh kogukonnateenuste arv </w:t>
            </w:r>
          </w:p>
        </w:tc>
        <w:tc>
          <w:tcPr>
            <w:tcW w:w="2552" w:type="dxa"/>
          </w:tcPr>
          <w:p w14:paraId="0374CA4E" w14:textId="09AA31E6"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uut/par</w:t>
            </w:r>
            <w:r w:rsidR="00026641"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toodet projekti tulemusel luuakse?</w:t>
            </w:r>
          </w:p>
        </w:tc>
        <w:tc>
          <w:tcPr>
            <w:tcW w:w="1984" w:type="dxa"/>
          </w:tcPr>
          <w:p w14:paraId="3281C643"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379FCD76"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04FEA503" w14:textId="77777777" w:rsidTr="004B655A">
        <w:tc>
          <w:tcPr>
            <w:tcW w:w="2405" w:type="dxa"/>
            <w:vMerge/>
          </w:tcPr>
          <w:p w14:paraId="137A79E2" w14:textId="77777777" w:rsidR="004B655A" w:rsidRPr="00054DBB" w:rsidRDefault="004B655A" w:rsidP="00462301">
            <w:pPr>
              <w:rPr>
                <w:rFonts w:asciiTheme="minorHAnsi" w:hAnsiTheme="minorHAnsi" w:cstheme="minorHAnsi"/>
                <w:color w:val="000000" w:themeColor="text1"/>
              </w:rPr>
            </w:pPr>
          </w:p>
        </w:tc>
        <w:tc>
          <w:tcPr>
            <w:tcW w:w="2552" w:type="dxa"/>
          </w:tcPr>
          <w:p w14:paraId="5CA289B9" w14:textId="6148F27C"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Mitu uut/par</w:t>
            </w:r>
            <w:r w:rsidR="00026641"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lang w:val="et-EE"/>
              </w:rPr>
              <w:t>ndatud toodet projekti tulemusel loodi?</w:t>
            </w:r>
          </w:p>
        </w:tc>
        <w:tc>
          <w:tcPr>
            <w:tcW w:w="1984" w:type="dxa"/>
          </w:tcPr>
          <w:p w14:paraId="628A6801"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9" w:type="dxa"/>
          </w:tcPr>
          <w:p w14:paraId="72C4DA7B"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13C1A9C1" w14:textId="77777777" w:rsidTr="004B655A">
        <w:tc>
          <w:tcPr>
            <w:tcW w:w="2405" w:type="dxa"/>
            <w:vMerge w:val="restart"/>
          </w:tcPr>
          <w:p w14:paraId="380D0F2D" w14:textId="77777777" w:rsidR="004B655A" w:rsidRPr="00054DBB" w:rsidRDefault="004B655A" w:rsidP="00462301">
            <w:pPr>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position w:val="-1"/>
                <w:lang w:val="et-EE"/>
              </w:rPr>
              <w:t>Ühistegevustes osalenute arv</w:t>
            </w:r>
          </w:p>
        </w:tc>
        <w:tc>
          <w:tcPr>
            <w:tcW w:w="2552" w:type="dxa"/>
          </w:tcPr>
          <w:p w14:paraId="680BF5D4" w14:textId="491A16EF"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Mitu inimest </w:t>
            </w:r>
            <w:r w:rsidR="00026641" w:rsidRPr="00054DBB">
              <w:rPr>
                <w:rFonts w:asciiTheme="minorHAnsi" w:hAnsiTheme="minorHAnsi" w:cstheme="minorHAnsi"/>
                <w:color w:val="000000" w:themeColor="text1"/>
                <w:lang w:val="et-EE"/>
              </w:rPr>
              <w:t>ühis</w:t>
            </w:r>
            <w:r w:rsidRPr="00054DBB">
              <w:rPr>
                <w:rFonts w:asciiTheme="minorHAnsi" w:hAnsiTheme="minorHAnsi" w:cstheme="minorHAnsi"/>
                <w:color w:val="000000" w:themeColor="text1"/>
                <w:lang w:val="et-EE"/>
              </w:rPr>
              <w:t>projekti tegevustes osaleb?</w:t>
            </w:r>
          </w:p>
        </w:tc>
        <w:tc>
          <w:tcPr>
            <w:tcW w:w="1984" w:type="dxa"/>
          </w:tcPr>
          <w:p w14:paraId="2DE2C6F8"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6FF7E2B8"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4B655A" w:rsidRPr="00054DBB" w14:paraId="21F3509A" w14:textId="77777777" w:rsidTr="004B655A">
        <w:tc>
          <w:tcPr>
            <w:tcW w:w="2405" w:type="dxa"/>
            <w:vMerge/>
          </w:tcPr>
          <w:p w14:paraId="0799FCCD" w14:textId="77777777" w:rsidR="004B655A" w:rsidRPr="00054DBB" w:rsidRDefault="004B655A" w:rsidP="00462301">
            <w:pPr>
              <w:rPr>
                <w:rFonts w:asciiTheme="minorHAnsi" w:hAnsiTheme="minorHAnsi" w:cstheme="minorHAnsi"/>
                <w:color w:val="000000" w:themeColor="text1"/>
                <w:position w:val="-1"/>
                <w:lang w:val="et-EE"/>
              </w:rPr>
            </w:pPr>
          </w:p>
        </w:tc>
        <w:tc>
          <w:tcPr>
            <w:tcW w:w="2552" w:type="dxa"/>
          </w:tcPr>
          <w:p w14:paraId="3983F3FA" w14:textId="468B6626" w:rsidR="004B655A" w:rsidRPr="00054DBB" w:rsidRDefault="004B655A"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 xml:space="preserve">Mitu inimest </w:t>
            </w:r>
            <w:r w:rsidR="00026641" w:rsidRPr="00054DBB">
              <w:rPr>
                <w:rFonts w:asciiTheme="minorHAnsi" w:hAnsiTheme="minorHAnsi" w:cstheme="minorHAnsi"/>
                <w:color w:val="000000" w:themeColor="text1"/>
                <w:lang w:val="et-EE"/>
              </w:rPr>
              <w:t>ühis</w:t>
            </w:r>
            <w:r w:rsidRPr="00054DBB">
              <w:rPr>
                <w:rFonts w:asciiTheme="minorHAnsi" w:hAnsiTheme="minorHAnsi" w:cstheme="minorHAnsi"/>
                <w:color w:val="000000" w:themeColor="text1"/>
                <w:lang w:val="et-EE"/>
              </w:rPr>
              <w:t>projekti tegevustes</w:t>
            </w:r>
            <w:r w:rsidR="00026641" w:rsidRPr="00054DBB">
              <w:rPr>
                <w:rFonts w:asciiTheme="minorHAnsi" w:hAnsiTheme="minorHAnsi" w:cstheme="minorHAnsi"/>
                <w:color w:val="000000" w:themeColor="text1"/>
                <w:lang w:val="et-EE"/>
              </w:rPr>
              <w:t xml:space="preserve"> osales</w:t>
            </w:r>
            <w:r w:rsidRPr="00054DBB">
              <w:rPr>
                <w:rFonts w:asciiTheme="minorHAnsi" w:hAnsiTheme="minorHAnsi" w:cstheme="minorHAnsi"/>
                <w:color w:val="000000" w:themeColor="text1"/>
                <w:lang w:val="et-EE"/>
              </w:rPr>
              <w:t>?</w:t>
            </w:r>
          </w:p>
        </w:tc>
        <w:tc>
          <w:tcPr>
            <w:tcW w:w="1984" w:type="dxa"/>
          </w:tcPr>
          <w:p w14:paraId="16339DCE"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viimase maksetaotlusega</w:t>
            </w:r>
          </w:p>
        </w:tc>
        <w:tc>
          <w:tcPr>
            <w:tcW w:w="1589" w:type="dxa"/>
          </w:tcPr>
          <w:p w14:paraId="5539B576" w14:textId="77777777" w:rsidR="004B655A" w:rsidRPr="00054DBB" w:rsidRDefault="004B655A"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bl>
    <w:p w14:paraId="741AD166" w14:textId="652BA7B9" w:rsidR="009B5025" w:rsidRDefault="009B5025" w:rsidP="005F5C05">
      <w:pPr>
        <w:rPr>
          <w:rFonts w:asciiTheme="minorHAnsi" w:hAnsiTheme="minorHAnsi" w:cstheme="minorHAnsi"/>
        </w:rPr>
      </w:pPr>
    </w:p>
    <w:p w14:paraId="2D1A3B63" w14:textId="77777777" w:rsidR="00054DBB" w:rsidRDefault="00054DBB" w:rsidP="005F5C05">
      <w:pPr>
        <w:rPr>
          <w:rFonts w:asciiTheme="minorHAnsi" w:hAnsiTheme="minorHAnsi" w:cstheme="minorHAnsi"/>
        </w:rPr>
      </w:pPr>
    </w:p>
    <w:p w14:paraId="5CD730F2" w14:textId="77777777" w:rsidR="00054DBB" w:rsidRPr="00054DBB" w:rsidRDefault="00054DBB" w:rsidP="005F5C05">
      <w:pPr>
        <w:rPr>
          <w:rFonts w:asciiTheme="minorHAnsi" w:hAnsiTheme="minorHAnsi" w:cstheme="minorHAnsi"/>
        </w:rPr>
      </w:pPr>
    </w:p>
    <w:p w14:paraId="01CDCFE1" w14:textId="020BFA24" w:rsidR="009B5025" w:rsidRPr="00054DBB" w:rsidRDefault="009B5025" w:rsidP="009B5025">
      <w:pPr>
        <w:pStyle w:val="Caption"/>
        <w:keepNext/>
        <w:rPr>
          <w:rFonts w:asciiTheme="minorHAnsi" w:hAnsiTheme="minorHAnsi" w:cstheme="minorHAnsi"/>
          <w:szCs w:val="24"/>
        </w:rPr>
      </w:pPr>
      <w:r w:rsidRPr="00054DBB">
        <w:rPr>
          <w:rFonts w:asciiTheme="minorHAnsi" w:hAnsiTheme="minorHAnsi" w:cstheme="minorHAnsi"/>
          <w:szCs w:val="24"/>
        </w:rPr>
        <w:t xml:space="preserve">Tabel </w:t>
      </w:r>
      <w:r w:rsidR="001C053F" w:rsidRPr="00054DBB">
        <w:rPr>
          <w:rFonts w:asciiTheme="minorHAnsi" w:hAnsiTheme="minorHAnsi" w:cstheme="minorHAnsi"/>
          <w:szCs w:val="24"/>
        </w:rPr>
        <w:t>1</w:t>
      </w:r>
      <w:r w:rsidR="00935D9B" w:rsidRPr="00054DBB">
        <w:rPr>
          <w:rFonts w:asciiTheme="minorHAnsi" w:hAnsiTheme="minorHAnsi" w:cstheme="minorHAnsi"/>
          <w:szCs w:val="24"/>
        </w:rPr>
        <w:t>5</w:t>
      </w:r>
      <w:r w:rsidRPr="00054DBB">
        <w:rPr>
          <w:rFonts w:asciiTheme="minorHAnsi" w:hAnsiTheme="minorHAnsi" w:cstheme="minorHAnsi"/>
          <w:szCs w:val="24"/>
        </w:rPr>
        <w:t xml:space="preserve">. Meede </w:t>
      </w:r>
      <w:r w:rsidR="00FE3DDB" w:rsidRPr="00054DBB">
        <w:rPr>
          <w:rFonts w:asciiTheme="minorHAnsi" w:hAnsiTheme="minorHAnsi" w:cstheme="minorHAnsi"/>
          <w:szCs w:val="24"/>
        </w:rPr>
        <w:t>3</w:t>
      </w:r>
      <w:r w:rsidRPr="00054DBB">
        <w:rPr>
          <w:rFonts w:asciiTheme="minorHAnsi" w:hAnsiTheme="minorHAnsi" w:cstheme="minorHAnsi"/>
          <w:szCs w:val="24"/>
        </w:rPr>
        <w:t xml:space="preserve"> tulemus- ja väljundnäitajad</w:t>
      </w:r>
    </w:p>
    <w:tbl>
      <w:tblPr>
        <w:tblStyle w:val="TableGrid"/>
        <w:tblW w:w="0" w:type="auto"/>
        <w:tblLook w:val="04A0" w:firstRow="1" w:lastRow="0" w:firstColumn="1" w:lastColumn="0" w:noHBand="0" w:noVBand="1"/>
      </w:tblPr>
      <w:tblGrid>
        <w:gridCol w:w="3094"/>
        <w:gridCol w:w="2012"/>
        <w:gridCol w:w="1935"/>
        <w:gridCol w:w="1489"/>
      </w:tblGrid>
      <w:tr w:rsidR="009B5025" w:rsidRPr="00054DBB" w14:paraId="4D177684" w14:textId="77777777" w:rsidTr="00412EF8">
        <w:tc>
          <w:tcPr>
            <w:tcW w:w="2405" w:type="dxa"/>
          </w:tcPr>
          <w:p w14:paraId="0322A25A" w14:textId="1A63A901" w:rsidR="009B5025" w:rsidRPr="00054DBB" w:rsidRDefault="004E375D" w:rsidP="00462301">
            <w:pPr>
              <w:rPr>
                <w:rFonts w:asciiTheme="minorHAnsi" w:hAnsiTheme="minorHAnsi" w:cstheme="minorHAnsi"/>
                <w:color w:val="000000" w:themeColor="text1"/>
                <w:lang w:val="et-EE"/>
              </w:rPr>
            </w:pPr>
            <w:ins w:id="143" w:author="Liis Moor" w:date="2025-05-27T13:46:00Z">
              <w:r>
                <w:rPr>
                  <w:rFonts w:asciiTheme="minorHAnsi" w:hAnsiTheme="minorHAnsi" w:cstheme="minorHAnsi"/>
                  <w:color w:val="000000" w:themeColor="text1"/>
                  <w:lang w:val="et-EE"/>
                </w:rPr>
                <w:t>Ühis- ja k</w:t>
              </w:r>
            </w:ins>
            <w:del w:id="144" w:author="Liis Moor" w:date="2025-05-27T13:46:00Z">
              <w:r w:rsidR="00FD1CEE" w:rsidRPr="00054DBB" w:rsidDel="004E375D">
                <w:rPr>
                  <w:rFonts w:asciiTheme="minorHAnsi" w:hAnsiTheme="minorHAnsi" w:cstheme="minorHAnsi"/>
                  <w:color w:val="000000" w:themeColor="text1"/>
                  <w:lang w:val="et-EE"/>
                </w:rPr>
                <w:delText>K</w:delText>
              </w:r>
            </w:del>
            <w:r w:rsidR="00FD1CEE" w:rsidRPr="00054DBB">
              <w:rPr>
                <w:rFonts w:asciiTheme="minorHAnsi" w:hAnsiTheme="minorHAnsi" w:cstheme="minorHAnsi"/>
                <w:color w:val="000000" w:themeColor="text1"/>
                <w:lang w:val="et-EE"/>
              </w:rPr>
              <w:t>oostöö</w:t>
            </w:r>
            <w:ins w:id="145" w:author="Liis Moor" w:date="2025-05-27T13:46:00Z">
              <w:r>
                <w:rPr>
                  <w:rFonts w:asciiTheme="minorHAnsi" w:hAnsiTheme="minorHAnsi" w:cstheme="minorHAnsi"/>
                  <w:color w:val="000000" w:themeColor="text1"/>
                  <w:lang w:val="et-EE"/>
                </w:rPr>
                <w:t>tegevuste</w:t>
              </w:r>
            </w:ins>
            <w:del w:id="146" w:author="Liis Moor" w:date="2025-05-27T13:46:00Z">
              <w:r w:rsidR="00FD1CEE" w:rsidRPr="00054DBB" w:rsidDel="004E375D">
                <w:rPr>
                  <w:rFonts w:asciiTheme="minorHAnsi" w:hAnsiTheme="minorHAnsi" w:cstheme="minorHAnsi"/>
                  <w:color w:val="000000" w:themeColor="text1"/>
                  <w:lang w:val="et-EE"/>
                </w:rPr>
                <w:delText>projektide</w:delText>
              </w:r>
            </w:del>
            <w:r w:rsidR="00FD1CEE" w:rsidRPr="00054DBB">
              <w:rPr>
                <w:rFonts w:asciiTheme="minorHAnsi" w:hAnsiTheme="minorHAnsi" w:cstheme="minorHAnsi"/>
                <w:color w:val="000000" w:themeColor="text1"/>
                <w:lang w:val="et-EE"/>
              </w:rPr>
              <w:t xml:space="preserve"> arv</w:t>
            </w:r>
            <w:r w:rsidR="00E610B0" w:rsidRPr="00054DBB">
              <w:rPr>
                <w:rFonts w:asciiTheme="minorHAnsi" w:hAnsiTheme="minorHAnsi" w:cstheme="minorHAnsi"/>
                <w:color w:val="000000" w:themeColor="text1"/>
                <w:lang w:val="et-EE"/>
              </w:rPr>
              <w:t>, sihttase: 4</w:t>
            </w:r>
          </w:p>
        </w:tc>
        <w:tc>
          <w:tcPr>
            <w:tcW w:w="2552" w:type="dxa"/>
          </w:tcPr>
          <w:p w14:paraId="62BAFE41" w14:textId="0315B38D" w:rsidR="009B5025" w:rsidRPr="00054DBB" w:rsidRDefault="006B54CE"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projekti läbi viidi?</w:t>
            </w:r>
          </w:p>
        </w:tc>
        <w:tc>
          <w:tcPr>
            <w:tcW w:w="1984" w:type="dxa"/>
          </w:tcPr>
          <w:p w14:paraId="3AB90039" w14:textId="77777777" w:rsidR="009B5025" w:rsidRPr="00054DBB" w:rsidRDefault="009B5025"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664A57CE" w14:textId="47326414" w:rsidR="009B5025" w:rsidRPr="00054DBB" w:rsidRDefault="00953AB7"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EL</w:t>
            </w:r>
            <w:r w:rsidR="009B5025" w:rsidRPr="00054DBB">
              <w:rPr>
                <w:rFonts w:asciiTheme="minorHAnsi" w:hAnsiTheme="minorHAnsi" w:cstheme="minorHAnsi"/>
                <w:color w:val="000000" w:themeColor="text1"/>
                <w:lang w:val="et-EE"/>
              </w:rPr>
              <w:t xml:space="preserve"> seirenäitaja</w:t>
            </w:r>
          </w:p>
        </w:tc>
      </w:tr>
      <w:tr w:rsidR="009B5025" w:rsidRPr="00054DBB" w14:paraId="2BBCFFA9" w14:textId="77777777" w:rsidTr="00412EF8">
        <w:tc>
          <w:tcPr>
            <w:tcW w:w="2405" w:type="dxa"/>
          </w:tcPr>
          <w:p w14:paraId="30F07CEE" w14:textId="66269692" w:rsidR="00563D05" w:rsidRPr="00054DBB" w:rsidRDefault="004E375D" w:rsidP="00563D05">
            <w:pPr>
              <w:rPr>
                <w:rFonts w:asciiTheme="minorHAnsi" w:hAnsiTheme="minorHAnsi" w:cstheme="minorHAnsi"/>
                <w:color w:val="000000" w:themeColor="text1"/>
                <w:position w:val="-1"/>
                <w:lang w:val="sv-FI"/>
              </w:rPr>
            </w:pPr>
            <w:ins w:id="147" w:author="Liis Moor" w:date="2025-05-27T13:46:00Z">
              <w:r>
                <w:rPr>
                  <w:rFonts w:asciiTheme="minorHAnsi" w:hAnsiTheme="minorHAnsi" w:cstheme="minorHAnsi"/>
                  <w:color w:val="000000" w:themeColor="text1"/>
                  <w:position w:val="-1"/>
                  <w:lang w:val="sv-FI"/>
                </w:rPr>
                <w:t>Ühis- ja k</w:t>
              </w:r>
            </w:ins>
            <w:del w:id="148" w:author="Liis Moor" w:date="2025-05-27T13:46:00Z">
              <w:r w:rsidR="00563D05" w:rsidRPr="00054DBB" w:rsidDel="004E375D">
                <w:rPr>
                  <w:rFonts w:asciiTheme="minorHAnsi" w:hAnsiTheme="minorHAnsi" w:cstheme="minorHAnsi"/>
                  <w:color w:val="000000" w:themeColor="text1"/>
                  <w:position w:val="-1"/>
                  <w:lang w:val="sv-FI"/>
                </w:rPr>
                <w:delText>K</w:delText>
              </w:r>
            </w:del>
            <w:r w:rsidR="00563D05" w:rsidRPr="00054DBB">
              <w:rPr>
                <w:rFonts w:asciiTheme="minorHAnsi" w:hAnsiTheme="minorHAnsi" w:cstheme="minorHAnsi"/>
                <w:color w:val="000000" w:themeColor="text1"/>
                <w:position w:val="-1"/>
                <w:lang w:val="sv-FI"/>
              </w:rPr>
              <w:t>oostöö</w:t>
            </w:r>
            <w:ins w:id="149" w:author="Liis Moor" w:date="2025-05-27T13:46:00Z">
              <w:r>
                <w:rPr>
                  <w:rFonts w:asciiTheme="minorHAnsi" w:hAnsiTheme="minorHAnsi" w:cstheme="minorHAnsi"/>
                  <w:color w:val="000000" w:themeColor="text1"/>
                  <w:position w:val="-1"/>
                  <w:lang w:val="sv-FI"/>
                </w:rPr>
                <w:t>tegevuses</w:t>
              </w:r>
            </w:ins>
            <w:del w:id="150" w:author="Liis Moor" w:date="2025-05-27T13:46:00Z">
              <w:r w:rsidR="00563D05" w:rsidRPr="00054DBB" w:rsidDel="004E375D">
                <w:rPr>
                  <w:rFonts w:asciiTheme="minorHAnsi" w:hAnsiTheme="minorHAnsi" w:cstheme="minorHAnsi"/>
                  <w:color w:val="000000" w:themeColor="text1"/>
                  <w:position w:val="-1"/>
                  <w:lang w:val="sv-FI"/>
                </w:rPr>
                <w:delText>projektis</w:delText>
              </w:r>
            </w:del>
            <w:r w:rsidR="00563D05" w:rsidRPr="00054DBB">
              <w:rPr>
                <w:rFonts w:asciiTheme="minorHAnsi" w:hAnsiTheme="minorHAnsi" w:cstheme="minorHAnsi"/>
                <w:color w:val="000000" w:themeColor="text1"/>
                <w:position w:val="-1"/>
                <w:lang w:val="sv-FI"/>
              </w:rPr>
              <w:t xml:space="preserve"> osalenud partnerite arv</w:t>
            </w:r>
          </w:p>
          <w:p w14:paraId="182A8963" w14:textId="3CEA37B8" w:rsidR="009B5025" w:rsidRPr="00054DBB" w:rsidRDefault="009B5025" w:rsidP="00563D05">
            <w:pPr>
              <w:rPr>
                <w:rFonts w:asciiTheme="minorHAnsi" w:hAnsiTheme="minorHAnsi" w:cstheme="minorHAnsi"/>
                <w:b/>
                <w:bCs/>
                <w:color w:val="000000" w:themeColor="text1"/>
                <w:lang w:val="et-EE"/>
              </w:rPr>
            </w:pPr>
          </w:p>
        </w:tc>
        <w:tc>
          <w:tcPr>
            <w:tcW w:w="2552" w:type="dxa"/>
          </w:tcPr>
          <w:p w14:paraId="32E54FDE" w14:textId="6CDA973E" w:rsidR="009B5025" w:rsidRPr="00054DBB" w:rsidRDefault="00563D05"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partnerit projektis</w:t>
            </w:r>
            <w:r w:rsidR="00026641" w:rsidRPr="00054DBB">
              <w:rPr>
                <w:rFonts w:asciiTheme="minorHAnsi" w:hAnsiTheme="minorHAnsi" w:cstheme="minorHAnsi"/>
                <w:color w:val="000000" w:themeColor="text1"/>
                <w:lang w:val="et-EE"/>
              </w:rPr>
              <w:t xml:space="preserve"> osaleb</w:t>
            </w:r>
            <w:r w:rsidRPr="00054DBB">
              <w:rPr>
                <w:rFonts w:asciiTheme="minorHAnsi" w:hAnsiTheme="minorHAnsi" w:cstheme="minorHAnsi"/>
                <w:color w:val="000000" w:themeColor="text1"/>
                <w:lang w:val="et-EE"/>
              </w:rPr>
              <w:t>?</w:t>
            </w:r>
          </w:p>
        </w:tc>
        <w:tc>
          <w:tcPr>
            <w:tcW w:w="1984" w:type="dxa"/>
          </w:tcPr>
          <w:p w14:paraId="2235B444" w14:textId="22BAC769" w:rsidR="009B5025" w:rsidRPr="00054DBB" w:rsidRDefault="00563D05"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toetustaotlusega</w:t>
            </w:r>
          </w:p>
        </w:tc>
        <w:tc>
          <w:tcPr>
            <w:tcW w:w="1589" w:type="dxa"/>
          </w:tcPr>
          <w:p w14:paraId="01516C86" w14:textId="77777777" w:rsidR="009B5025" w:rsidRPr="00054DBB" w:rsidRDefault="009B5025"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r w:rsidR="009B5025" w:rsidRPr="00054DBB" w14:paraId="6442EEA7" w14:textId="77777777" w:rsidTr="00412EF8">
        <w:tc>
          <w:tcPr>
            <w:tcW w:w="2405" w:type="dxa"/>
          </w:tcPr>
          <w:p w14:paraId="76E1D514" w14:textId="41ABC29C" w:rsidR="009B5025" w:rsidRPr="00054DBB" w:rsidRDefault="004E375D" w:rsidP="00462301">
            <w:pPr>
              <w:rPr>
                <w:rFonts w:asciiTheme="minorHAnsi" w:hAnsiTheme="minorHAnsi" w:cstheme="minorHAnsi"/>
                <w:b/>
                <w:bCs/>
                <w:color w:val="000000" w:themeColor="text1"/>
                <w:lang w:val="et-EE"/>
              </w:rPr>
            </w:pPr>
            <w:ins w:id="151" w:author="Liis Moor" w:date="2025-05-27T13:46:00Z">
              <w:r>
                <w:rPr>
                  <w:rFonts w:asciiTheme="minorHAnsi" w:hAnsiTheme="minorHAnsi" w:cstheme="minorHAnsi"/>
                  <w:color w:val="000000" w:themeColor="text1"/>
                  <w:position w:val="-1"/>
                  <w:lang w:val="sv-FI"/>
                </w:rPr>
                <w:t>Ühis- ja k</w:t>
              </w:r>
            </w:ins>
            <w:del w:id="152" w:author="Liis Moor" w:date="2025-05-27T13:46:00Z">
              <w:r w:rsidR="00563D05" w:rsidRPr="00054DBB" w:rsidDel="004E375D">
                <w:rPr>
                  <w:rFonts w:asciiTheme="minorHAnsi" w:hAnsiTheme="minorHAnsi" w:cstheme="minorHAnsi"/>
                  <w:color w:val="000000" w:themeColor="text1"/>
                  <w:position w:val="-1"/>
                  <w:lang w:val="sv-FI"/>
                </w:rPr>
                <w:delText>K</w:delText>
              </w:r>
            </w:del>
            <w:r w:rsidR="00563D05" w:rsidRPr="00054DBB">
              <w:rPr>
                <w:rFonts w:asciiTheme="minorHAnsi" w:hAnsiTheme="minorHAnsi" w:cstheme="minorHAnsi"/>
                <w:color w:val="000000" w:themeColor="text1"/>
                <w:position w:val="-1"/>
                <w:lang w:val="sv-FI"/>
              </w:rPr>
              <w:t>oostöö</w:t>
            </w:r>
            <w:del w:id="153" w:author="Liis Moor" w:date="2025-05-27T13:47:00Z">
              <w:r w:rsidR="00563D05" w:rsidRPr="00054DBB" w:rsidDel="004E375D">
                <w:rPr>
                  <w:rFonts w:asciiTheme="minorHAnsi" w:hAnsiTheme="minorHAnsi" w:cstheme="minorHAnsi"/>
                  <w:color w:val="000000" w:themeColor="text1"/>
                  <w:position w:val="-1"/>
                  <w:lang w:val="sv-FI"/>
                </w:rPr>
                <w:delText xml:space="preserve">projekti </w:delText>
              </w:r>
            </w:del>
            <w:r w:rsidR="00563D05" w:rsidRPr="00054DBB">
              <w:rPr>
                <w:rFonts w:asciiTheme="minorHAnsi" w:hAnsiTheme="minorHAnsi" w:cstheme="minorHAnsi"/>
                <w:color w:val="000000" w:themeColor="text1"/>
                <w:position w:val="-1"/>
                <w:lang w:val="sv-FI"/>
              </w:rPr>
              <w:t>tegevustes osalenute arv</w:t>
            </w:r>
          </w:p>
        </w:tc>
        <w:tc>
          <w:tcPr>
            <w:tcW w:w="2552" w:type="dxa"/>
          </w:tcPr>
          <w:p w14:paraId="50B84B56" w14:textId="18E924C1" w:rsidR="009B5025" w:rsidRPr="00054DBB" w:rsidRDefault="00563D05"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Mitu inimest projekti tegevustes</w:t>
            </w:r>
            <w:r w:rsidR="00026641" w:rsidRPr="00054DBB">
              <w:rPr>
                <w:rFonts w:asciiTheme="minorHAnsi" w:hAnsiTheme="minorHAnsi" w:cstheme="minorHAnsi"/>
                <w:color w:val="000000" w:themeColor="text1"/>
                <w:lang w:val="et-EE"/>
              </w:rPr>
              <w:t xml:space="preserve"> osales</w:t>
            </w:r>
            <w:r w:rsidRPr="00054DBB">
              <w:rPr>
                <w:rFonts w:asciiTheme="minorHAnsi" w:hAnsiTheme="minorHAnsi" w:cstheme="minorHAnsi"/>
                <w:color w:val="000000" w:themeColor="text1"/>
                <w:lang w:val="et-EE"/>
              </w:rPr>
              <w:t>?</w:t>
            </w:r>
          </w:p>
        </w:tc>
        <w:tc>
          <w:tcPr>
            <w:tcW w:w="1984" w:type="dxa"/>
          </w:tcPr>
          <w:p w14:paraId="492F11CF" w14:textId="5146EF9E" w:rsidR="009B5025" w:rsidRPr="00054DBB" w:rsidRDefault="00563D05"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Kogutakse viimase makstaotlusega</w:t>
            </w:r>
          </w:p>
        </w:tc>
        <w:tc>
          <w:tcPr>
            <w:tcW w:w="1589" w:type="dxa"/>
          </w:tcPr>
          <w:p w14:paraId="2DCB1DCC" w14:textId="77777777" w:rsidR="009B5025" w:rsidRPr="00054DBB" w:rsidRDefault="009B5025"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bl>
    <w:p w14:paraId="5B3401EF" w14:textId="77777777" w:rsidR="00FE3DDB" w:rsidRPr="00054DBB" w:rsidRDefault="00FE3DDB" w:rsidP="005F5C05">
      <w:pPr>
        <w:rPr>
          <w:rFonts w:asciiTheme="minorHAnsi" w:hAnsiTheme="minorHAnsi" w:cstheme="minorHAnsi"/>
        </w:rPr>
      </w:pPr>
    </w:p>
    <w:p w14:paraId="298E6028" w14:textId="473374C8" w:rsidR="00A32CCC" w:rsidRPr="00054DBB" w:rsidRDefault="00A32CCC" w:rsidP="00A32CCC">
      <w:pPr>
        <w:pStyle w:val="Caption"/>
        <w:keepNext/>
        <w:rPr>
          <w:rFonts w:asciiTheme="minorHAnsi" w:hAnsiTheme="minorHAnsi" w:cstheme="minorHAnsi"/>
          <w:szCs w:val="24"/>
        </w:rPr>
      </w:pPr>
      <w:r w:rsidRPr="00054DBB">
        <w:rPr>
          <w:rFonts w:asciiTheme="minorHAnsi" w:hAnsiTheme="minorHAnsi" w:cstheme="minorHAnsi"/>
          <w:szCs w:val="24"/>
        </w:rPr>
        <w:t xml:space="preserve">Tabel </w:t>
      </w:r>
      <w:r w:rsidR="001C053F" w:rsidRPr="00054DBB">
        <w:rPr>
          <w:rFonts w:asciiTheme="minorHAnsi" w:hAnsiTheme="minorHAnsi" w:cstheme="minorHAnsi"/>
          <w:szCs w:val="24"/>
        </w:rPr>
        <w:t>1</w:t>
      </w:r>
      <w:r w:rsidR="00935D9B" w:rsidRPr="00054DBB">
        <w:rPr>
          <w:rFonts w:asciiTheme="minorHAnsi" w:hAnsiTheme="minorHAnsi" w:cstheme="minorHAnsi"/>
          <w:szCs w:val="24"/>
        </w:rPr>
        <w:t>6</w:t>
      </w:r>
      <w:r w:rsidRPr="00054DBB">
        <w:rPr>
          <w:rFonts w:asciiTheme="minorHAnsi" w:hAnsiTheme="minorHAnsi" w:cstheme="minorHAnsi"/>
          <w:szCs w:val="24"/>
        </w:rPr>
        <w:t>. Meede 4 tulemus- ja väljundnäitajad</w:t>
      </w:r>
    </w:p>
    <w:tbl>
      <w:tblPr>
        <w:tblStyle w:val="TableGrid"/>
        <w:tblW w:w="0" w:type="auto"/>
        <w:tblLook w:val="04A0" w:firstRow="1" w:lastRow="0" w:firstColumn="1" w:lastColumn="0" w:noHBand="0" w:noVBand="1"/>
      </w:tblPr>
      <w:tblGrid>
        <w:gridCol w:w="2465"/>
        <w:gridCol w:w="2440"/>
        <w:gridCol w:w="1981"/>
        <w:gridCol w:w="1644"/>
      </w:tblGrid>
      <w:tr w:rsidR="00A32CCC" w:rsidRPr="00054DBB" w14:paraId="7A887DEF" w14:textId="77777777" w:rsidTr="0061058B">
        <w:tc>
          <w:tcPr>
            <w:tcW w:w="2465" w:type="dxa"/>
          </w:tcPr>
          <w:p w14:paraId="560BA364" w14:textId="3F327335" w:rsidR="00A32CCC" w:rsidRPr="00054DBB" w:rsidRDefault="00A32CCC"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Miniprojektide arv</w:t>
            </w:r>
            <w:r w:rsidR="00E610B0" w:rsidRPr="00054DBB">
              <w:rPr>
                <w:rFonts w:asciiTheme="minorHAnsi" w:hAnsiTheme="minorHAnsi" w:cstheme="minorHAnsi"/>
                <w:color w:val="000000" w:themeColor="text1"/>
                <w:lang w:val="et-EE"/>
              </w:rPr>
              <w:t>, sihtase: 38</w:t>
            </w:r>
          </w:p>
        </w:tc>
        <w:tc>
          <w:tcPr>
            <w:tcW w:w="2440" w:type="dxa"/>
          </w:tcPr>
          <w:p w14:paraId="17880A66" w14:textId="14221373" w:rsidR="00A32CCC" w:rsidRPr="00054DBB" w:rsidRDefault="00A32CCC"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miniprojekti ellu viidi?</w:t>
            </w:r>
          </w:p>
        </w:tc>
        <w:tc>
          <w:tcPr>
            <w:tcW w:w="1981" w:type="dxa"/>
          </w:tcPr>
          <w:p w14:paraId="5903A114" w14:textId="599837F4" w:rsidR="00A32CCC" w:rsidRPr="00054DBB" w:rsidRDefault="00A32CCC"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RTK-</w:t>
            </w:r>
            <w:r w:rsidR="00C15F02" w:rsidRPr="00054DBB">
              <w:rPr>
                <w:rFonts w:asciiTheme="minorHAnsi" w:hAnsiTheme="minorHAnsi" w:cstheme="minorHAnsi"/>
                <w:color w:val="000000" w:themeColor="text1"/>
                <w:lang w:val="et-EE"/>
              </w:rPr>
              <w:t>l</w:t>
            </w:r>
            <w:r w:rsidRPr="00054DBB">
              <w:rPr>
                <w:rFonts w:asciiTheme="minorHAnsi" w:hAnsiTheme="minorHAnsi" w:cstheme="minorHAnsi"/>
                <w:color w:val="000000" w:themeColor="text1"/>
                <w:lang w:val="et-EE"/>
              </w:rPr>
              <w:t>e esitatava maksetaotlusega</w:t>
            </w:r>
          </w:p>
        </w:tc>
        <w:tc>
          <w:tcPr>
            <w:tcW w:w="1644" w:type="dxa"/>
          </w:tcPr>
          <w:p w14:paraId="7B4754AD" w14:textId="27B34419" w:rsidR="00A32CCC" w:rsidRPr="00054DBB" w:rsidRDefault="00A32CCC"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RTK seirenäitaja</w:t>
            </w:r>
          </w:p>
        </w:tc>
      </w:tr>
      <w:tr w:rsidR="00C15F02" w:rsidRPr="00054DBB" w14:paraId="7446AB23" w14:textId="77777777" w:rsidTr="0061058B">
        <w:tc>
          <w:tcPr>
            <w:tcW w:w="2465" w:type="dxa"/>
            <w:vMerge w:val="restart"/>
          </w:tcPr>
          <w:p w14:paraId="7770EE38" w14:textId="2CA89414" w:rsidR="00C15F02" w:rsidRPr="00054DBB" w:rsidRDefault="00C15F02"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Miniprojekti tegevustes osalejate arv</w:t>
            </w:r>
            <w:r w:rsidR="00BD1290" w:rsidRPr="00054DBB">
              <w:rPr>
                <w:rFonts w:asciiTheme="minorHAnsi" w:hAnsiTheme="minorHAnsi" w:cstheme="minorHAnsi"/>
                <w:color w:val="000000" w:themeColor="text1"/>
                <w:lang w:val="et-EE"/>
              </w:rPr>
              <w:t>, sihttase: 380</w:t>
            </w:r>
          </w:p>
        </w:tc>
        <w:tc>
          <w:tcPr>
            <w:tcW w:w="2440" w:type="dxa"/>
          </w:tcPr>
          <w:p w14:paraId="426FC57E" w14:textId="4E5B441D" w:rsidR="00C15F02" w:rsidRPr="00054DBB" w:rsidRDefault="00C15F02"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inimest projekti tegevustes osaleb?</w:t>
            </w:r>
          </w:p>
        </w:tc>
        <w:tc>
          <w:tcPr>
            <w:tcW w:w="1981" w:type="dxa"/>
          </w:tcPr>
          <w:p w14:paraId="54F84305" w14:textId="034BD3BC" w:rsidR="00C15F02" w:rsidRPr="00054DBB" w:rsidRDefault="00C15F02"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 xml:space="preserve">Kogutakse </w:t>
            </w:r>
            <w:r w:rsidR="00DB3DAF" w:rsidRPr="00054DBB">
              <w:rPr>
                <w:rFonts w:asciiTheme="minorHAnsi" w:hAnsiTheme="minorHAnsi" w:cstheme="minorHAnsi"/>
                <w:color w:val="000000" w:themeColor="text1"/>
                <w:lang w:val="et-EE"/>
              </w:rPr>
              <w:t xml:space="preserve">KKLM-le esitatava </w:t>
            </w:r>
            <w:r w:rsidRPr="00054DBB">
              <w:rPr>
                <w:rFonts w:asciiTheme="minorHAnsi" w:hAnsiTheme="minorHAnsi" w:cstheme="minorHAnsi"/>
                <w:color w:val="000000" w:themeColor="text1"/>
                <w:lang w:val="et-EE"/>
              </w:rPr>
              <w:t>toetustaotlusega</w:t>
            </w:r>
          </w:p>
        </w:tc>
        <w:tc>
          <w:tcPr>
            <w:tcW w:w="1644" w:type="dxa"/>
          </w:tcPr>
          <w:p w14:paraId="53300543" w14:textId="77777777" w:rsidR="00C15F02" w:rsidRPr="00054DBB" w:rsidRDefault="00C15F02" w:rsidP="00462301">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KKLM seirenäitaja</w:t>
            </w:r>
          </w:p>
        </w:tc>
      </w:tr>
      <w:tr w:rsidR="00C15F02" w:rsidRPr="00054DBB" w14:paraId="0AF3C207" w14:textId="77777777" w:rsidTr="0061058B">
        <w:tc>
          <w:tcPr>
            <w:tcW w:w="2465" w:type="dxa"/>
            <w:vMerge/>
          </w:tcPr>
          <w:p w14:paraId="05250183" w14:textId="77777777" w:rsidR="00C15F02" w:rsidRPr="00054DBB" w:rsidRDefault="00C15F02" w:rsidP="00462301">
            <w:pPr>
              <w:rPr>
                <w:rFonts w:asciiTheme="minorHAnsi" w:hAnsiTheme="minorHAnsi" w:cstheme="minorHAnsi"/>
                <w:color w:val="000000" w:themeColor="text1"/>
                <w:lang w:val="et-EE"/>
              </w:rPr>
            </w:pPr>
          </w:p>
        </w:tc>
        <w:tc>
          <w:tcPr>
            <w:tcW w:w="2440" w:type="dxa"/>
          </w:tcPr>
          <w:p w14:paraId="77B7BF66" w14:textId="4333C3EC" w:rsidR="00C15F02" w:rsidRPr="00054DBB" w:rsidRDefault="00C15F02"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Mitu inimest projekti tegevustes</w:t>
            </w:r>
            <w:r w:rsidR="00CF4B5B" w:rsidRPr="00054DBB">
              <w:rPr>
                <w:rFonts w:asciiTheme="minorHAnsi" w:hAnsiTheme="minorHAnsi" w:cstheme="minorHAnsi"/>
                <w:color w:val="000000" w:themeColor="text1"/>
                <w:lang w:val="et-EE"/>
              </w:rPr>
              <w:t xml:space="preserve"> osales</w:t>
            </w:r>
            <w:r w:rsidRPr="00054DBB">
              <w:rPr>
                <w:rFonts w:asciiTheme="minorHAnsi" w:hAnsiTheme="minorHAnsi" w:cstheme="minorHAnsi"/>
                <w:color w:val="000000" w:themeColor="text1"/>
                <w:lang w:val="et-EE"/>
              </w:rPr>
              <w:t>?</w:t>
            </w:r>
          </w:p>
        </w:tc>
        <w:tc>
          <w:tcPr>
            <w:tcW w:w="1981" w:type="dxa"/>
          </w:tcPr>
          <w:p w14:paraId="5F36B0D3" w14:textId="6F612CC8" w:rsidR="00C15F02" w:rsidRPr="00054DBB" w:rsidRDefault="00C15F02"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KKLM-le esitatava maksetaotlusega</w:t>
            </w:r>
          </w:p>
        </w:tc>
        <w:tc>
          <w:tcPr>
            <w:tcW w:w="1644" w:type="dxa"/>
          </w:tcPr>
          <w:p w14:paraId="502A89C2" w14:textId="5C878B27" w:rsidR="00C15F02" w:rsidRPr="00054DBB" w:rsidRDefault="00C15F02" w:rsidP="00462301">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r w:rsidR="00BD1290" w:rsidRPr="00054DBB" w14:paraId="4465B1BD" w14:textId="77777777" w:rsidTr="0061058B">
        <w:tc>
          <w:tcPr>
            <w:tcW w:w="2465" w:type="dxa"/>
          </w:tcPr>
          <w:p w14:paraId="4D7F53B3" w14:textId="106AC7E3" w:rsidR="00BD1290" w:rsidRPr="00054DBB" w:rsidRDefault="00BD1290" w:rsidP="00BD1290">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Ühiskondlikku teadlikkust ja kogukondade valmisolekut tõstvate projektide arv, sihttase: 5</w:t>
            </w:r>
          </w:p>
        </w:tc>
        <w:tc>
          <w:tcPr>
            <w:tcW w:w="2440" w:type="dxa"/>
          </w:tcPr>
          <w:p w14:paraId="28BAC914" w14:textId="436C08EE" w:rsidR="00BD1290" w:rsidRPr="00054DBB" w:rsidRDefault="00BD1290" w:rsidP="00BD1290">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Kas tegemist on ühiskondlikku teadlikkust ja kogukondade valmisolekut tõstva projektiga? JAH/EI</w:t>
            </w:r>
          </w:p>
        </w:tc>
        <w:tc>
          <w:tcPr>
            <w:tcW w:w="1981" w:type="dxa"/>
          </w:tcPr>
          <w:p w14:paraId="20C0CFF2" w14:textId="1E6C8197" w:rsidR="00BD1290" w:rsidRPr="00054DBB" w:rsidRDefault="00BD1290" w:rsidP="00BD1290">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Kogutakse toetustaotlusega</w:t>
            </w:r>
          </w:p>
        </w:tc>
        <w:tc>
          <w:tcPr>
            <w:tcW w:w="1644" w:type="dxa"/>
          </w:tcPr>
          <w:p w14:paraId="1FF63BED" w14:textId="39C7452C" w:rsidR="00BD1290" w:rsidRPr="00054DBB" w:rsidRDefault="00BD1290" w:rsidP="00BD1290">
            <w:pPr>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KKLM seirenäitaja</w:t>
            </w:r>
          </w:p>
        </w:tc>
      </w:tr>
    </w:tbl>
    <w:p w14:paraId="061688E5" w14:textId="77777777" w:rsidR="00A32CCC" w:rsidRPr="00054DBB" w:rsidRDefault="00A32CCC" w:rsidP="005F5C05">
      <w:pPr>
        <w:rPr>
          <w:rFonts w:asciiTheme="minorHAnsi" w:hAnsiTheme="minorHAnsi" w:cstheme="minorHAnsi"/>
        </w:rPr>
      </w:pPr>
    </w:p>
    <w:p w14:paraId="060EC395" w14:textId="77777777" w:rsidR="007C5073" w:rsidRPr="00054DBB" w:rsidRDefault="007C5073" w:rsidP="005F5C05">
      <w:pPr>
        <w:rPr>
          <w:rFonts w:asciiTheme="minorHAnsi" w:hAnsiTheme="minorHAnsi" w:cstheme="minorHAnsi"/>
        </w:rPr>
      </w:pPr>
    </w:p>
    <w:p w14:paraId="34362EC8" w14:textId="1161212D" w:rsidR="00D812F3" w:rsidRPr="00054DBB" w:rsidRDefault="00A865A9" w:rsidP="00D812F3">
      <w:pPr>
        <w:jc w:val="both"/>
        <w:rPr>
          <w:rFonts w:asciiTheme="minorHAnsi" w:hAnsiTheme="minorHAnsi" w:cstheme="minorHAnsi"/>
        </w:rPr>
      </w:pPr>
      <w:r w:rsidRPr="00054DBB">
        <w:rPr>
          <w:rFonts w:asciiTheme="minorHAnsi" w:hAnsiTheme="minorHAnsi" w:cstheme="minorHAnsi"/>
        </w:rPr>
        <w:t xml:space="preserve">Strateegia seiret ja hindamist korraldab KKLM juhatus ja tegevusi viib ellu tegevmeeskond </w:t>
      </w:r>
      <w:r w:rsidR="007B712B" w:rsidRPr="00054DBB">
        <w:rPr>
          <w:rFonts w:asciiTheme="minorHAnsi" w:hAnsiTheme="minorHAnsi" w:cstheme="minorHAnsi"/>
        </w:rPr>
        <w:t>ja/</w:t>
      </w:r>
      <w:r w:rsidRPr="00054DBB">
        <w:rPr>
          <w:rFonts w:asciiTheme="minorHAnsi" w:hAnsiTheme="minorHAnsi" w:cstheme="minorHAnsi"/>
        </w:rPr>
        <w:t>või</w:t>
      </w:r>
      <w:r w:rsidR="00E61D3D" w:rsidRPr="00054DBB">
        <w:rPr>
          <w:rFonts w:asciiTheme="minorHAnsi" w:hAnsiTheme="minorHAnsi" w:cstheme="minorHAnsi"/>
        </w:rPr>
        <w:t xml:space="preserve"> </w:t>
      </w:r>
      <w:r w:rsidRPr="00054DBB">
        <w:rPr>
          <w:rFonts w:asciiTheme="minorHAnsi" w:hAnsiTheme="minorHAnsi" w:cstheme="minorHAnsi"/>
        </w:rPr>
        <w:t>välisekspert. Strateegia seire ja hindamine on kavandatud kahel tasandil</w:t>
      </w:r>
      <w:r w:rsidR="009F36AA" w:rsidRPr="00054DBB">
        <w:rPr>
          <w:rFonts w:asciiTheme="minorHAnsi" w:hAnsiTheme="minorHAnsi" w:cstheme="minorHAnsi"/>
        </w:rPr>
        <w:t>:</w:t>
      </w:r>
      <w:r w:rsidR="00434FEF" w:rsidRPr="00054DBB">
        <w:rPr>
          <w:rFonts w:asciiTheme="minorHAnsi" w:hAnsiTheme="minorHAnsi" w:cstheme="minorHAnsi"/>
        </w:rPr>
        <w:t xml:space="preserve"> </w:t>
      </w:r>
    </w:p>
    <w:p w14:paraId="25B89FFC" w14:textId="77777777" w:rsidR="003C03EC" w:rsidRPr="00054DBB" w:rsidRDefault="003C03EC" w:rsidP="00D812F3">
      <w:pPr>
        <w:jc w:val="both"/>
        <w:rPr>
          <w:rFonts w:asciiTheme="minorHAnsi" w:hAnsiTheme="minorHAnsi" w:cstheme="minorHAnsi"/>
        </w:rPr>
      </w:pPr>
    </w:p>
    <w:p w14:paraId="5CA467FA" w14:textId="3189E3B4" w:rsidR="00E61D3D" w:rsidRPr="00054DBB" w:rsidRDefault="00E61D3D" w:rsidP="00EF1C99">
      <w:pPr>
        <w:jc w:val="both"/>
        <w:rPr>
          <w:rFonts w:asciiTheme="minorHAnsi" w:hAnsiTheme="minorHAnsi" w:cstheme="minorHAnsi"/>
          <w:b/>
          <w:bCs/>
          <w:color w:val="000000" w:themeColor="text1"/>
          <w:position w:val="-1"/>
          <w:lang w:val="et-EE"/>
        </w:rPr>
      </w:pPr>
      <w:r w:rsidRPr="00054DBB">
        <w:rPr>
          <w:rFonts w:asciiTheme="minorHAnsi" w:hAnsiTheme="minorHAnsi" w:cstheme="minorHAnsi"/>
          <w:b/>
          <w:bCs/>
        </w:rPr>
        <w:t>Strateegia jooksev seire</w:t>
      </w:r>
    </w:p>
    <w:p w14:paraId="4D85305A" w14:textId="2EEBC389" w:rsidR="003A152F" w:rsidRPr="00054DBB" w:rsidRDefault="00FD7F60" w:rsidP="003A152F">
      <w:pPr>
        <w:jc w:val="both"/>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position w:val="-1"/>
          <w:lang w:val="et-EE"/>
        </w:rPr>
        <w:t>Ü</w:t>
      </w:r>
      <w:r w:rsidR="00786E08" w:rsidRPr="00054DBB">
        <w:rPr>
          <w:rFonts w:asciiTheme="minorHAnsi" w:hAnsiTheme="minorHAnsi" w:cstheme="minorHAnsi"/>
          <w:color w:val="000000" w:themeColor="text1"/>
          <w:position w:val="-1"/>
          <w:lang w:val="et-EE"/>
        </w:rPr>
        <w:t>ldkoosolekul</w:t>
      </w:r>
      <w:r w:rsidRPr="00054DBB">
        <w:rPr>
          <w:rFonts w:asciiTheme="minorHAnsi" w:hAnsiTheme="minorHAnsi" w:cstheme="minorHAnsi"/>
          <w:color w:val="000000" w:themeColor="text1"/>
          <w:position w:val="-1"/>
          <w:lang w:val="et-EE"/>
        </w:rPr>
        <w:t xml:space="preserve"> antakse iga-aastaselt</w:t>
      </w:r>
      <w:r w:rsidR="00786E08" w:rsidRPr="00054DBB">
        <w:rPr>
          <w:rFonts w:asciiTheme="minorHAnsi" w:hAnsiTheme="minorHAnsi" w:cstheme="minorHAnsi"/>
          <w:color w:val="000000" w:themeColor="text1"/>
          <w:position w:val="-1"/>
          <w:lang w:val="et-EE"/>
        </w:rPr>
        <w:t xml:space="preserve"> ülevaa</w:t>
      </w:r>
      <w:r w:rsidRPr="00054DBB">
        <w:rPr>
          <w:rFonts w:asciiTheme="minorHAnsi" w:hAnsiTheme="minorHAnsi" w:cstheme="minorHAnsi"/>
          <w:color w:val="000000" w:themeColor="text1"/>
          <w:position w:val="-1"/>
          <w:lang w:val="et-EE"/>
        </w:rPr>
        <w:t>d</w:t>
      </w:r>
      <w:r w:rsidR="00786E08" w:rsidRPr="00054DBB">
        <w:rPr>
          <w:rFonts w:asciiTheme="minorHAnsi" w:hAnsiTheme="minorHAnsi" w:cstheme="minorHAnsi"/>
          <w:color w:val="000000" w:themeColor="text1"/>
          <w:position w:val="-1"/>
          <w:lang w:val="et-EE"/>
        </w:rPr>
        <w:t xml:space="preserve">e strateegia elluviimise edenemisest, sh seatud mõõdikute täitmisest ning strateegia eelarve kasutamisest. </w:t>
      </w:r>
    </w:p>
    <w:p w14:paraId="4B047758" w14:textId="0112E924" w:rsidR="00786E08" w:rsidRPr="00054DBB" w:rsidRDefault="003A152F" w:rsidP="00786E08">
      <w:pPr>
        <w:jc w:val="both"/>
        <w:rPr>
          <w:rFonts w:asciiTheme="minorHAnsi" w:hAnsiTheme="minorHAnsi" w:cstheme="minorHAnsi"/>
          <w:color w:val="000000" w:themeColor="text1"/>
          <w:position w:val="-1"/>
          <w:lang w:val="et-EE"/>
        </w:rPr>
      </w:pPr>
      <w:r w:rsidRPr="00054DBB">
        <w:rPr>
          <w:rFonts w:asciiTheme="minorHAnsi" w:hAnsiTheme="minorHAnsi" w:cstheme="minorHAnsi"/>
          <w:color w:val="000000" w:themeColor="text1"/>
          <w:position w:val="-1"/>
          <w:lang w:val="et-EE"/>
        </w:rPr>
        <w:t xml:space="preserve">Projektitoetuste kasutamise ülevaates tuuakse välja eraldatud ja välja makstud projektitoetuste maht ning PRIA poolt kogutud tulemus- ja väljundnäitajad. Tegevusrühma </w:t>
      </w:r>
      <w:r w:rsidR="00266065" w:rsidRPr="00054DBB">
        <w:rPr>
          <w:rFonts w:asciiTheme="minorHAnsi" w:hAnsiTheme="minorHAnsi" w:cstheme="minorHAnsi"/>
          <w:color w:val="000000" w:themeColor="text1"/>
          <w:position w:val="-1"/>
          <w:lang w:val="et-EE"/>
        </w:rPr>
        <w:t xml:space="preserve">eelarve täitmise ülevaates tuuakse </w:t>
      </w:r>
      <w:r w:rsidR="00786E08" w:rsidRPr="00054DBB">
        <w:rPr>
          <w:rFonts w:asciiTheme="minorHAnsi" w:hAnsiTheme="minorHAnsi" w:cstheme="minorHAnsi"/>
          <w:color w:val="000000" w:themeColor="text1"/>
          <w:position w:val="-1"/>
          <w:lang w:val="et-EE"/>
        </w:rPr>
        <w:t xml:space="preserve">välja organisatsiooni rahaline seis, sh tegevusrühma toetuse laekumine, tegevuskulud liikide kaupa, </w:t>
      </w:r>
      <w:ins w:id="154" w:author="Liis Moor" w:date="2025-05-27T13:47:00Z">
        <w:r w:rsidR="004E375D">
          <w:rPr>
            <w:rFonts w:asciiTheme="minorHAnsi" w:hAnsiTheme="minorHAnsi" w:cstheme="minorHAnsi"/>
            <w:color w:val="000000" w:themeColor="text1"/>
            <w:position w:val="-1"/>
            <w:lang w:val="et-EE"/>
          </w:rPr>
          <w:t xml:space="preserve">ühis- ja </w:t>
        </w:r>
      </w:ins>
      <w:r w:rsidR="00786E08" w:rsidRPr="00054DBB">
        <w:rPr>
          <w:rFonts w:asciiTheme="minorHAnsi" w:hAnsiTheme="minorHAnsi" w:cstheme="minorHAnsi"/>
          <w:color w:val="000000" w:themeColor="text1"/>
          <w:position w:val="-1"/>
          <w:lang w:val="et-EE"/>
        </w:rPr>
        <w:t>koostööprojektide eelarvete kasutamine, omatulu jms. Finantsseire annab adekvaatset infot KKLM rahalise olukorra kohta, võimaldades vajadusel tegevustes korrektuure teha.</w:t>
      </w:r>
    </w:p>
    <w:p w14:paraId="056341F7" w14:textId="77777777" w:rsidR="00786E08" w:rsidRPr="00054DBB" w:rsidRDefault="00786E08" w:rsidP="00786E08">
      <w:pPr>
        <w:pStyle w:val="ListParagraph"/>
        <w:jc w:val="both"/>
        <w:rPr>
          <w:rFonts w:asciiTheme="minorHAnsi" w:hAnsiTheme="minorHAnsi" w:cstheme="minorHAnsi"/>
          <w:color w:val="000000" w:themeColor="text1"/>
          <w:position w:val="-1"/>
          <w:lang w:val="et-EE"/>
        </w:rPr>
      </w:pPr>
    </w:p>
    <w:p w14:paraId="5D8FAE8E" w14:textId="58EEFEAF" w:rsidR="00786E08" w:rsidRPr="00054DBB" w:rsidRDefault="00786E08" w:rsidP="00786E08">
      <w:pPr>
        <w:jc w:val="both"/>
        <w:rPr>
          <w:rFonts w:asciiTheme="minorHAnsi" w:hAnsiTheme="minorHAnsi" w:cstheme="minorHAnsi"/>
        </w:rPr>
      </w:pPr>
      <w:r w:rsidRPr="00054DBB">
        <w:rPr>
          <w:rFonts w:asciiTheme="minorHAnsi" w:hAnsiTheme="minorHAnsi" w:cstheme="minorHAnsi"/>
          <w:color w:val="000000" w:themeColor="text1"/>
          <w:position w:val="-1"/>
          <w:lang w:val="et-EE"/>
        </w:rPr>
        <w:t>Seirearuandest lähtuvalt valmistatakse üldkoosolekule iga-aastas</w:t>
      </w:r>
      <w:r w:rsidR="003C03EC" w:rsidRPr="00054DBB">
        <w:rPr>
          <w:rFonts w:asciiTheme="minorHAnsi" w:hAnsiTheme="minorHAnsi" w:cstheme="minorHAnsi"/>
          <w:color w:val="000000" w:themeColor="text1"/>
          <w:position w:val="-1"/>
          <w:lang w:val="et-EE"/>
        </w:rPr>
        <w:t>elt ette</w:t>
      </w:r>
      <w:r w:rsidRPr="00054DBB">
        <w:rPr>
          <w:rFonts w:asciiTheme="minorHAnsi" w:hAnsiTheme="minorHAnsi" w:cstheme="minorHAnsi"/>
          <w:color w:val="000000" w:themeColor="text1"/>
          <w:position w:val="-1"/>
          <w:lang w:val="et-EE"/>
        </w:rPr>
        <w:t xml:space="preserve"> rakenduskava</w:t>
      </w:r>
      <w:r w:rsidR="003C03EC" w:rsidRPr="00054DBB">
        <w:rPr>
          <w:rFonts w:asciiTheme="minorHAnsi" w:hAnsiTheme="minorHAnsi" w:cstheme="minorHAnsi"/>
          <w:color w:val="000000" w:themeColor="text1"/>
          <w:position w:val="-1"/>
          <w:lang w:val="et-EE"/>
        </w:rPr>
        <w:t xml:space="preserve"> ning tegevusrühma tegevuskava- ja eelarve</w:t>
      </w:r>
      <w:r w:rsidRPr="00054DBB">
        <w:rPr>
          <w:rFonts w:asciiTheme="minorHAnsi" w:hAnsiTheme="minorHAnsi" w:cstheme="minorHAnsi"/>
          <w:color w:val="000000" w:themeColor="text1"/>
          <w:position w:val="-1"/>
          <w:lang w:val="et-EE"/>
        </w:rPr>
        <w:t>, millega täpsustatakse strateegia elluviimiseks läbiviidavaid tegevusi.</w:t>
      </w:r>
      <w:r w:rsidRPr="00054DBB">
        <w:rPr>
          <w:rFonts w:asciiTheme="minorHAnsi" w:hAnsiTheme="minorHAnsi" w:cstheme="minorHAnsi"/>
        </w:rPr>
        <w:t xml:space="preserve"> Rakenduskavas määratletakse</w:t>
      </w:r>
      <w:r w:rsidR="003C03EC" w:rsidRPr="00054DBB">
        <w:rPr>
          <w:rFonts w:asciiTheme="minorHAnsi" w:hAnsiTheme="minorHAnsi" w:cstheme="minorHAnsi"/>
        </w:rPr>
        <w:t xml:space="preserve"> LEADER-programmi taotlusvoorude toimumise ajad ja eelarve ning meetme täpsem kirjeldus</w:t>
      </w:r>
      <w:r w:rsidRPr="00054DBB">
        <w:rPr>
          <w:rFonts w:asciiTheme="minorHAnsi" w:hAnsiTheme="minorHAnsi" w:cstheme="minorHAnsi"/>
        </w:rPr>
        <w:t>.</w:t>
      </w:r>
      <w:r w:rsidR="00FD7F60" w:rsidRPr="00054DBB">
        <w:rPr>
          <w:rFonts w:asciiTheme="minorHAnsi" w:hAnsiTheme="minorHAnsi" w:cstheme="minorHAnsi"/>
        </w:rPr>
        <w:t xml:space="preserve"> T</w:t>
      </w:r>
      <w:r w:rsidR="003A152F" w:rsidRPr="00054DBB">
        <w:rPr>
          <w:rFonts w:asciiTheme="minorHAnsi" w:hAnsiTheme="minorHAnsi" w:cstheme="minorHAnsi"/>
        </w:rPr>
        <w:t>egevuskava kajastab KKLM kõiki tegevussuundi</w:t>
      </w:r>
      <w:r w:rsidR="00266065" w:rsidRPr="00054DBB">
        <w:rPr>
          <w:rFonts w:asciiTheme="minorHAnsi" w:hAnsiTheme="minorHAnsi" w:cstheme="minorHAnsi"/>
        </w:rPr>
        <w:t xml:space="preserve">, eelarves tuuakse välja tegevuskulud kululiikide kaupa. </w:t>
      </w:r>
      <w:r w:rsidR="003A152F" w:rsidRPr="00054DBB">
        <w:rPr>
          <w:rFonts w:asciiTheme="minorHAnsi" w:hAnsiTheme="minorHAnsi" w:cstheme="minorHAnsi"/>
        </w:rPr>
        <w:t xml:space="preserve"> </w:t>
      </w:r>
    </w:p>
    <w:p w14:paraId="4DE297EA" w14:textId="77777777" w:rsidR="00EF1C99" w:rsidRPr="00054DBB" w:rsidRDefault="00EF1C99" w:rsidP="00054DBB">
      <w:pPr>
        <w:jc w:val="both"/>
        <w:rPr>
          <w:rFonts w:asciiTheme="minorHAnsi" w:hAnsiTheme="minorHAnsi" w:cstheme="minorHAnsi"/>
        </w:rPr>
      </w:pPr>
    </w:p>
    <w:p w14:paraId="510CEB78" w14:textId="77777777" w:rsidR="00E61D3D" w:rsidRPr="00054DBB" w:rsidRDefault="00434FEF" w:rsidP="00EF1C99">
      <w:pPr>
        <w:jc w:val="both"/>
        <w:rPr>
          <w:rFonts w:asciiTheme="minorHAnsi" w:hAnsiTheme="minorHAnsi" w:cstheme="minorHAnsi"/>
          <w:b/>
          <w:bCs/>
        </w:rPr>
      </w:pPr>
      <w:r w:rsidRPr="00054DBB">
        <w:rPr>
          <w:rFonts w:asciiTheme="minorHAnsi" w:hAnsiTheme="minorHAnsi" w:cstheme="minorHAnsi"/>
          <w:b/>
          <w:bCs/>
        </w:rPr>
        <w:t>Strateegia hindamine</w:t>
      </w:r>
    </w:p>
    <w:p w14:paraId="6570ABC9" w14:textId="63AD59DC" w:rsidR="00786E08" w:rsidRPr="00054DBB" w:rsidRDefault="00786E08" w:rsidP="00786E08">
      <w:pPr>
        <w:jc w:val="both"/>
        <w:rPr>
          <w:rFonts w:asciiTheme="minorHAnsi" w:hAnsiTheme="minorHAnsi" w:cstheme="minorHAnsi"/>
        </w:rPr>
      </w:pPr>
      <w:r w:rsidRPr="00054DBB">
        <w:rPr>
          <w:rFonts w:asciiTheme="minorHAnsi" w:hAnsiTheme="minorHAnsi" w:cstheme="minorHAnsi"/>
        </w:rPr>
        <w:t xml:space="preserve">Rahastusperioodi lõpus tehakse põhjalikum seire juba ellu viidud projektide tegelike tulemuste ja väljundite hindamiseks. </w:t>
      </w:r>
    </w:p>
    <w:p w14:paraId="6A884D22" w14:textId="77777777" w:rsidR="00026641" w:rsidRPr="00054DBB" w:rsidRDefault="00026641" w:rsidP="00786E08">
      <w:pPr>
        <w:jc w:val="both"/>
        <w:rPr>
          <w:rFonts w:asciiTheme="minorHAnsi" w:hAnsiTheme="minorHAnsi" w:cstheme="minorHAnsi"/>
        </w:rPr>
      </w:pPr>
    </w:p>
    <w:p w14:paraId="1FF57282" w14:textId="2E7B2B31" w:rsidR="00D70001" w:rsidRPr="00054DBB" w:rsidRDefault="00786E08" w:rsidP="00786E08">
      <w:pPr>
        <w:jc w:val="both"/>
        <w:rPr>
          <w:rFonts w:asciiTheme="minorHAnsi" w:hAnsiTheme="minorHAnsi" w:cstheme="minorHAnsi"/>
        </w:rPr>
      </w:pPr>
      <w:r w:rsidRPr="00054DBB">
        <w:rPr>
          <w:rFonts w:asciiTheme="minorHAnsi" w:hAnsiTheme="minorHAnsi" w:cstheme="minorHAnsi"/>
        </w:rPr>
        <w:t>Vastavalt vajadusele võib strateegia lõpphindamise käigus viia läbi küsitlusi, intervjuusid jm uuringuid. Aruandes kirjeldatakse strateegia elluviimisel tekkinud takistusi ja nende võimalikke lahendusi ning tulevikuvajadusi.</w:t>
      </w:r>
    </w:p>
    <w:p w14:paraId="1E87858C" w14:textId="77777777" w:rsidR="00786E08" w:rsidRPr="00054DBB" w:rsidRDefault="00786E08" w:rsidP="00786E08">
      <w:pPr>
        <w:jc w:val="both"/>
        <w:rPr>
          <w:rFonts w:asciiTheme="minorHAnsi" w:hAnsiTheme="minorHAnsi" w:cstheme="minorHAnsi"/>
        </w:rPr>
      </w:pPr>
    </w:p>
    <w:p w14:paraId="5706149B" w14:textId="080E0FF9" w:rsidR="00D70001" w:rsidRPr="00054DBB" w:rsidRDefault="007B712B" w:rsidP="00786E08">
      <w:pPr>
        <w:jc w:val="both"/>
        <w:rPr>
          <w:rFonts w:asciiTheme="minorHAnsi" w:hAnsiTheme="minorHAnsi" w:cstheme="minorHAnsi"/>
        </w:rPr>
      </w:pPr>
      <w:r w:rsidRPr="00054DBB">
        <w:rPr>
          <w:rFonts w:asciiTheme="minorHAnsi" w:hAnsiTheme="minorHAnsi" w:cstheme="minorHAnsi"/>
        </w:rPr>
        <w:t>Lõpp</w:t>
      </w:r>
      <w:r w:rsidR="00D70001" w:rsidRPr="00054DBB">
        <w:rPr>
          <w:rFonts w:asciiTheme="minorHAnsi" w:hAnsiTheme="minorHAnsi" w:cstheme="minorHAnsi"/>
        </w:rPr>
        <w:t>hindamine on aluseks järgmise strateegiaperioodi kujundamisele</w:t>
      </w:r>
      <w:r w:rsidR="0099300E" w:rsidRPr="00054DBB">
        <w:rPr>
          <w:rFonts w:asciiTheme="minorHAnsi" w:hAnsiTheme="minorHAnsi" w:cstheme="minorHAnsi"/>
        </w:rPr>
        <w:t>.</w:t>
      </w:r>
      <w:r w:rsidR="00D70001" w:rsidRPr="00054DBB">
        <w:rPr>
          <w:rFonts w:asciiTheme="minorHAnsi" w:hAnsiTheme="minorHAnsi" w:cstheme="minorHAnsi"/>
        </w:rPr>
        <w:t xml:space="preserve"> </w:t>
      </w:r>
    </w:p>
    <w:p w14:paraId="3B8F8FE6" w14:textId="77777777" w:rsidR="00EC0774" w:rsidRPr="00054DBB" w:rsidRDefault="00EC0774" w:rsidP="00D70001">
      <w:pPr>
        <w:pStyle w:val="ListParagraph"/>
        <w:jc w:val="both"/>
        <w:rPr>
          <w:rFonts w:asciiTheme="minorHAnsi" w:hAnsiTheme="minorHAnsi" w:cstheme="minorHAnsi"/>
        </w:rPr>
      </w:pPr>
    </w:p>
    <w:tbl>
      <w:tblPr>
        <w:tblStyle w:val="TableGrid"/>
        <w:tblpPr w:leftFromText="180" w:rightFromText="180" w:vertAnchor="text" w:horzAnchor="margin" w:tblpY="387"/>
        <w:tblW w:w="0" w:type="auto"/>
        <w:tblLook w:val="04A0" w:firstRow="1" w:lastRow="0" w:firstColumn="1" w:lastColumn="0" w:noHBand="0" w:noVBand="1"/>
      </w:tblPr>
      <w:tblGrid>
        <w:gridCol w:w="1982"/>
        <w:gridCol w:w="3207"/>
        <w:gridCol w:w="3339"/>
      </w:tblGrid>
      <w:tr w:rsidR="007B712B" w:rsidRPr="00054DBB" w14:paraId="2EE4032C" w14:textId="77777777" w:rsidTr="0099300E">
        <w:trPr>
          <w:trHeight w:val="281"/>
        </w:trPr>
        <w:tc>
          <w:tcPr>
            <w:tcW w:w="1982" w:type="dxa"/>
          </w:tcPr>
          <w:p w14:paraId="5A2C1AA8" w14:textId="77777777" w:rsidR="007B712B" w:rsidRPr="00054DBB" w:rsidRDefault="007B712B" w:rsidP="007B712B">
            <w:pPr>
              <w:pStyle w:val="ListParagraph"/>
              <w:ind w:left="0"/>
              <w:jc w:val="both"/>
              <w:rPr>
                <w:rFonts w:asciiTheme="minorHAnsi" w:hAnsiTheme="minorHAnsi" w:cstheme="minorHAnsi"/>
              </w:rPr>
            </w:pPr>
          </w:p>
        </w:tc>
        <w:tc>
          <w:tcPr>
            <w:tcW w:w="3207" w:type="dxa"/>
          </w:tcPr>
          <w:p w14:paraId="69077CD7" w14:textId="77777777" w:rsidR="007B712B" w:rsidRPr="00054DBB" w:rsidRDefault="007B712B" w:rsidP="007B712B">
            <w:pPr>
              <w:pStyle w:val="ListParagraph"/>
              <w:ind w:left="0"/>
              <w:jc w:val="both"/>
              <w:rPr>
                <w:rFonts w:asciiTheme="minorHAnsi" w:hAnsiTheme="minorHAnsi" w:cstheme="minorHAnsi"/>
                <w:b/>
                <w:bCs/>
              </w:rPr>
            </w:pPr>
            <w:r w:rsidRPr="00054DBB">
              <w:rPr>
                <w:rFonts w:asciiTheme="minorHAnsi" w:hAnsiTheme="minorHAnsi" w:cstheme="minorHAnsi"/>
                <w:b/>
                <w:bCs/>
              </w:rPr>
              <w:t>Strateegia jooksev seire</w:t>
            </w:r>
          </w:p>
        </w:tc>
        <w:tc>
          <w:tcPr>
            <w:tcW w:w="3339" w:type="dxa"/>
          </w:tcPr>
          <w:p w14:paraId="5F4D2DD4" w14:textId="77777777" w:rsidR="007B712B" w:rsidRPr="00054DBB" w:rsidRDefault="007B712B" w:rsidP="007B712B">
            <w:pPr>
              <w:pStyle w:val="ListParagraph"/>
              <w:ind w:left="0"/>
              <w:jc w:val="both"/>
              <w:rPr>
                <w:rFonts w:asciiTheme="minorHAnsi" w:hAnsiTheme="minorHAnsi" w:cstheme="minorHAnsi"/>
                <w:b/>
                <w:bCs/>
              </w:rPr>
            </w:pPr>
            <w:r w:rsidRPr="00054DBB">
              <w:rPr>
                <w:rFonts w:asciiTheme="minorHAnsi" w:hAnsiTheme="minorHAnsi" w:cstheme="minorHAnsi"/>
                <w:b/>
                <w:bCs/>
              </w:rPr>
              <w:t>Strateegia hindamine</w:t>
            </w:r>
          </w:p>
        </w:tc>
      </w:tr>
      <w:tr w:rsidR="007B712B" w:rsidRPr="00054DBB" w14:paraId="7AE9CE35" w14:textId="77777777" w:rsidTr="0099300E">
        <w:trPr>
          <w:trHeight w:val="281"/>
        </w:trPr>
        <w:tc>
          <w:tcPr>
            <w:tcW w:w="1982" w:type="dxa"/>
          </w:tcPr>
          <w:p w14:paraId="7C5A6AB3"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Korraldaja</w:t>
            </w:r>
          </w:p>
        </w:tc>
        <w:tc>
          <w:tcPr>
            <w:tcW w:w="3207" w:type="dxa"/>
          </w:tcPr>
          <w:p w14:paraId="33BC4C50"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KKLMi juhatus</w:t>
            </w:r>
          </w:p>
        </w:tc>
        <w:tc>
          <w:tcPr>
            <w:tcW w:w="3339" w:type="dxa"/>
          </w:tcPr>
          <w:p w14:paraId="59C8797E"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KKLMi juhatus</w:t>
            </w:r>
          </w:p>
        </w:tc>
      </w:tr>
      <w:tr w:rsidR="007B712B" w:rsidRPr="00054DBB" w14:paraId="41C24263" w14:textId="77777777" w:rsidTr="0099300E">
        <w:trPr>
          <w:trHeight w:val="281"/>
        </w:trPr>
        <w:tc>
          <w:tcPr>
            <w:tcW w:w="1982" w:type="dxa"/>
          </w:tcPr>
          <w:p w14:paraId="7698B59F"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Tegija</w:t>
            </w:r>
          </w:p>
        </w:tc>
        <w:tc>
          <w:tcPr>
            <w:tcW w:w="3207" w:type="dxa"/>
          </w:tcPr>
          <w:p w14:paraId="5B7C8407"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Tegevmeeskond</w:t>
            </w:r>
          </w:p>
        </w:tc>
        <w:tc>
          <w:tcPr>
            <w:tcW w:w="3339" w:type="dxa"/>
          </w:tcPr>
          <w:p w14:paraId="52E1F6B4"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Tegevmeeskond/välisekspert</w:t>
            </w:r>
          </w:p>
        </w:tc>
      </w:tr>
      <w:tr w:rsidR="007B712B" w:rsidRPr="00054DBB" w14:paraId="57924F5A" w14:textId="77777777" w:rsidTr="0099300E">
        <w:trPr>
          <w:trHeight w:val="2322"/>
        </w:trPr>
        <w:tc>
          <w:tcPr>
            <w:tcW w:w="1982" w:type="dxa"/>
          </w:tcPr>
          <w:p w14:paraId="5479B87D"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Alusandmed/</w:t>
            </w:r>
          </w:p>
          <w:p w14:paraId="5CA77C29"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seire sisu</w:t>
            </w:r>
          </w:p>
        </w:tc>
        <w:tc>
          <w:tcPr>
            <w:tcW w:w="3207" w:type="dxa"/>
          </w:tcPr>
          <w:p w14:paraId="13926807" w14:textId="52510E4B" w:rsidR="00786E08" w:rsidRPr="00054DBB" w:rsidRDefault="00266065" w:rsidP="00405378">
            <w:pPr>
              <w:pStyle w:val="ListParagraph"/>
              <w:numPr>
                <w:ilvl w:val="0"/>
                <w:numId w:val="55"/>
              </w:numPr>
              <w:ind w:left="328" w:hanging="283"/>
              <w:rPr>
                <w:rFonts w:asciiTheme="minorHAnsi" w:hAnsiTheme="minorHAnsi" w:cstheme="minorHAnsi"/>
              </w:rPr>
            </w:pPr>
            <w:r w:rsidRPr="00054DBB">
              <w:rPr>
                <w:rFonts w:asciiTheme="minorHAnsi" w:hAnsiTheme="minorHAnsi" w:cstheme="minorHAnsi"/>
              </w:rPr>
              <w:t>Projektitoetuste</w:t>
            </w:r>
            <w:r w:rsidR="00786E08" w:rsidRPr="00054DBB">
              <w:rPr>
                <w:rFonts w:asciiTheme="minorHAnsi" w:hAnsiTheme="minorHAnsi" w:cstheme="minorHAnsi"/>
              </w:rPr>
              <w:t xml:space="preserve"> kasutamise edenemine</w:t>
            </w:r>
            <w:r w:rsidR="00872DDE" w:rsidRPr="00054DBB">
              <w:rPr>
                <w:rFonts w:asciiTheme="minorHAnsi" w:hAnsiTheme="minorHAnsi" w:cstheme="minorHAnsi"/>
              </w:rPr>
              <w:t>.</w:t>
            </w:r>
          </w:p>
          <w:p w14:paraId="72AD925B" w14:textId="4A264017" w:rsidR="00786E08" w:rsidRPr="00054DBB" w:rsidRDefault="00266065" w:rsidP="00405378">
            <w:pPr>
              <w:pStyle w:val="ListParagraph"/>
              <w:numPr>
                <w:ilvl w:val="0"/>
                <w:numId w:val="54"/>
              </w:numPr>
              <w:ind w:left="328" w:hanging="283"/>
              <w:rPr>
                <w:rFonts w:asciiTheme="minorHAnsi" w:hAnsiTheme="minorHAnsi" w:cstheme="minorHAnsi"/>
              </w:rPr>
            </w:pPr>
            <w:r w:rsidRPr="00054DBB">
              <w:rPr>
                <w:rFonts w:asciiTheme="minorHAnsi" w:hAnsiTheme="minorHAnsi" w:cstheme="minorHAnsi"/>
              </w:rPr>
              <w:t xml:space="preserve">Tegevusrühma toetuse kasutamise </w:t>
            </w:r>
            <w:r w:rsidR="00786E08" w:rsidRPr="00054DBB">
              <w:rPr>
                <w:rFonts w:asciiTheme="minorHAnsi" w:hAnsiTheme="minorHAnsi" w:cstheme="minorHAnsi"/>
              </w:rPr>
              <w:t>edenemine</w:t>
            </w:r>
            <w:r w:rsidR="00872DDE" w:rsidRPr="00054DBB">
              <w:rPr>
                <w:rFonts w:asciiTheme="minorHAnsi" w:hAnsiTheme="minorHAnsi" w:cstheme="minorHAnsi"/>
              </w:rPr>
              <w:t>.</w:t>
            </w:r>
          </w:p>
          <w:p w14:paraId="0EDEB634" w14:textId="5FC9872B" w:rsidR="007B712B" w:rsidRPr="00054DBB" w:rsidRDefault="00786E08" w:rsidP="00405378">
            <w:pPr>
              <w:pStyle w:val="ListParagraph"/>
              <w:numPr>
                <w:ilvl w:val="0"/>
                <w:numId w:val="54"/>
              </w:numPr>
              <w:ind w:left="328" w:hanging="283"/>
              <w:rPr>
                <w:rFonts w:asciiTheme="minorHAnsi" w:hAnsiTheme="minorHAnsi" w:cstheme="minorHAnsi"/>
              </w:rPr>
            </w:pPr>
            <w:r w:rsidRPr="00054DBB">
              <w:rPr>
                <w:rFonts w:asciiTheme="minorHAnsi" w:hAnsiTheme="minorHAnsi" w:cstheme="minorHAnsi"/>
              </w:rPr>
              <w:t>Projektide panus strateegia tulemus- ja väljundnäitajate saavutamisse (e-PRIA</w:t>
            </w:r>
            <w:proofErr w:type="gramStart"/>
            <w:r w:rsidRPr="00054DBB">
              <w:rPr>
                <w:rFonts w:asciiTheme="minorHAnsi" w:hAnsiTheme="minorHAnsi" w:cstheme="minorHAnsi"/>
              </w:rPr>
              <w:t>)</w:t>
            </w:r>
            <w:r w:rsidR="00872DDE" w:rsidRPr="00054DBB">
              <w:rPr>
                <w:rFonts w:asciiTheme="minorHAnsi" w:hAnsiTheme="minorHAnsi" w:cstheme="minorHAnsi"/>
              </w:rPr>
              <w:t>..</w:t>
            </w:r>
            <w:proofErr w:type="gramEnd"/>
          </w:p>
        </w:tc>
        <w:tc>
          <w:tcPr>
            <w:tcW w:w="3339" w:type="dxa"/>
          </w:tcPr>
          <w:p w14:paraId="1100AA62" w14:textId="208FA193" w:rsidR="007B712B" w:rsidRPr="00054DBB" w:rsidRDefault="007B712B" w:rsidP="00405378">
            <w:pPr>
              <w:pStyle w:val="ListParagraph"/>
              <w:numPr>
                <w:ilvl w:val="0"/>
                <w:numId w:val="54"/>
              </w:numPr>
              <w:ind w:left="367" w:hanging="284"/>
              <w:rPr>
                <w:rFonts w:asciiTheme="minorHAnsi" w:hAnsiTheme="minorHAnsi" w:cstheme="minorHAnsi"/>
              </w:rPr>
            </w:pPr>
            <w:r w:rsidRPr="00054DBB">
              <w:rPr>
                <w:rFonts w:asciiTheme="minorHAnsi" w:hAnsiTheme="minorHAnsi" w:cstheme="minorHAnsi"/>
              </w:rPr>
              <w:t>Iga</w:t>
            </w:r>
            <w:r w:rsidR="00FD7F60" w:rsidRPr="00054DBB">
              <w:rPr>
                <w:rFonts w:asciiTheme="minorHAnsi" w:hAnsiTheme="minorHAnsi" w:cstheme="minorHAnsi"/>
              </w:rPr>
              <w:t>-</w:t>
            </w:r>
            <w:r w:rsidRPr="00054DBB">
              <w:rPr>
                <w:rFonts w:asciiTheme="minorHAnsi" w:hAnsiTheme="minorHAnsi" w:cstheme="minorHAnsi"/>
              </w:rPr>
              <w:t>aastased seirearuanded</w:t>
            </w:r>
            <w:r w:rsidR="00872DDE" w:rsidRPr="00054DBB">
              <w:rPr>
                <w:rFonts w:asciiTheme="minorHAnsi" w:hAnsiTheme="minorHAnsi" w:cstheme="minorHAnsi"/>
              </w:rPr>
              <w:t>.</w:t>
            </w:r>
          </w:p>
          <w:p w14:paraId="61951BA2" w14:textId="59307021" w:rsidR="007B712B" w:rsidRPr="00054DBB" w:rsidRDefault="007B712B" w:rsidP="00405378">
            <w:pPr>
              <w:pStyle w:val="ListParagraph"/>
              <w:numPr>
                <w:ilvl w:val="0"/>
                <w:numId w:val="54"/>
              </w:numPr>
              <w:ind w:left="367" w:hanging="284"/>
              <w:rPr>
                <w:rFonts w:asciiTheme="minorHAnsi" w:hAnsiTheme="minorHAnsi" w:cstheme="minorHAnsi"/>
              </w:rPr>
            </w:pPr>
            <w:r w:rsidRPr="00054DBB">
              <w:rPr>
                <w:rFonts w:asciiTheme="minorHAnsi" w:hAnsiTheme="minorHAnsi" w:cstheme="minorHAnsi"/>
              </w:rPr>
              <w:t>KKLM poolt täiendavalt kogutud tulemus- ja</w:t>
            </w:r>
            <w:r w:rsidR="00872DDE" w:rsidRPr="00054DBB">
              <w:rPr>
                <w:rFonts w:asciiTheme="minorHAnsi" w:hAnsiTheme="minorHAnsi" w:cstheme="minorHAnsi"/>
              </w:rPr>
              <w:t xml:space="preserve"> </w:t>
            </w:r>
            <w:r w:rsidRPr="00054DBB">
              <w:rPr>
                <w:rFonts w:asciiTheme="minorHAnsi" w:hAnsiTheme="minorHAnsi" w:cstheme="minorHAnsi"/>
              </w:rPr>
              <w:t>väljundnäitajad</w:t>
            </w:r>
            <w:r w:rsidR="00872DDE" w:rsidRPr="00054DBB">
              <w:rPr>
                <w:rFonts w:asciiTheme="minorHAnsi" w:hAnsiTheme="minorHAnsi" w:cstheme="minorHAnsi"/>
              </w:rPr>
              <w:t>.</w:t>
            </w:r>
          </w:p>
          <w:p w14:paraId="3052123C" w14:textId="3EAB046E" w:rsidR="007B712B" w:rsidRPr="00054DBB" w:rsidRDefault="007B712B" w:rsidP="00405378">
            <w:pPr>
              <w:pStyle w:val="ListParagraph"/>
              <w:numPr>
                <w:ilvl w:val="0"/>
                <w:numId w:val="56"/>
              </w:numPr>
              <w:ind w:left="367" w:hanging="284"/>
              <w:rPr>
                <w:rFonts w:asciiTheme="minorHAnsi" w:hAnsiTheme="minorHAnsi" w:cstheme="minorHAnsi"/>
              </w:rPr>
            </w:pPr>
            <w:r w:rsidRPr="00054DBB">
              <w:rPr>
                <w:rFonts w:asciiTheme="minorHAnsi" w:hAnsiTheme="minorHAnsi" w:cstheme="minorHAnsi"/>
              </w:rPr>
              <w:t xml:space="preserve">Vastavalt vajadusele küsitlused, intervjuud, </w:t>
            </w:r>
            <w:r w:rsidR="0099300E" w:rsidRPr="00054DBB">
              <w:rPr>
                <w:rFonts w:asciiTheme="minorHAnsi" w:hAnsiTheme="minorHAnsi" w:cstheme="minorHAnsi"/>
              </w:rPr>
              <w:t xml:space="preserve">jm </w:t>
            </w:r>
            <w:r w:rsidRPr="00054DBB">
              <w:rPr>
                <w:rFonts w:asciiTheme="minorHAnsi" w:hAnsiTheme="minorHAnsi" w:cstheme="minorHAnsi"/>
              </w:rPr>
              <w:t>uuringud</w:t>
            </w:r>
            <w:r w:rsidR="00872DDE" w:rsidRPr="00054DBB">
              <w:rPr>
                <w:rFonts w:asciiTheme="minorHAnsi" w:hAnsiTheme="minorHAnsi" w:cstheme="minorHAnsi"/>
              </w:rPr>
              <w:t>.</w:t>
            </w:r>
          </w:p>
        </w:tc>
      </w:tr>
      <w:tr w:rsidR="007B712B" w:rsidRPr="00054DBB" w14:paraId="00B153BE" w14:textId="77777777" w:rsidTr="0099300E">
        <w:trPr>
          <w:trHeight w:val="576"/>
        </w:trPr>
        <w:tc>
          <w:tcPr>
            <w:tcW w:w="1982" w:type="dxa"/>
          </w:tcPr>
          <w:p w14:paraId="22FB1B72"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Tegevuse pidevus</w:t>
            </w:r>
          </w:p>
        </w:tc>
        <w:tc>
          <w:tcPr>
            <w:tcW w:w="3207" w:type="dxa"/>
          </w:tcPr>
          <w:p w14:paraId="16589F89"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Pidev</w:t>
            </w:r>
          </w:p>
        </w:tc>
        <w:tc>
          <w:tcPr>
            <w:tcW w:w="3339" w:type="dxa"/>
          </w:tcPr>
          <w:p w14:paraId="60ED0A4F"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1 kord</w:t>
            </w:r>
          </w:p>
        </w:tc>
      </w:tr>
      <w:tr w:rsidR="007B712B" w:rsidRPr="00054DBB" w14:paraId="7B54E973" w14:textId="77777777" w:rsidTr="0099300E">
        <w:trPr>
          <w:trHeight w:val="281"/>
        </w:trPr>
        <w:tc>
          <w:tcPr>
            <w:tcW w:w="1982" w:type="dxa"/>
          </w:tcPr>
          <w:p w14:paraId="2DE647BD"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Aruandeperiood</w:t>
            </w:r>
          </w:p>
        </w:tc>
        <w:tc>
          <w:tcPr>
            <w:tcW w:w="3207" w:type="dxa"/>
          </w:tcPr>
          <w:p w14:paraId="765ADB79"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Aasta</w:t>
            </w:r>
          </w:p>
        </w:tc>
        <w:tc>
          <w:tcPr>
            <w:tcW w:w="3339" w:type="dxa"/>
          </w:tcPr>
          <w:p w14:paraId="16A2B70B" w14:textId="77777777" w:rsidR="007B712B" w:rsidRPr="00054DBB" w:rsidRDefault="007B712B" w:rsidP="0099300E">
            <w:pPr>
              <w:pStyle w:val="ListParagraph"/>
              <w:ind w:left="0"/>
              <w:rPr>
                <w:rFonts w:asciiTheme="minorHAnsi" w:hAnsiTheme="minorHAnsi" w:cstheme="minorHAnsi"/>
              </w:rPr>
            </w:pPr>
            <w:r w:rsidRPr="00054DBB">
              <w:rPr>
                <w:rFonts w:asciiTheme="minorHAnsi" w:hAnsiTheme="minorHAnsi" w:cstheme="minorHAnsi"/>
              </w:rPr>
              <w:t>5 aastat</w:t>
            </w:r>
          </w:p>
        </w:tc>
      </w:tr>
      <w:tr w:rsidR="007B712B" w:rsidRPr="00054DBB" w14:paraId="1150232F" w14:textId="77777777" w:rsidTr="0099300E">
        <w:trPr>
          <w:trHeight w:val="1334"/>
        </w:trPr>
        <w:tc>
          <w:tcPr>
            <w:tcW w:w="1982" w:type="dxa"/>
          </w:tcPr>
          <w:p w14:paraId="038CD36C" w14:textId="77777777" w:rsidR="007B712B" w:rsidRPr="00054DBB" w:rsidRDefault="007B712B" w:rsidP="007B712B">
            <w:pPr>
              <w:pStyle w:val="ListParagraph"/>
              <w:ind w:left="0"/>
              <w:jc w:val="both"/>
              <w:rPr>
                <w:rFonts w:asciiTheme="minorHAnsi" w:hAnsiTheme="minorHAnsi" w:cstheme="minorHAnsi"/>
              </w:rPr>
            </w:pPr>
            <w:r w:rsidRPr="00054DBB">
              <w:rPr>
                <w:rFonts w:asciiTheme="minorHAnsi" w:hAnsiTheme="minorHAnsi" w:cstheme="minorHAnsi"/>
              </w:rPr>
              <w:t>Aruande otstarve</w:t>
            </w:r>
          </w:p>
        </w:tc>
        <w:tc>
          <w:tcPr>
            <w:tcW w:w="3207" w:type="dxa"/>
          </w:tcPr>
          <w:p w14:paraId="2F1CF36C" w14:textId="44AC0559" w:rsidR="00786E08" w:rsidRPr="00054DBB" w:rsidRDefault="00786E08" w:rsidP="00405378">
            <w:pPr>
              <w:pStyle w:val="ListParagraph"/>
              <w:numPr>
                <w:ilvl w:val="0"/>
                <w:numId w:val="56"/>
              </w:numPr>
              <w:ind w:left="328" w:hanging="283"/>
              <w:rPr>
                <w:rFonts w:asciiTheme="minorHAnsi" w:hAnsiTheme="minorHAnsi" w:cstheme="minorHAnsi"/>
              </w:rPr>
            </w:pPr>
            <w:r w:rsidRPr="00054DBB">
              <w:rPr>
                <w:rFonts w:asciiTheme="minorHAnsi" w:hAnsiTheme="minorHAnsi" w:cstheme="minorHAnsi"/>
              </w:rPr>
              <w:t>Rakenduskava ettevalmistamine</w:t>
            </w:r>
            <w:r w:rsidR="00872DDE" w:rsidRPr="00054DBB">
              <w:rPr>
                <w:rFonts w:asciiTheme="minorHAnsi" w:hAnsiTheme="minorHAnsi" w:cstheme="minorHAnsi"/>
              </w:rPr>
              <w:t>.</w:t>
            </w:r>
          </w:p>
          <w:p w14:paraId="1E383F8D" w14:textId="7207E6EB" w:rsidR="00266065" w:rsidRPr="00054DBB" w:rsidRDefault="00266065" w:rsidP="00405378">
            <w:pPr>
              <w:pStyle w:val="ListParagraph"/>
              <w:numPr>
                <w:ilvl w:val="0"/>
                <w:numId w:val="56"/>
              </w:numPr>
              <w:ind w:left="328" w:hanging="283"/>
              <w:rPr>
                <w:rFonts w:asciiTheme="minorHAnsi" w:hAnsiTheme="minorHAnsi" w:cstheme="minorHAnsi"/>
              </w:rPr>
            </w:pPr>
            <w:r w:rsidRPr="00054DBB">
              <w:rPr>
                <w:rFonts w:asciiTheme="minorHAnsi" w:hAnsiTheme="minorHAnsi" w:cstheme="minorHAnsi"/>
              </w:rPr>
              <w:t>Tegevusrühma tegevuskava ja eelarve ettevalmistamine</w:t>
            </w:r>
            <w:r w:rsidR="00872DDE" w:rsidRPr="00054DBB">
              <w:rPr>
                <w:rFonts w:asciiTheme="minorHAnsi" w:hAnsiTheme="minorHAnsi" w:cstheme="minorHAnsi"/>
              </w:rPr>
              <w:t>.</w:t>
            </w:r>
          </w:p>
          <w:p w14:paraId="6C06A2BC" w14:textId="78CB2FB7" w:rsidR="007B712B" w:rsidRPr="00054DBB" w:rsidRDefault="00786E08" w:rsidP="00405378">
            <w:pPr>
              <w:pStyle w:val="ListParagraph"/>
              <w:numPr>
                <w:ilvl w:val="0"/>
                <w:numId w:val="56"/>
              </w:numPr>
              <w:ind w:left="328" w:hanging="283"/>
              <w:rPr>
                <w:rFonts w:asciiTheme="minorHAnsi" w:hAnsiTheme="minorHAnsi" w:cstheme="minorHAnsi"/>
              </w:rPr>
            </w:pPr>
            <w:r w:rsidRPr="00054DBB">
              <w:rPr>
                <w:rFonts w:asciiTheme="minorHAnsi" w:hAnsiTheme="minorHAnsi" w:cstheme="minorHAnsi"/>
              </w:rPr>
              <w:t>Strateegia muutmise vajaduse hindamine</w:t>
            </w:r>
            <w:r w:rsidR="00872DDE" w:rsidRPr="00054DBB">
              <w:rPr>
                <w:rFonts w:asciiTheme="minorHAnsi" w:hAnsiTheme="minorHAnsi" w:cstheme="minorHAnsi"/>
              </w:rPr>
              <w:t>.</w:t>
            </w:r>
          </w:p>
        </w:tc>
        <w:tc>
          <w:tcPr>
            <w:tcW w:w="3339" w:type="dxa"/>
          </w:tcPr>
          <w:p w14:paraId="5FE76024" w14:textId="3939D9E8" w:rsidR="0099300E" w:rsidRPr="00054DBB" w:rsidRDefault="0099300E" w:rsidP="00405378">
            <w:pPr>
              <w:pStyle w:val="ListParagraph"/>
              <w:numPr>
                <w:ilvl w:val="0"/>
                <w:numId w:val="56"/>
              </w:numPr>
              <w:ind w:left="367" w:hanging="284"/>
              <w:rPr>
                <w:rFonts w:asciiTheme="minorHAnsi" w:hAnsiTheme="minorHAnsi" w:cstheme="minorHAnsi"/>
              </w:rPr>
            </w:pPr>
            <w:r w:rsidRPr="00054DBB">
              <w:rPr>
                <w:rFonts w:asciiTheme="minorHAnsi" w:hAnsiTheme="minorHAnsi" w:cstheme="minorHAnsi"/>
              </w:rPr>
              <w:t>Strateegia elluviimise lõpliku mõju hindamine</w:t>
            </w:r>
            <w:r w:rsidR="00872DDE" w:rsidRPr="00054DBB">
              <w:rPr>
                <w:rFonts w:asciiTheme="minorHAnsi" w:hAnsiTheme="minorHAnsi" w:cstheme="minorHAnsi"/>
              </w:rPr>
              <w:t>.</w:t>
            </w:r>
          </w:p>
          <w:p w14:paraId="2A04B2E7" w14:textId="0C08F1F7" w:rsidR="007B712B" w:rsidRPr="00054DBB" w:rsidRDefault="007B712B" w:rsidP="00405378">
            <w:pPr>
              <w:pStyle w:val="ListParagraph"/>
              <w:numPr>
                <w:ilvl w:val="0"/>
                <w:numId w:val="56"/>
              </w:numPr>
              <w:ind w:left="367" w:hanging="284"/>
              <w:rPr>
                <w:rFonts w:asciiTheme="minorHAnsi" w:hAnsiTheme="minorHAnsi" w:cstheme="minorHAnsi"/>
              </w:rPr>
            </w:pPr>
            <w:r w:rsidRPr="00054DBB">
              <w:rPr>
                <w:rFonts w:asciiTheme="minorHAnsi" w:hAnsiTheme="minorHAnsi" w:cstheme="minorHAnsi"/>
              </w:rPr>
              <w:t>Järgmise strateegiaperioodi kujundamine</w:t>
            </w:r>
            <w:r w:rsidR="00872DDE" w:rsidRPr="00054DBB">
              <w:rPr>
                <w:rFonts w:asciiTheme="minorHAnsi" w:hAnsiTheme="minorHAnsi" w:cstheme="minorHAnsi"/>
              </w:rPr>
              <w:t>.</w:t>
            </w:r>
          </w:p>
        </w:tc>
      </w:tr>
    </w:tbl>
    <w:p w14:paraId="5D2EB6D8" w14:textId="35D50B8E" w:rsidR="007B712B" w:rsidRPr="00054DBB" w:rsidRDefault="007B712B" w:rsidP="007B712B">
      <w:pPr>
        <w:pStyle w:val="Caption"/>
        <w:keepNext/>
        <w:rPr>
          <w:rFonts w:asciiTheme="minorHAnsi" w:hAnsiTheme="minorHAnsi" w:cstheme="minorHAnsi"/>
        </w:rPr>
      </w:pPr>
      <w:r w:rsidRPr="00054DBB">
        <w:rPr>
          <w:rFonts w:asciiTheme="minorHAnsi" w:hAnsiTheme="minorHAnsi" w:cstheme="minorHAnsi"/>
        </w:rPr>
        <w:t xml:space="preserve"> Tabel 1</w:t>
      </w:r>
      <w:r w:rsidR="00935D9B" w:rsidRPr="00054DBB">
        <w:rPr>
          <w:rFonts w:asciiTheme="minorHAnsi" w:hAnsiTheme="minorHAnsi" w:cstheme="minorHAnsi"/>
        </w:rPr>
        <w:t>7</w:t>
      </w:r>
      <w:r w:rsidRPr="00054DBB">
        <w:rPr>
          <w:rFonts w:asciiTheme="minorHAnsi" w:hAnsiTheme="minorHAnsi" w:cstheme="minorHAnsi"/>
        </w:rPr>
        <w:t>. Strateegia seire ja hindamine</w:t>
      </w:r>
    </w:p>
    <w:p w14:paraId="25741D90" w14:textId="77777777" w:rsidR="00EC0774" w:rsidRPr="00054DBB" w:rsidRDefault="00EC0774" w:rsidP="00B63C0C">
      <w:pPr>
        <w:pStyle w:val="ListParagraph"/>
        <w:jc w:val="both"/>
        <w:rPr>
          <w:rFonts w:asciiTheme="minorHAnsi" w:hAnsiTheme="minorHAnsi" w:cstheme="minorHAnsi"/>
        </w:rPr>
      </w:pPr>
    </w:p>
    <w:p w14:paraId="5D34827A" w14:textId="59CCA992" w:rsidR="00D22475" w:rsidRPr="00054DBB" w:rsidRDefault="007C78FF" w:rsidP="002F3AEC">
      <w:pPr>
        <w:pStyle w:val="Heading2"/>
        <w:rPr>
          <w:rFonts w:asciiTheme="minorHAnsi" w:hAnsiTheme="minorHAnsi" w:cstheme="minorHAnsi"/>
          <w:color w:val="C0504D" w:themeColor="accent2"/>
        </w:rPr>
      </w:pPr>
      <w:bookmarkStart w:id="155" w:name="_Toc136438880"/>
      <w:r w:rsidRPr="00054DBB">
        <w:rPr>
          <w:rFonts w:asciiTheme="minorHAnsi" w:hAnsiTheme="minorHAnsi" w:cstheme="minorHAnsi"/>
          <w:color w:val="C0504D" w:themeColor="accent2"/>
        </w:rPr>
        <w:t>Strateegia muutmine</w:t>
      </w:r>
      <w:bookmarkEnd w:id="155"/>
      <w:r w:rsidRPr="00054DBB">
        <w:rPr>
          <w:rFonts w:asciiTheme="minorHAnsi" w:hAnsiTheme="minorHAnsi" w:cstheme="minorHAnsi"/>
          <w:color w:val="C0504D" w:themeColor="accent2"/>
        </w:rPr>
        <w:t xml:space="preserve"> </w:t>
      </w:r>
    </w:p>
    <w:p w14:paraId="10B76E17" w14:textId="75DA48E6" w:rsidR="00D5348C" w:rsidRPr="00054DBB" w:rsidRDefault="00CB3296" w:rsidP="00D5348C">
      <w:pPr>
        <w:jc w:val="both"/>
        <w:rPr>
          <w:rFonts w:asciiTheme="minorHAnsi" w:hAnsiTheme="minorHAnsi" w:cstheme="minorHAnsi"/>
          <w:color w:val="000000" w:themeColor="text1"/>
        </w:rPr>
      </w:pPr>
      <w:r w:rsidRPr="00054DBB">
        <w:rPr>
          <w:rFonts w:asciiTheme="minorHAnsi" w:hAnsiTheme="minorHAnsi" w:cstheme="minorHAnsi"/>
          <w:color w:val="000000" w:themeColor="text1"/>
        </w:rPr>
        <w:t>S</w:t>
      </w:r>
      <w:r w:rsidR="005F5C05" w:rsidRPr="00054DBB">
        <w:rPr>
          <w:rFonts w:asciiTheme="minorHAnsi" w:hAnsiTheme="minorHAnsi" w:cstheme="minorHAnsi"/>
          <w:color w:val="000000" w:themeColor="text1"/>
        </w:rPr>
        <w:t xml:space="preserve">trateegia uuendamise ja muutmise </w:t>
      </w:r>
      <w:r w:rsidRPr="00054DBB">
        <w:rPr>
          <w:rFonts w:asciiTheme="minorHAnsi" w:hAnsiTheme="minorHAnsi" w:cstheme="minorHAnsi"/>
          <w:color w:val="000000" w:themeColor="text1"/>
        </w:rPr>
        <w:t>vajadust</w:t>
      </w:r>
      <w:r w:rsidR="005F5C05" w:rsidRPr="00054DBB">
        <w:rPr>
          <w:rFonts w:asciiTheme="minorHAnsi" w:hAnsiTheme="minorHAnsi" w:cstheme="minorHAnsi"/>
          <w:color w:val="000000" w:themeColor="text1"/>
        </w:rPr>
        <w:t xml:space="preserve"> hindab </w:t>
      </w:r>
      <w:r w:rsidR="00D5348C" w:rsidRPr="00054DBB">
        <w:rPr>
          <w:rFonts w:asciiTheme="minorHAnsi" w:hAnsiTheme="minorHAnsi" w:cstheme="minorHAnsi"/>
          <w:color w:val="000000" w:themeColor="text1"/>
        </w:rPr>
        <w:t>KKLM</w:t>
      </w:r>
      <w:r w:rsidR="005F5C05" w:rsidRPr="00054DBB">
        <w:rPr>
          <w:rFonts w:asciiTheme="minorHAnsi" w:hAnsiTheme="minorHAnsi" w:cstheme="minorHAnsi"/>
          <w:color w:val="000000" w:themeColor="text1"/>
        </w:rPr>
        <w:t xml:space="preserve"> juhatus iga-aastaselt vastavalt seire tulemustele.</w:t>
      </w:r>
      <w:r w:rsidR="007B712B" w:rsidRPr="00054DBB">
        <w:rPr>
          <w:rFonts w:asciiTheme="minorHAnsi" w:hAnsiTheme="minorHAnsi" w:cstheme="minorHAnsi"/>
          <w:color w:val="000000" w:themeColor="text1"/>
        </w:rPr>
        <w:t xml:space="preserve"> </w:t>
      </w:r>
      <w:r w:rsidR="005F5C05" w:rsidRPr="00054DBB">
        <w:rPr>
          <w:rFonts w:asciiTheme="minorHAnsi" w:hAnsiTheme="minorHAnsi" w:cstheme="minorHAnsi"/>
          <w:color w:val="000000" w:themeColor="text1"/>
        </w:rPr>
        <w:t xml:space="preserve">Vajadusel valmistab juhatus üldkoosolekule ette põhjendatud ettepaneku strateegia muutmiseks. Kui tegemist on tehniliste täiendustega töö paremaks korraldamiseks, arutatakse muutmist vaid juhatuse koosolekul. </w:t>
      </w:r>
    </w:p>
    <w:p w14:paraId="51EF7C91" w14:textId="77777777" w:rsidR="004B655A" w:rsidRPr="00054DBB" w:rsidRDefault="004B655A" w:rsidP="00D5348C">
      <w:pPr>
        <w:jc w:val="both"/>
        <w:rPr>
          <w:rFonts w:asciiTheme="minorHAnsi" w:hAnsiTheme="minorHAnsi" w:cstheme="minorHAnsi"/>
          <w:b/>
          <w:color w:val="000000" w:themeColor="text1"/>
        </w:rPr>
      </w:pPr>
    </w:p>
    <w:p w14:paraId="05ACFEB3" w14:textId="0D0D4A7E" w:rsidR="005F5C05" w:rsidRPr="00054DBB" w:rsidRDefault="005F5C05" w:rsidP="00D5348C">
      <w:pPr>
        <w:jc w:val="both"/>
        <w:rPr>
          <w:rFonts w:asciiTheme="minorHAnsi" w:hAnsiTheme="minorHAnsi" w:cstheme="minorHAnsi"/>
          <w:color w:val="000000" w:themeColor="text1"/>
        </w:rPr>
      </w:pPr>
      <w:r w:rsidRPr="00054DBB">
        <w:rPr>
          <w:rFonts w:asciiTheme="minorHAnsi" w:hAnsiTheme="minorHAnsi" w:cstheme="minorHAnsi"/>
          <w:b/>
          <w:color w:val="000000" w:themeColor="text1"/>
        </w:rPr>
        <w:t>Strateegiaperioodi lõpus</w:t>
      </w:r>
      <w:r w:rsidRPr="00054DBB">
        <w:rPr>
          <w:rFonts w:asciiTheme="minorHAnsi" w:hAnsiTheme="minorHAnsi" w:cstheme="minorHAnsi"/>
          <w:color w:val="000000" w:themeColor="text1"/>
        </w:rPr>
        <w:t xml:space="preserve"> algatatakse uue strateegia koostamine vastavalt Euroopa Liidu ja riiklikele raamdokumentidele.</w:t>
      </w:r>
    </w:p>
    <w:p w14:paraId="087F3615" w14:textId="134A7875" w:rsidR="00D22475" w:rsidRPr="00054DBB" w:rsidRDefault="00D22475" w:rsidP="00D22475">
      <w:pPr>
        <w:rPr>
          <w:rFonts w:asciiTheme="minorHAnsi" w:hAnsiTheme="minorHAnsi" w:cstheme="minorHAnsi"/>
        </w:rPr>
      </w:pPr>
    </w:p>
    <w:p w14:paraId="2AFBD627" w14:textId="1A53721C" w:rsidR="00D22475" w:rsidRPr="00054DBB" w:rsidRDefault="00D22475" w:rsidP="00D22475">
      <w:pPr>
        <w:rPr>
          <w:rFonts w:asciiTheme="minorHAnsi" w:hAnsiTheme="minorHAnsi" w:cstheme="minorHAnsi"/>
        </w:rPr>
      </w:pPr>
    </w:p>
    <w:p w14:paraId="2D07C9CC" w14:textId="784E1084" w:rsidR="006E709B" w:rsidRPr="00054DBB" w:rsidRDefault="006E709B" w:rsidP="006E709B">
      <w:pPr>
        <w:pStyle w:val="Heading1"/>
        <w:numPr>
          <w:ilvl w:val="0"/>
          <w:numId w:val="0"/>
        </w:numPr>
        <w:rPr>
          <w:rFonts w:asciiTheme="minorHAnsi" w:hAnsiTheme="minorHAnsi" w:cstheme="minorHAnsi"/>
          <w:color w:val="C0504D" w:themeColor="accent2"/>
        </w:rPr>
      </w:pPr>
      <w:bookmarkStart w:id="156" w:name="_Toc136438881"/>
      <w:r w:rsidRPr="00054DBB">
        <w:rPr>
          <w:rFonts w:asciiTheme="minorHAnsi" w:hAnsiTheme="minorHAnsi" w:cstheme="minorHAnsi"/>
          <w:color w:val="C0504D" w:themeColor="accent2"/>
          <w:lang w:val="et-EE"/>
        </w:rPr>
        <w:t xml:space="preserve">Lisa 3. </w:t>
      </w:r>
      <w:r w:rsidRPr="00054DBB">
        <w:rPr>
          <w:rFonts w:asciiTheme="minorHAnsi" w:hAnsiTheme="minorHAnsi" w:cstheme="minorHAnsi"/>
          <w:color w:val="C0504D" w:themeColor="accent2"/>
        </w:rPr>
        <w:t>Strateegia koostamise protsess</w:t>
      </w:r>
      <w:bookmarkEnd w:id="156"/>
    </w:p>
    <w:p w14:paraId="1DBD3C2F" w14:textId="596920E1" w:rsidR="005E1F55" w:rsidRPr="00054DBB" w:rsidRDefault="00282E5B" w:rsidP="005E1F55">
      <w:pPr>
        <w:pStyle w:val="NormalWeb"/>
        <w:rPr>
          <w:rFonts w:asciiTheme="minorHAnsi" w:hAnsiTheme="minorHAnsi" w:cstheme="minorHAnsi"/>
        </w:rPr>
      </w:pPr>
      <w:r w:rsidRPr="00054DBB">
        <w:rPr>
          <w:rFonts w:asciiTheme="minorHAnsi" w:hAnsiTheme="minorHAnsi" w:cstheme="minorHAnsi"/>
        </w:rPr>
        <w:t xml:space="preserve">Strateegia koostamine hõlmas </w:t>
      </w:r>
      <w:r w:rsidR="005E1F55" w:rsidRPr="00054DBB">
        <w:rPr>
          <w:rFonts w:asciiTheme="minorHAnsi" w:hAnsiTheme="minorHAnsi" w:cstheme="minorHAnsi"/>
        </w:rPr>
        <w:t>viite</w:t>
      </w:r>
      <w:r w:rsidRPr="00054DBB">
        <w:rPr>
          <w:rFonts w:asciiTheme="minorHAnsi" w:hAnsiTheme="minorHAnsi" w:cstheme="minorHAnsi"/>
        </w:rPr>
        <w:t xml:space="preserve"> tegevusblokki, milleks olid: </w:t>
      </w:r>
    </w:p>
    <w:p w14:paraId="66D7CAAE" w14:textId="77777777" w:rsidR="005E1F55" w:rsidRPr="00054DBB" w:rsidRDefault="00282E5B" w:rsidP="00405378">
      <w:pPr>
        <w:pStyle w:val="NormalWeb"/>
        <w:numPr>
          <w:ilvl w:val="1"/>
          <w:numId w:val="18"/>
        </w:numPr>
        <w:spacing w:before="0" w:beforeAutospacing="0" w:after="0" w:afterAutospacing="0"/>
        <w:ind w:left="709" w:hanging="425"/>
        <w:rPr>
          <w:rFonts w:asciiTheme="minorHAnsi" w:hAnsiTheme="minorHAnsi" w:cstheme="minorHAnsi"/>
        </w:rPr>
      </w:pPr>
      <w:r w:rsidRPr="00054DBB">
        <w:rPr>
          <w:rFonts w:asciiTheme="minorHAnsi" w:hAnsiTheme="minorHAnsi" w:cstheme="minorHAnsi"/>
          <w:b/>
          <w:bCs/>
          <w:color w:val="000000" w:themeColor="text1"/>
          <w:lang w:val="et-EE"/>
        </w:rPr>
        <w:t>Lõppeva perioodi mõju-uuring</w:t>
      </w:r>
    </w:p>
    <w:p w14:paraId="3C8E416C" w14:textId="20FFC72A" w:rsidR="005E1F55" w:rsidRPr="00054DBB" w:rsidRDefault="00282E5B" w:rsidP="005E1F55">
      <w:pPr>
        <w:pStyle w:val="NormalWeb"/>
        <w:spacing w:before="0" w:beforeAutospacing="0" w:after="0" w:afterAutospacing="0"/>
        <w:ind w:left="709"/>
        <w:rPr>
          <w:rFonts w:asciiTheme="minorHAnsi" w:hAnsiTheme="minorHAnsi" w:cstheme="minorHAnsi"/>
        </w:rPr>
      </w:pPr>
      <w:r w:rsidRPr="00054DBB">
        <w:rPr>
          <w:rFonts w:asciiTheme="minorHAnsi" w:hAnsiTheme="minorHAnsi" w:cstheme="minorHAnsi"/>
          <w:color w:val="000000" w:themeColor="text1"/>
          <w:lang w:val="et-EE"/>
        </w:rPr>
        <w:t>Mõju-uuringu eesmärk oli hinnata MTÜ Kodukant Läänemaa strateegia aastateks 2014-2020+ elluviimist</w:t>
      </w:r>
      <w:r w:rsidR="00872DDE"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lang w:val="et-EE"/>
        </w:rPr>
        <w:t xml:space="preserve"> sh hinnata, kuidas on LEADER meetmete kaudu perioodil 2014-2021 toetatud projektid aidanud kaasa strateegias seatud eesmärkide täitmisele. Kuigi programmi periood algas 2014. aastal, hakati toetusi jagama alates 2016. aastast, seega hõlmab hindamine kõiki LEADER projekte, mis on lõpetatud perioodil 2016-2021.</w:t>
      </w:r>
    </w:p>
    <w:p w14:paraId="61E7389F" w14:textId="63A7EF25" w:rsidR="00282E5B" w:rsidRPr="00054DBB" w:rsidRDefault="00282E5B" w:rsidP="005E1F55">
      <w:pPr>
        <w:pStyle w:val="NormalWeb"/>
        <w:spacing w:before="0" w:beforeAutospacing="0" w:after="0" w:afterAutospacing="0"/>
        <w:ind w:left="709"/>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Mõju-uuring viis läbi Civitta Eesti AS-i poolt perioodil mai-september 2022.</w:t>
      </w:r>
    </w:p>
    <w:p w14:paraId="294F2296" w14:textId="77777777" w:rsidR="005E1F55" w:rsidRPr="00054DBB" w:rsidRDefault="005E1F55" w:rsidP="005E1F55">
      <w:pPr>
        <w:pStyle w:val="NormalWeb"/>
        <w:spacing w:before="0" w:beforeAutospacing="0" w:after="0" w:afterAutospacing="0"/>
        <w:ind w:left="709"/>
        <w:rPr>
          <w:rFonts w:asciiTheme="minorHAnsi" w:hAnsiTheme="minorHAnsi" w:cstheme="minorHAnsi"/>
        </w:rPr>
      </w:pPr>
    </w:p>
    <w:p w14:paraId="77AADCE5" w14:textId="77777777" w:rsidR="005E1F55" w:rsidRPr="00054DBB" w:rsidRDefault="00282E5B" w:rsidP="00405378">
      <w:pPr>
        <w:pStyle w:val="NormalWeb"/>
        <w:numPr>
          <w:ilvl w:val="1"/>
          <w:numId w:val="18"/>
        </w:numPr>
        <w:spacing w:before="0" w:beforeAutospacing="0" w:after="0" w:afterAutospacing="0"/>
        <w:ind w:left="709" w:hanging="425"/>
        <w:jc w:val="both"/>
        <w:rPr>
          <w:rFonts w:asciiTheme="minorHAnsi" w:hAnsiTheme="minorHAnsi" w:cstheme="minorHAnsi"/>
          <w:b/>
          <w:bCs/>
          <w:color w:val="000000" w:themeColor="text1"/>
        </w:rPr>
      </w:pPr>
      <w:r w:rsidRPr="00054DBB">
        <w:rPr>
          <w:rFonts w:asciiTheme="minorHAnsi" w:hAnsiTheme="minorHAnsi" w:cstheme="minorHAnsi"/>
          <w:b/>
          <w:bCs/>
          <w:color w:val="000000" w:themeColor="text1"/>
        </w:rPr>
        <w:t>Tegevuspiirkonna analüüs</w:t>
      </w:r>
    </w:p>
    <w:p w14:paraId="2593E19E" w14:textId="77777777" w:rsidR="005E1F55" w:rsidRPr="00054DBB" w:rsidRDefault="00282E5B" w:rsidP="005E1F55">
      <w:pPr>
        <w:pStyle w:val="NormalWeb"/>
        <w:spacing w:before="0" w:beforeAutospacing="0" w:after="0" w:afterAutospacing="0"/>
        <w:ind w:left="709"/>
        <w:jc w:val="both"/>
        <w:rPr>
          <w:rFonts w:asciiTheme="minorHAnsi" w:hAnsiTheme="minorHAnsi" w:cstheme="minorHAnsi"/>
          <w:b/>
          <w:bCs/>
          <w:color w:val="000000" w:themeColor="text1"/>
        </w:rPr>
      </w:pPr>
      <w:r w:rsidRPr="00054DBB">
        <w:rPr>
          <w:rFonts w:asciiTheme="minorHAnsi" w:hAnsiTheme="minorHAnsi" w:cstheme="minorHAnsi"/>
          <w:color w:val="000000" w:themeColor="text1"/>
        </w:rPr>
        <w:t>Analüüs hõlmas andmekogumist ja analüüsi piirkonna</w:t>
      </w:r>
      <w:r w:rsidRPr="00054DBB">
        <w:rPr>
          <w:rFonts w:asciiTheme="minorHAnsi" w:hAnsiTheme="minorHAnsi" w:cstheme="minorHAnsi"/>
          <w:color w:val="000000" w:themeColor="text1"/>
          <w:lang w:val="et-EE"/>
        </w:rPr>
        <w:t xml:space="preserve"> asustuse ja maakasutuse, rahvastiku, ettevõtluse jt sotsiaal-majanduslike näitajate kohta</w:t>
      </w:r>
      <w:r w:rsidRPr="00054DBB">
        <w:rPr>
          <w:rFonts w:asciiTheme="minorHAnsi" w:hAnsiTheme="minorHAnsi" w:cstheme="minorHAnsi"/>
          <w:color w:val="000000" w:themeColor="text1"/>
        </w:rPr>
        <w:t>. Andmetena kasutati avalikest allikatest</w:t>
      </w:r>
      <w:r w:rsidRPr="00054DBB">
        <w:rPr>
          <w:rFonts w:asciiTheme="minorHAnsi" w:hAnsiTheme="minorHAnsi" w:cstheme="minorHAnsi"/>
          <w:color w:val="000000" w:themeColor="text1"/>
          <w:lang w:val="et-EE"/>
        </w:rPr>
        <w:t xml:space="preserve">, uuringutest </w:t>
      </w:r>
      <w:r w:rsidRPr="00054DBB">
        <w:rPr>
          <w:rFonts w:asciiTheme="minorHAnsi" w:hAnsiTheme="minorHAnsi" w:cstheme="minorHAnsi"/>
          <w:color w:val="000000" w:themeColor="text1"/>
        </w:rPr>
        <w:t xml:space="preserve">kättesaadavat infot </w:t>
      </w:r>
      <w:r w:rsidRPr="00054DBB">
        <w:rPr>
          <w:rFonts w:asciiTheme="minorHAnsi" w:hAnsiTheme="minorHAnsi" w:cstheme="minorHAnsi"/>
          <w:color w:val="000000" w:themeColor="text1"/>
          <w:lang w:val="et-EE"/>
        </w:rPr>
        <w:t xml:space="preserve">ja </w:t>
      </w:r>
      <w:r w:rsidRPr="00054DBB">
        <w:rPr>
          <w:rFonts w:asciiTheme="minorHAnsi" w:hAnsiTheme="minorHAnsi" w:cstheme="minorHAnsi"/>
          <w:color w:val="000000" w:themeColor="text1"/>
        </w:rPr>
        <w:t xml:space="preserve">Statistikaameti </w:t>
      </w:r>
      <w:r w:rsidRPr="00054DBB">
        <w:rPr>
          <w:rFonts w:asciiTheme="minorHAnsi" w:hAnsiTheme="minorHAnsi" w:cstheme="minorHAnsi"/>
          <w:color w:val="000000" w:themeColor="text1"/>
          <w:lang w:val="et-EE"/>
        </w:rPr>
        <w:t xml:space="preserve">andmepäringut. </w:t>
      </w:r>
      <w:r w:rsidRPr="00054DBB">
        <w:rPr>
          <w:rFonts w:asciiTheme="minorHAnsi" w:hAnsiTheme="minorHAnsi" w:cstheme="minorHAnsi"/>
          <w:color w:val="000000" w:themeColor="text1"/>
        </w:rPr>
        <w:t>Muuhulgas koostati piirkonnale ka elanikkonna rahvastikunäitajate analüüs, mille väljundiks on rahvaarvu muutused olulistes</w:t>
      </w:r>
      <w:r w:rsidR="005E1F55"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rPr>
        <w:t xml:space="preserve">vanuserühmades. </w:t>
      </w:r>
    </w:p>
    <w:p w14:paraId="46E028C0" w14:textId="324A97ED" w:rsidR="005E1F55" w:rsidRPr="00054DBB" w:rsidRDefault="005E1F55" w:rsidP="005E1F55">
      <w:pPr>
        <w:pStyle w:val="NormalWeb"/>
        <w:spacing w:before="0" w:beforeAutospacing="0" w:after="0" w:afterAutospacing="0"/>
        <w:ind w:left="709"/>
        <w:jc w:val="both"/>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Kvantitatiivse analüüsi koostas Hei</w:t>
      </w:r>
      <w:r w:rsidR="00872DDE" w:rsidRPr="00054DBB">
        <w:rPr>
          <w:rFonts w:asciiTheme="minorHAnsi" w:hAnsiTheme="minorHAnsi" w:cstheme="minorHAnsi"/>
          <w:color w:val="000000" w:themeColor="text1"/>
          <w:lang w:val="et-EE"/>
        </w:rPr>
        <w:t>V</w:t>
      </w:r>
      <w:r w:rsidRPr="00054DBB">
        <w:rPr>
          <w:rFonts w:asciiTheme="minorHAnsi" w:hAnsiTheme="minorHAnsi" w:cstheme="minorHAnsi"/>
          <w:color w:val="000000" w:themeColor="text1"/>
          <w:lang w:val="et-EE"/>
        </w:rPr>
        <w:t xml:space="preserve">äl OÜ. </w:t>
      </w:r>
    </w:p>
    <w:p w14:paraId="16309BC2" w14:textId="77777777" w:rsidR="005E1F55" w:rsidRPr="00054DBB" w:rsidRDefault="005E1F55" w:rsidP="005E1F55">
      <w:pPr>
        <w:pStyle w:val="NormalWeb"/>
        <w:spacing w:before="0" w:beforeAutospacing="0" w:after="0" w:afterAutospacing="0"/>
        <w:ind w:left="709"/>
        <w:jc w:val="both"/>
        <w:rPr>
          <w:rFonts w:asciiTheme="minorHAnsi" w:hAnsiTheme="minorHAnsi" w:cstheme="minorHAnsi"/>
          <w:b/>
          <w:bCs/>
          <w:color w:val="000000" w:themeColor="text1"/>
        </w:rPr>
      </w:pPr>
    </w:p>
    <w:p w14:paraId="596A1D29" w14:textId="46408004" w:rsidR="005E1F55" w:rsidRPr="00054DBB" w:rsidRDefault="00282E5B" w:rsidP="00405378">
      <w:pPr>
        <w:pStyle w:val="NormalWeb"/>
        <w:numPr>
          <w:ilvl w:val="1"/>
          <w:numId w:val="18"/>
        </w:numPr>
        <w:spacing w:before="0" w:beforeAutospacing="0" w:after="0" w:afterAutospacing="0"/>
        <w:ind w:left="709" w:hanging="425"/>
        <w:rPr>
          <w:rFonts w:asciiTheme="minorHAnsi" w:hAnsiTheme="minorHAnsi" w:cstheme="minorHAnsi"/>
          <w:b/>
          <w:bCs/>
        </w:rPr>
      </w:pPr>
      <w:r w:rsidRPr="00054DBB">
        <w:rPr>
          <w:rFonts w:asciiTheme="minorHAnsi" w:hAnsiTheme="minorHAnsi" w:cstheme="minorHAnsi"/>
          <w:b/>
          <w:bCs/>
        </w:rPr>
        <w:t>KKLM liikmeskonnalt, hindamiskomisjonilt, sihtgruppide esindajatelt ja laiemalt avalikkuselt sisendi kogumine</w:t>
      </w:r>
    </w:p>
    <w:p w14:paraId="3B40B43C" w14:textId="0D05F886" w:rsidR="005E1F55" w:rsidRPr="00054DBB" w:rsidRDefault="00282E5B" w:rsidP="005E1F55">
      <w:pPr>
        <w:pStyle w:val="NormalWeb"/>
        <w:spacing w:before="0" w:beforeAutospacing="0" w:after="0" w:afterAutospacing="0"/>
        <w:ind w:left="709"/>
        <w:rPr>
          <w:rFonts w:asciiTheme="minorHAnsi" w:hAnsiTheme="minorHAnsi" w:cstheme="minorHAnsi"/>
          <w:color w:val="000000" w:themeColor="text1"/>
        </w:rPr>
      </w:pPr>
      <w:r w:rsidRPr="00054DBB">
        <w:rPr>
          <w:rFonts w:asciiTheme="minorHAnsi" w:hAnsiTheme="minorHAnsi" w:cstheme="minorHAnsi"/>
          <w:color w:val="000000" w:themeColor="text1"/>
        </w:rPr>
        <w:t xml:space="preserve">Kaasamise kokkuvõte on </w:t>
      </w:r>
      <w:r w:rsidR="00872DDE" w:rsidRPr="00054DBB">
        <w:rPr>
          <w:rFonts w:asciiTheme="minorHAnsi" w:hAnsiTheme="minorHAnsi" w:cstheme="minorHAnsi"/>
          <w:color w:val="000000" w:themeColor="text1"/>
        </w:rPr>
        <w:t xml:space="preserve">esitatud </w:t>
      </w:r>
      <w:r w:rsidR="000F10C6" w:rsidRPr="00054DBB">
        <w:rPr>
          <w:rFonts w:asciiTheme="minorHAnsi" w:hAnsiTheme="minorHAnsi" w:cstheme="minorHAnsi"/>
          <w:color w:val="000000" w:themeColor="text1"/>
        </w:rPr>
        <w:t xml:space="preserve">Tabel 18. </w:t>
      </w:r>
    </w:p>
    <w:p w14:paraId="3E3FCE43" w14:textId="77777777" w:rsidR="005E1F55" w:rsidRPr="00054DBB" w:rsidRDefault="005E1F55" w:rsidP="005E1F55">
      <w:pPr>
        <w:pStyle w:val="NormalWeb"/>
        <w:spacing w:before="0" w:beforeAutospacing="0" w:after="0" w:afterAutospacing="0"/>
        <w:ind w:left="709"/>
        <w:rPr>
          <w:rFonts w:asciiTheme="minorHAnsi" w:hAnsiTheme="minorHAnsi" w:cstheme="minorHAnsi"/>
          <w:b/>
          <w:bCs/>
        </w:rPr>
      </w:pPr>
    </w:p>
    <w:p w14:paraId="1B1657D4" w14:textId="77777777" w:rsidR="005E1F55" w:rsidRPr="00054DBB" w:rsidRDefault="00282E5B" w:rsidP="00405378">
      <w:pPr>
        <w:pStyle w:val="ListParagraph"/>
        <w:numPr>
          <w:ilvl w:val="1"/>
          <w:numId w:val="18"/>
        </w:numPr>
        <w:ind w:left="709" w:hanging="425"/>
        <w:rPr>
          <w:rFonts w:asciiTheme="minorHAnsi" w:hAnsiTheme="minorHAnsi" w:cstheme="minorHAnsi"/>
          <w:b/>
          <w:bCs/>
        </w:rPr>
      </w:pPr>
      <w:r w:rsidRPr="00054DBB">
        <w:rPr>
          <w:rFonts w:asciiTheme="minorHAnsi" w:hAnsiTheme="minorHAnsi" w:cstheme="minorHAnsi"/>
          <w:b/>
          <w:bCs/>
        </w:rPr>
        <w:t>Juhtrühma arutelud</w:t>
      </w:r>
    </w:p>
    <w:p w14:paraId="26AA2095" w14:textId="0B501A87" w:rsidR="00282E5B" w:rsidRPr="00054DBB" w:rsidRDefault="00282E5B" w:rsidP="005E1F55">
      <w:pPr>
        <w:pStyle w:val="ListParagraph"/>
        <w:ind w:left="709"/>
        <w:jc w:val="both"/>
        <w:rPr>
          <w:rFonts w:asciiTheme="minorHAnsi" w:hAnsiTheme="minorHAnsi" w:cstheme="minorHAnsi"/>
        </w:rPr>
      </w:pPr>
      <w:r w:rsidRPr="00054DBB">
        <w:rPr>
          <w:rFonts w:asciiTheme="minorHAnsi" w:hAnsiTheme="minorHAnsi" w:cstheme="minorHAnsi"/>
        </w:rPr>
        <w:t xml:space="preserve">Strateegia koostamist koordineeris juhtrühm, kelle ülesandeks oli vahekokkuvõtete ja -otsuste tegemine. Vastavalt eelmistest etappidest saadud sisendile koostas KKLM tegevmeeskond ja juhatus esialgsed visiooni, missiooni ja eesmärkide sõnastused, samuti mõõdetavad indikaatorid ja kavandatavad meetmed, mis juhtrühmas detailselt läbi arutati. III ja IV juhtrühma seminaridesse kaasati ka KKLM liikmeskond. </w:t>
      </w:r>
    </w:p>
    <w:p w14:paraId="1B165BFC" w14:textId="77777777" w:rsidR="005E1F55" w:rsidRPr="00054DBB" w:rsidRDefault="005E1F55" w:rsidP="005E1F55">
      <w:pPr>
        <w:pStyle w:val="ListParagraph"/>
        <w:ind w:left="709"/>
        <w:jc w:val="both"/>
        <w:rPr>
          <w:rFonts w:asciiTheme="minorHAnsi" w:hAnsiTheme="minorHAnsi" w:cstheme="minorHAnsi"/>
          <w:b/>
          <w:bCs/>
        </w:rPr>
      </w:pPr>
    </w:p>
    <w:p w14:paraId="691E2171" w14:textId="2C8BD7BA" w:rsidR="00282E5B" w:rsidRPr="00054DBB" w:rsidRDefault="00282E5B" w:rsidP="00405378">
      <w:pPr>
        <w:pStyle w:val="NormalWeb"/>
        <w:numPr>
          <w:ilvl w:val="1"/>
          <w:numId w:val="18"/>
        </w:numPr>
        <w:spacing w:before="0" w:beforeAutospacing="0" w:after="0" w:afterAutospacing="0"/>
        <w:ind w:left="709" w:hanging="425"/>
        <w:rPr>
          <w:rFonts w:asciiTheme="minorHAnsi" w:hAnsiTheme="minorHAnsi" w:cstheme="minorHAnsi"/>
          <w:b/>
          <w:bCs/>
        </w:rPr>
      </w:pPr>
      <w:r w:rsidRPr="00054DBB">
        <w:rPr>
          <w:rFonts w:asciiTheme="minorHAnsi" w:hAnsiTheme="minorHAnsi" w:cstheme="minorHAnsi"/>
          <w:b/>
          <w:bCs/>
        </w:rPr>
        <w:t xml:space="preserve">Tekstiloome </w:t>
      </w:r>
    </w:p>
    <w:p w14:paraId="31254CE7" w14:textId="77777777" w:rsidR="00002C1A" w:rsidRPr="00054DBB" w:rsidRDefault="00002C1A" w:rsidP="0036487A">
      <w:pPr>
        <w:pStyle w:val="NormalWeb"/>
        <w:spacing w:before="0" w:beforeAutospacing="0" w:after="0" w:afterAutospacing="0"/>
        <w:ind w:left="709"/>
        <w:rPr>
          <w:rFonts w:asciiTheme="minorHAnsi" w:hAnsiTheme="minorHAnsi" w:cstheme="minorHAnsi"/>
          <w:b/>
          <w:bCs/>
        </w:rPr>
      </w:pPr>
    </w:p>
    <w:p w14:paraId="63493C99" w14:textId="0EF84466" w:rsidR="00002C1A" w:rsidRPr="00054DBB" w:rsidRDefault="00002C1A" w:rsidP="00405378">
      <w:pPr>
        <w:pStyle w:val="NormalWeb"/>
        <w:numPr>
          <w:ilvl w:val="1"/>
          <w:numId w:val="18"/>
        </w:numPr>
        <w:spacing w:before="0" w:beforeAutospacing="0" w:after="0" w:afterAutospacing="0"/>
        <w:ind w:left="709" w:hanging="425"/>
        <w:rPr>
          <w:rFonts w:asciiTheme="minorHAnsi" w:hAnsiTheme="minorHAnsi" w:cstheme="minorHAnsi"/>
          <w:b/>
          <w:bCs/>
        </w:rPr>
      </w:pPr>
      <w:r w:rsidRPr="00054DBB">
        <w:rPr>
          <w:rFonts w:asciiTheme="minorHAnsi" w:hAnsiTheme="minorHAnsi" w:cstheme="minorHAnsi"/>
          <w:b/>
          <w:bCs/>
        </w:rPr>
        <w:t>Strateegia uuendamine</w:t>
      </w:r>
    </w:p>
    <w:p w14:paraId="598A9D04" w14:textId="600C6753" w:rsidR="00002C1A" w:rsidRPr="00054DBB" w:rsidRDefault="00002C1A" w:rsidP="00EF1C99">
      <w:pPr>
        <w:pStyle w:val="NormalWeb"/>
        <w:ind w:left="709"/>
        <w:jc w:val="both"/>
        <w:rPr>
          <w:rFonts w:asciiTheme="minorHAnsi" w:hAnsiTheme="minorHAnsi" w:cstheme="minorHAnsi"/>
          <w:color w:val="000000" w:themeColor="text1"/>
        </w:rPr>
      </w:pPr>
      <w:r w:rsidRPr="00054DBB">
        <w:rPr>
          <w:rFonts w:asciiTheme="minorHAnsi" w:hAnsiTheme="minorHAnsi" w:cstheme="minorHAnsi"/>
          <w:color w:val="000000" w:themeColor="text1"/>
        </w:rPr>
        <w:t xml:space="preserve">Strateegiat on uuendatud strateegia järelevalve tulemuste põhjal, meetme “Sotsiaalteenuste arendamine” täpsustamiseks ning määrusega “LEADER kohaliku arengu strateegia 2023–2027 rakendamine” vastavusse viimiseks. </w:t>
      </w:r>
    </w:p>
    <w:p w14:paraId="5575620E" w14:textId="35B689EE" w:rsidR="0022738F" w:rsidRPr="00054DBB" w:rsidRDefault="0022738F" w:rsidP="0036487A">
      <w:pPr>
        <w:pStyle w:val="NormalWeb"/>
        <w:spacing w:before="0" w:beforeAutospacing="0" w:after="0" w:afterAutospacing="0"/>
        <w:ind w:left="709"/>
        <w:rPr>
          <w:rFonts w:asciiTheme="minorHAnsi" w:hAnsiTheme="minorHAnsi" w:cstheme="minorHAnsi"/>
        </w:rPr>
      </w:pPr>
    </w:p>
    <w:p w14:paraId="07113D27" w14:textId="77777777" w:rsidR="0022738F" w:rsidRPr="00054DBB" w:rsidRDefault="0022738F" w:rsidP="0022738F">
      <w:pPr>
        <w:pStyle w:val="NormalWeb"/>
        <w:spacing w:before="0" w:beforeAutospacing="0" w:after="0" w:afterAutospacing="0"/>
        <w:rPr>
          <w:rFonts w:asciiTheme="minorHAnsi" w:hAnsiTheme="minorHAnsi" w:cstheme="minorHAnsi"/>
          <w:b/>
          <w:bCs/>
        </w:rPr>
      </w:pPr>
    </w:p>
    <w:p w14:paraId="7D9F9262" w14:textId="77777777" w:rsidR="0022738F" w:rsidRPr="00054DBB" w:rsidRDefault="0022738F" w:rsidP="0022738F">
      <w:pPr>
        <w:pStyle w:val="NormalWeb"/>
        <w:spacing w:before="0" w:beforeAutospacing="0" w:after="0" w:afterAutospacing="0"/>
        <w:rPr>
          <w:rFonts w:asciiTheme="minorHAnsi" w:hAnsiTheme="minorHAnsi" w:cstheme="minorHAnsi"/>
          <w:b/>
          <w:bCs/>
        </w:rPr>
      </w:pPr>
    </w:p>
    <w:p w14:paraId="6D9E78B8" w14:textId="77777777" w:rsidR="0022738F" w:rsidRPr="00054DBB" w:rsidRDefault="0022738F" w:rsidP="0022738F">
      <w:pPr>
        <w:pStyle w:val="NormalWeb"/>
        <w:spacing w:before="0" w:beforeAutospacing="0" w:after="0" w:afterAutospacing="0"/>
        <w:rPr>
          <w:rFonts w:asciiTheme="minorHAnsi" w:hAnsiTheme="minorHAnsi" w:cstheme="minorHAnsi"/>
          <w:b/>
          <w:bCs/>
        </w:rPr>
      </w:pPr>
    </w:p>
    <w:p w14:paraId="1709B874" w14:textId="77777777" w:rsidR="0022738F" w:rsidRPr="00054DBB" w:rsidRDefault="0022738F" w:rsidP="0022738F">
      <w:pPr>
        <w:pStyle w:val="NormalWeb"/>
        <w:spacing w:before="0" w:beforeAutospacing="0" w:after="0" w:afterAutospacing="0"/>
        <w:rPr>
          <w:rFonts w:asciiTheme="minorHAnsi" w:hAnsiTheme="minorHAnsi" w:cstheme="minorHAnsi"/>
          <w:b/>
          <w:bCs/>
        </w:rPr>
      </w:pPr>
    </w:p>
    <w:p w14:paraId="02570A66" w14:textId="3928D7DC" w:rsidR="0022738F" w:rsidRPr="00054DBB" w:rsidRDefault="0022738F" w:rsidP="0022738F">
      <w:pPr>
        <w:pStyle w:val="Caption"/>
        <w:keepNext/>
        <w:spacing w:after="0"/>
        <w:rPr>
          <w:rFonts w:asciiTheme="minorHAnsi" w:hAnsiTheme="minorHAnsi" w:cstheme="minorHAnsi"/>
        </w:rPr>
      </w:pPr>
    </w:p>
    <w:p w14:paraId="26C8E0ED" w14:textId="1D20D766" w:rsidR="00773EF3" w:rsidRPr="00054DBB" w:rsidRDefault="00773EF3" w:rsidP="00773EF3">
      <w:pPr>
        <w:pStyle w:val="Caption"/>
        <w:keepNext/>
        <w:rPr>
          <w:rFonts w:asciiTheme="minorHAnsi" w:hAnsiTheme="minorHAnsi" w:cstheme="minorHAnsi"/>
        </w:rPr>
      </w:pPr>
      <w:r w:rsidRPr="00054DBB">
        <w:rPr>
          <w:rFonts w:asciiTheme="minorHAnsi" w:hAnsiTheme="minorHAnsi" w:cstheme="minorHAnsi"/>
        </w:rPr>
        <w:t>Tabel 1</w:t>
      </w:r>
      <w:r w:rsidR="00935D9B" w:rsidRPr="00054DBB">
        <w:rPr>
          <w:rFonts w:asciiTheme="minorHAnsi" w:hAnsiTheme="minorHAnsi" w:cstheme="minorHAnsi"/>
        </w:rPr>
        <w:t>8</w:t>
      </w:r>
      <w:r w:rsidRPr="00054DBB">
        <w:rPr>
          <w:rFonts w:asciiTheme="minorHAnsi" w:hAnsiTheme="minorHAnsi" w:cstheme="minorHAnsi"/>
        </w:rPr>
        <w:t>. Strateegia raames läbi viidud kaasamise kokkuvõte</w:t>
      </w:r>
    </w:p>
    <w:tbl>
      <w:tblPr>
        <w:tblStyle w:val="TableGrid"/>
        <w:tblpPr w:leftFromText="180" w:rightFromText="180" w:vertAnchor="page" w:horzAnchor="margin" w:tblpY="2549"/>
        <w:tblW w:w="0" w:type="auto"/>
        <w:tblLook w:val="04A0" w:firstRow="1" w:lastRow="0" w:firstColumn="1" w:lastColumn="0" w:noHBand="0" w:noVBand="1"/>
      </w:tblPr>
      <w:tblGrid>
        <w:gridCol w:w="1696"/>
        <w:gridCol w:w="3261"/>
        <w:gridCol w:w="3573"/>
      </w:tblGrid>
      <w:tr w:rsidR="0022738F" w:rsidRPr="00054DBB" w14:paraId="767DFFE5" w14:textId="77777777" w:rsidTr="00216574">
        <w:tc>
          <w:tcPr>
            <w:tcW w:w="1696" w:type="dxa"/>
          </w:tcPr>
          <w:p w14:paraId="1AB7587D"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Kuupäev</w:t>
            </w:r>
          </w:p>
        </w:tc>
        <w:tc>
          <w:tcPr>
            <w:tcW w:w="3261" w:type="dxa"/>
          </w:tcPr>
          <w:p w14:paraId="06CA62EB"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Tegevus</w:t>
            </w:r>
          </w:p>
        </w:tc>
        <w:tc>
          <w:tcPr>
            <w:tcW w:w="3573" w:type="dxa"/>
          </w:tcPr>
          <w:p w14:paraId="1D418AFE"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Koht, osalejad</w:t>
            </w:r>
          </w:p>
        </w:tc>
      </w:tr>
      <w:tr w:rsidR="0022738F" w:rsidRPr="00054DBB" w14:paraId="23D82E4F" w14:textId="77777777" w:rsidTr="00216574">
        <w:tc>
          <w:tcPr>
            <w:tcW w:w="1696" w:type="dxa"/>
          </w:tcPr>
          <w:p w14:paraId="5ACEFB49"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26.01.2022</w:t>
            </w:r>
          </w:p>
        </w:tc>
        <w:tc>
          <w:tcPr>
            <w:tcW w:w="3261" w:type="dxa"/>
          </w:tcPr>
          <w:p w14:paraId="518B0C8A"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üldkoosolek</w:t>
            </w:r>
          </w:p>
          <w:p w14:paraId="5E6CEEFC"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Strateegia koostamise tegevuskava ja eelarve kinnitamine</w:t>
            </w:r>
          </w:p>
        </w:tc>
        <w:tc>
          <w:tcPr>
            <w:tcW w:w="3573" w:type="dxa"/>
          </w:tcPr>
          <w:p w14:paraId="1419261F"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Uuemõisas, 54 osalejat</w:t>
            </w:r>
          </w:p>
        </w:tc>
      </w:tr>
      <w:tr w:rsidR="0022738F" w:rsidRPr="00054DBB" w14:paraId="3F4EE725" w14:textId="77777777" w:rsidTr="00216574">
        <w:tc>
          <w:tcPr>
            <w:tcW w:w="1696" w:type="dxa"/>
          </w:tcPr>
          <w:p w14:paraId="37754545"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rPr>
              <w:t>25.05.2022</w:t>
            </w:r>
          </w:p>
        </w:tc>
        <w:tc>
          <w:tcPr>
            <w:tcW w:w="3261" w:type="dxa"/>
          </w:tcPr>
          <w:p w14:paraId="28EF473A"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Kohtumine sotsiaalvaldkonna esindajateja</w:t>
            </w:r>
          </w:p>
          <w:p w14:paraId="7E8C49C4" w14:textId="77777777" w:rsidR="0022738F" w:rsidRPr="00054DBB" w:rsidRDefault="0022738F" w:rsidP="0022738F">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rPr>
              <w:t>sialg</w:t>
            </w:r>
            <w:r w:rsidRPr="00054DBB">
              <w:rPr>
                <w:rFonts w:asciiTheme="minorHAnsi" w:hAnsiTheme="minorHAnsi" w:cstheme="minorHAnsi"/>
                <w:color w:val="000000" w:themeColor="text1"/>
                <w:lang w:val="et-EE"/>
              </w:rPr>
              <w:t>s</w:t>
            </w:r>
            <w:r w:rsidRPr="00054DBB">
              <w:rPr>
                <w:rFonts w:asciiTheme="minorHAnsi" w:hAnsiTheme="minorHAnsi" w:cstheme="minorHAnsi"/>
                <w:color w:val="000000" w:themeColor="text1"/>
              </w:rPr>
              <w:t>e sisend</w:t>
            </w:r>
            <w:r w:rsidRPr="00054DBB">
              <w:rPr>
                <w:rFonts w:asciiTheme="minorHAnsi" w:hAnsiTheme="minorHAnsi" w:cstheme="minorHAnsi"/>
                <w:color w:val="000000" w:themeColor="text1"/>
                <w:lang w:val="et-EE"/>
              </w:rPr>
              <w:t>i</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lang w:val="et-EE"/>
              </w:rPr>
              <w:t xml:space="preserve">saamine </w:t>
            </w:r>
            <w:r w:rsidRPr="00054DBB">
              <w:rPr>
                <w:rFonts w:asciiTheme="minorHAnsi" w:hAnsiTheme="minorHAnsi" w:cstheme="minorHAnsi"/>
                <w:color w:val="000000" w:themeColor="text1"/>
              </w:rPr>
              <w:t xml:space="preserve">Sotsiaalfond+ meetme </w:t>
            </w:r>
            <w:r w:rsidRPr="00054DBB">
              <w:rPr>
                <w:rFonts w:asciiTheme="minorHAnsi" w:hAnsiTheme="minorHAnsi" w:cstheme="minorHAnsi"/>
                <w:color w:val="000000" w:themeColor="text1"/>
                <w:lang w:val="et-EE"/>
              </w:rPr>
              <w:t>loomiseks</w:t>
            </w:r>
          </w:p>
        </w:tc>
        <w:tc>
          <w:tcPr>
            <w:tcW w:w="3573" w:type="dxa"/>
          </w:tcPr>
          <w:p w14:paraId="66F6F244"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11 osalejat</w:t>
            </w:r>
          </w:p>
          <w:p w14:paraId="2AB90388"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Organisatsioonid:</w:t>
            </w:r>
          </w:p>
          <w:p w14:paraId="16C9304E"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rPr>
              <w:t xml:space="preserve">Risti hooldekodu, SA Haapsalu Hoolekandekeskus, Omastehooldajate tugigrupp, </w:t>
            </w:r>
            <w:r w:rsidRPr="00054DBB">
              <w:rPr>
                <w:rFonts w:asciiTheme="minorHAnsi" w:hAnsiTheme="minorHAnsi" w:cstheme="minorHAnsi"/>
                <w:color w:val="000000" w:themeColor="text1"/>
                <w:shd w:val="clear" w:color="auto" w:fill="FFFFFF"/>
              </w:rPr>
              <w:t>SA Läänemaa Haigla hooldekodu</w:t>
            </w:r>
            <w:r w:rsidRPr="00054DBB">
              <w:rPr>
                <w:rFonts w:asciiTheme="minorHAnsi" w:hAnsiTheme="minorHAnsi" w:cstheme="minorHAnsi"/>
                <w:color w:val="000000" w:themeColor="text1"/>
              </w:rPr>
              <w:t xml:space="preserve">, Haapsalu LV sotsiaalosakond, Lääne-Nigula </w:t>
            </w:r>
            <w:r w:rsidRPr="00054DBB">
              <w:rPr>
                <w:rFonts w:asciiTheme="minorHAnsi" w:hAnsiTheme="minorHAnsi" w:cstheme="minorHAnsi"/>
                <w:color w:val="000000" w:themeColor="text1"/>
                <w:shd w:val="clear" w:color="auto" w:fill="FFFFFF"/>
              </w:rPr>
              <w:t xml:space="preserve">sotsiaalhoolekande osakond, Läänemaa naiste tugikeskus, </w:t>
            </w:r>
            <w:r w:rsidRPr="00054DBB">
              <w:rPr>
                <w:rFonts w:asciiTheme="minorHAnsi" w:hAnsiTheme="minorHAnsi" w:cstheme="minorHAnsi"/>
                <w:color w:val="000000" w:themeColor="text1"/>
              </w:rPr>
              <w:t>Lääne-Nigula valla Ukraina sõjapõgenike koordinaator</w:t>
            </w:r>
          </w:p>
        </w:tc>
      </w:tr>
      <w:tr w:rsidR="0022738F" w:rsidRPr="00054DBB" w14:paraId="126FCF0C" w14:textId="77777777" w:rsidTr="00216574">
        <w:tc>
          <w:tcPr>
            <w:tcW w:w="1696" w:type="dxa"/>
          </w:tcPr>
          <w:p w14:paraId="510642DE"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23.-31.08.2022</w:t>
            </w:r>
          </w:p>
        </w:tc>
        <w:tc>
          <w:tcPr>
            <w:tcW w:w="3261" w:type="dxa"/>
          </w:tcPr>
          <w:p w14:paraId="784022F9" w14:textId="77777777" w:rsidR="0022738F" w:rsidRPr="00054DBB" w:rsidRDefault="0022738F" w:rsidP="0022738F">
            <w:pPr>
              <w:rPr>
                <w:rFonts w:asciiTheme="minorHAnsi" w:hAnsiTheme="minorHAnsi" w:cstheme="minorHAnsi"/>
                <w:b/>
                <w:bCs/>
                <w:color w:val="000000" w:themeColor="text1"/>
              </w:rPr>
            </w:pPr>
            <w:r w:rsidRPr="00054DBB">
              <w:rPr>
                <w:rFonts w:asciiTheme="minorHAnsi" w:hAnsiTheme="minorHAnsi" w:cstheme="minorHAnsi"/>
                <w:b/>
                <w:bCs/>
                <w:color w:val="000000" w:themeColor="text1"/>
              </w:rPr>
              <w:t>Strateegia koostamise avaüritus + ideekorje</w:t>
            </w:r>
          </w:p>
          <w:p w14:paraId="4F8AB2FA" w14:textId="77777777" w:rsidR="0022738F" w:rsidRPr="00054DBB" w:rsidRDefault="0022738F" w:rsidP="0022738F">
            <w:pPr>
              <w:rPr>
                <w:rFonts w:asciiTheme="minorHAnsi" w:hAnsiTheme="minorHAnsi" w:cstheme="minorHAnsi"/>
                <w:b/>
                <w:bCs/>
                <w:color w:val="000000" w:themeColor="text1"/>
                <w:lang w:val="et-EE"/>
              </w:rPr>
            </w:pPr>
            <w:r w:rsidRPr="00054DBB">
              <w:rPr>
                <w:rFonts w:asciiTheme="minorHAnsi" w:hAnsiTheme="minorHAnsi" w:cstheme="minorHAnsi"/>
                <w:color w:val="000000" w:themeColor="text1"/>
                <w:lang w:val="et-EE"/>
              </w:rPr>
              <w:t>S</w:t>
            </w:r>
            <w:r w:rsidRPr="00054DBB">
              <w:rPr>
                <w:rFonts w:asciiTheme="minorHAnsi" w:hAnsiTheme="minorHAnsi" w:cstheme="minorHAnsi"/>
                <w:color w:val="000000" w:themeColor="text1"/>
              </w:rPr>
              <w:t>trateegia koostamisest teavitami</w:t>
            </w:r>
            <w:r w:rsidRPr="00054DBB">
              <w:rPr>
                <w:rFonts w:asciiTheme="minorHAnsi" w:hAnsiTheme="minorHAnsi" w:cstheme="minorHAnsi"/>
                <w:color w:val="000000" w:themeColor="text1"/>
                <w:lang w:val="et-EE"/>
              </w:rPr>
              <w:t>ne</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lang w:val="et-EE"/>
              </w:rPr>
              <w:t xml:space="preserve">lõppeva perioodi </w:t>
            </w:r>
            <w:r w:rsidRPr="00054DBB">
              <w:rPr>
                <w:rFonts w:asciiTheme="minorHAnsi" w:hAnsiTheme="minorHAnsi" w:cstheme="minorHAnsi"/>
                <w:color w:val="000000" w:themeColor="text1"/>
              </w:rPr>
              <w:t>mõju-uuringu tutvustami</w:t>
            </w:r>
            <w:r w:rsidRPr="00054DBB">
              <w:rPr>
                <w:rFonts w:asciiTheme="minorHAnsi" w:hAnsiTheme="minorHAnsi" w:cstheme="minorHAnsi"/>
                <w:color w:val="000000" w:themeColor="text1"/>
                <w:lang w:val="et-EE"/>
              </w:rPr>
              <w:t xml:space="preserve">ne </w:t>
            </w:r>
            <w:r w:rsidRPr="00054DBB">
              <w:rPr>
                <w:rFonts w:asciiTheme="minorHAnsi" w:hAnsiTheme="minorHAnsi" w:cstheme="minorHAnsi"/>
                <w:color w:val="000000" w:themeColor="text1"/>
              </w:rPr>
              <w:t>ja uue strateegia jaoks sisendi küsimi</w:t>
            </w:r>
            <w:r w:rsidRPr="00054DBB">
              <w:rPr>
                <w:rFonts w:asciiTheme="minorHAnsi" w:hAnsiTheme="minorHAnsi" w:cstheme="minorHAnsi"/>
                <w:color w:val="000000" w:themeColor="text1"/>
                <w:lang w:val="et-EE"/>
              </w:rPr>
              <w:t>ne</w:t>
            </w:r>
          </w:p>
        </w:tc>
        <w:tc>
          <w:tcPr>
            <w:tcW w:w="3573" w:type="dxa"/>
          </w:tcPr>
          <w:p w14:paraId="1700F8DD" w14:textId="77777777" w:rsidR="0022738F" w:rsidRPr="00054DBB" w:rsidRDefault="0022738F" w:rsidP="0022738F">
            <w:pPr>
              <w:rPr>
                <w:rFonts w:asciiTheme="minorHAnsi" w:hAnsiTheme="minorHAnsi" w:cstheme="minorHAnsi"/>
                <w:color w:val="000000" w:themeColor="text1"/>
                <w:lang w:val="et-EE"/>
              </w:rPr>
            </w:pPr>
            <w:r w:rsidRPr="00054DBB">
              <w:rPr>
                <w:rFonts w:asciiTheme="minorHAnsi" w:hAnsiTheme="minorHAnsi" w:cstheme="minorHAnsi"/>
                <w:color w:val="000000" w:themeColor="text1"/>
              </w:rPr>
              <w:t>23.08. Asukülas</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10</w:t>
            </w:r>
            <w:r w:rsidRPr="00054DBB">
              <w:rPr>
                <w:rFonts w:asciiTheme="minorHAnsi" w:hAnsiTheme="minorHAnsi" w:cstheme="minorHAnsi"/>
                <w:color w:val="000000" w:themeColor="text1"/>
                <w:lang w:val="et-EE"/>
              </w:rPr>
              <w:t xml:space="preserve"> osalejat</w:t>
            </w:r>
          </w:p>
          <w:p w14:paraId="1B57FA2C" w14:textId="77777777" w:rsidR="0022738F" w:rsidRPr="00054DBB" w:rsidRDefault="0022738F" w:rsidP="0022738F">
            <w:pPr>
              <w:rPr>
                <w:rFonts w:asciiTheme="minorHAnsi" w:hAnsiTheme="minorHAnsi" w:cstheme="minorHAnsi"/>
                <w:color w:val="000000" w:themeColor="text1"/>
                <w:lang w:val="et-EE"/>
              </w:rPr>
            </w:pPr>
            <w:r w:rsidRPr="00054DBB">
              <w:rPr>
                <w:rFonts w:asciiTheme="minorHAnsi" w:hAnsiTheme="minorHAnsi" w:cstheme="minorHAnsi"/>
                <w:color w:val="000000" w:themeColor="text1"/>
              </w:rPr>
              <w:t>24.08. Kullamaal</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14</w:t>
            </w:r>
            <w:r w:rsidRPr="00054DBB">
              <w:rPr>
                <w:rFonts w:asciiTheme="minorHAnsi" w:hAnsiTheme="minorHAnsi" w:cstheme="minorHAnsi"/>
                <w:color w:val="000000" w:themeColor="text1"/>
                <w:lang w:val="et-EE"/>
              </w:rPr>
              <w:t xml:space="preserve"> osalejat</w:t>
            </w:r>
          </w:p>
          <w:p w14:paraId="19253331" w14:textId="77777777" w:rsidR="0022738F" w:rsidRPr="00054DBB" w:rsidRDefault="0022738F" w:rsidP="0022738F">
            <w:pPr>
              <w:rPr>
                <w:rFonts w:asciiTheme="minorHAnsi" w:hAnsiTheme="minorHAnsi" w:cstheme="minorHAnsi"/>
                <w:color w:val="000000" w:themeColor="text1"/>
              </w:rPr>
            </w:pPr>
            <w:r w:rsidRPr="00054DBB">
              <w:rPr>
                <w:rFonts w:asciiTheme="minorHAnsi" w:hAnsiTheme="minorHAnsi" w:cstheme="minorHAnsi"/>
                <w:color w:val="000000" w:themeColor="text1"/>
              </w:rPr>
              <w:t>25.08. Vormsil</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 xml:space="preserve">9 </w:t>
            </w:r>
            <w:r w:rsidRPr="00054DBB">
              <w:rPr>
                <w:rFonts w:asciiTheme="minorHAnsi" w:hAnsiTheme="minorHAnsi" w:cstheme="minorHAnsi"/>
                <w:color w:val="000000" w:themeColor="text1"/>
                <w:lang w:val="et-EE"/>
              </w:rPr>
              <w:t>osalejat</w:t>
            </w:r>
          </w:p>
          <w:p w14:paraId="4329A409" w14:textId="77777777" w:rsidR="0022738F" w:rsidRPr="00054DBB" w:rsidRDefault="0022738F" w:rsidP="0022738F">
            <w:pPr>
              <w:rPr>
                <w:rFonts w:asciiTheme="minorHAnsi" w:hAnsiTheme="minorHAnsi" w:cstheme="minorHAnsi"/>
                <w:color w:val="000000" w:themeColor="text1"/>
                <w:lang w:val="et-EE"/>
              </w:rPr>
            </w:pPr>
            <w:r w:rsidRPr="00054DBB">
              <w:rPr>
                <w:rFonts w:asciiTheme="minorHAnsi" w:hAnsiTheme="minorHAnsi" w:cstheme="minorHAnsi"/>
                <w:color w:val="000000" w:themeColor="text1"/>
              </w:rPr>
              <w:t>30.08. Lihulas</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9</w:t>
            </w:r>
            <w:r w:rsidRPr="00054DBB">
              <w:rPr>
                <w:rFonts w:asciiTheme="minorHAnsi" w:hAnsiTheme="minorHAnsi" w:cstheme="minorHAnsi"/>
                <w:color w:val="000000" w:themeColor="text1"/>
                <w:lang w:val="et-EE"/>
              </w:rPr>
              <w:t xml:space="preserve"> osalejat</w:t>
            </w:r>
          </w:p>
          <w:p w14:paraId="2F86C0D1" w14:textId="77777777" w:rsidR="0022738F" w:rsidRPr="00054DBB" w:rsidRDefault="0022738F" w:rsidP="0022738F">
            <w:pPr>
              <w:rPr>
                <w:rFonts w:asciiTheme="minorHAnsi" w:hAnsiTheme="minorHAnsi" w:cstheme="minorHAnsi"/>
                <w:color w:val="000000" w:themeColor="text1"/>
                <w:lang w:val="et-EE"/>
              </w:rPr>
            </w:pPr>
            <w:r w:rsidRPr="00054DBB">
              <w:rPr>
                <w:rFonts w:asciiTheme="minorHAnsi" w:hAnsiTheme="minorHAnsi" w:cstheme="minorHAnsi"/>
                <w:color w:val="000000" w:themeColor="text1"/>
              </w:rPr>
              <w:t>31.08. Linnamäel</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19</w:t>
            </w:r>
            <w:r w:rsidRPr="00054DBB">
              <w:rPr>
                <w:rFonts w:asciiTheme="minorHAnsi" w:hAnsiTheme="minorHAnsi" w:cstheme="minorHAnsi"/>
                <w:color w:val="000000" w:themeColor="text1"/>
                <w:lang w:val="et-EE"/>
              </w:rPr>
              <w:t xml:space="preserve"> osalejat</w:t>
            </w:r>
          </w:p>
          <w:p w14:paraId="5F9FD9B5" w14:textId="77777777" w:rsidR="0022738F" w:rsidRPr="00054DBB" w:rsidRDefault="0022738F" w:rsidP="0022738F">
            <w:pPr>
              <w:rPr>
                <w:rFonts w:asciiTheme="minorHAnsi" w:hAnsiTheme="minorHAnsi" w:cstheme="minorHAnsi"/>
                <w:color w:val="000000" w:themeColor="text1"/>
                <w:lang w:val="sv-FI"/>
              </w:rPr>
            </w:pPr>
          </w:p>
        </w:tc>
      </w:tr>
      <w:tr w:rsidR="0022738F" w:rsidRPr="00054DBB" w14:paraId="30802D02" w14:textId="77777777" w:rsidTr="00216574">
        <w:tc>
          <w:tcPr>
            <w:tcW w:w="1696" w:type="dxa"/>
          </w:tcPr>
          <w:p w14:paraId="6666AE1D"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08.-28.09.2022</w:t>
            </w:r>
          </w:p>
        </w:tc>
        <w:tc>
          <w:tcPr>
            <w:tcW w:w="3261" w:type="dxa"/>
          </w:tcPr>
          <w:p w14:paraId="0C327591"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Telefoniintervjuud kohalike ettevõtjatega</w:t>
            </w:r>
          </w:p>
        </w:tc>
        <w:tc>
          <w:tcPr>
            <w:tcW w:w="3573" w:type="dxa"/>
          </w:tcPr>
          <w:p w14:paraId="06D4E5CA"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18 osalejat</w:t>
            </w:r>
          </w:p>
        </w:tc>
      </w:tr>
      <w:tr w:rsidR="0022738F" w:rsidRPr="00054DBB" w14:paraId="130F3FC0" w14:textId="77777777" w:rsidTr="00216574">
        <w:tc>
          <w:tcPr>
            <w:tcW w:w="1696" w:type="dxa"/>
          </w:tcPr>
          <w:p w14:paraId="404B692A"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23.09.2022</w:t>
            </w:r>
          </w:p>
        </w:tc>
        <w:tc>
          <w:tcPr>
            <w:tcW w:w="3261" w:type="dxa"/>
          </w:tcPr>
          <w:p w14:paraId="280E3605"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Strateegia juhtrühma I seminar</w:t>
            </w:r>
          </w:p>
          <w:p w14:paraId="443B156A"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color w:val="000000" w:themeColor="text1"/>
                <w:lang w:val="sv-FI"/>
              </w:rPr>
              <w:t>Tegevuspiirkonna analüüsi ja</w:t>
            </w:r>
            <w:r w:rsidRPr="00054DBB">
              <w:rPr>
                <w:rFonts w:asciiTheme="minorHAnsi" w:hAnsiTheme="minorHAnsi" w:cstheme="minorHAnsi"/>
                <w:b/>
                <w:bCs/>
                <w:color w:val="000000" w:themeColor="text1"/>
                <w:lang w:val="sv-FI"/>
              </w:rPr>
              <w:t xml:space="preserve"> </w:t>
            </w:r>
            <w:r w:rsidRPr="00054DBB">
              <w:rPr>
                <w:rFonts w:asciiTheme="minorHAnsi" w:hAnsiTheme="minorHAnsi" w:cstheme="minorHAnsi"/>
                <w:color w:val="000000" w:themeColor="text1"/>
                <w:lang w:val="et-EE"/>
              </w:rPr>
              <w:t xml:space="preserve">lõppeva perioodi </w:t>
            </w:r>
            <w:r w:rsidRPr="00054DBB">
              <w:rPr>
                <w:rFonts w:asciiTheme="minorHAnsi" w:hAnsiTheme="minorHAnsi" w:cstheme="minorHAnsi"/>
                <w:color w:val="000000" w:themeColor="text1"/>
              </w:rPr>
              <w:t>mõju-uuringu tutvustami</w:t>
            </w:r>
            <w:r w:rsidRPr="00054DBB">
              <w:rPr>
                <w:rFonts w:asciiTheme="minorHAnsi" w:hAnsiTheme="minorHAnsi" w:cstheme="minorHAnsi"/>
                <w:color w:val="000000" w:themeColor="text1"/>
                <w:lang w:val="et-EE"/>
              </w:rPr>
              <w:t xml:space="preserve">ne. SWOTi ja visiooni koostamine. </w:t>
            </w:r>
          </w:p>
        </w:tc>
        <w:tc>
          <w:tcPr>
            <w:tcW w:w="3573" w:type="dxa"/>
          </w:tcPr>
          <w:p w14:paraId="29B154CF"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15 osalejat</w:t>
            </w:r>
          </w:p>
        </w:tc>
      </w:tr>
      <w:tr w:rsidR="0022738F" w:rsidRPr="00054DBB" w14:paraId="75FCE453" w14:textId="77777777" w:rsidTr="00216574">
        <w:tc>
          <w:tcPr>
            <w:tcW w:w="1696" w:type="dxa"/>
          </w:tcPr>
          <w:p w14:paraId="4B0D6537"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29.09.2022</w:t>
            </w:r>
          </w:p>
        </w:tc>
        <w:tc>
          <w:tcPr>
            <w:tcW w:w="3261" w:type="dxa"/>
          </w:tcPr>
          <w:p w14:paraId="5BF0DF39"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üldkoosolek</w:t>
            </w:r>
          </w:p>
          <w:p w14:paraId="42B06B4B"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color w:val="000000" w:themeColor="text1"/>
                <w:lang w:val="et-EE"/>
              </w:rPr>
              <w:t>Strateegia eelnõu tutvustamine</w:t>
            </w:r>
          </w:p>
        </w:tc>
        <w:tc>
          <w:tcPr>
            <w:tcW w:w="3573" w:type="dxa"/>
          </w:tcPr>
          <w:p w14:paraId="0510F112"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Veebis, 42 osalejat</w:t>
            </w:r>
          </w:p>
        </w:tc>
      </w:tr>
      <w:tr w:rsidR="0022738F" w:rsidRPr="00054DBB" w14:paraId="2777BEC0" w14:textId="77777777" w:rsidTr="00216574">
        <w:tc>
          <w:tcPr>
            <w:tcW w:w="1696" w:type="dxa"/>
          </w:tcPr>
          <w:p w14:paraId="01D04B7A"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25.11.2022</w:t>
            </w:r>
          </w:p>
        </w:tc>
        <w:tc>
          <w:tcPr>
            <w:tcW w:w="3261" w:type="dxa"/>
          </w:tcPr>
          <w:p w14:paraId="2EEC3C98"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Strateegia juhtrühma II seminar</w:t>
            </w:r>
          </w:p>
          <w:p w14:paraId="37DD72AE"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Visiooni täpsustamine ja meetmete eesmärkide kokkuleppimine</w:t>
            </w:r>
          </w:p>
        </w:tc>
        <w:tc>
          <w:tcPr>
            <w:tcW w:w="3573" w:type="dxa"/>
          </w:tcPr>
          <w:p w14:paraId="4585576D"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15 osalejat</w:t>
            </w:r>
          </w:p>
        </w:tc>
      </w:tr>
      <w:tr w:rsidR="0022738F" w:rsidRPr="00054DBB" w14:paraId="30AE1347" w14:textId="77777777" w:rsidTr="00216574">
        <w:tc>
          <w:tcPr>
            <w:tcW w:w="1696" w:type="dxa"/>
          </w:tcPr>
          <w:p w14:paraId="37DD9089"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13.12.2022</w:t>
            </w:r>
          </w:p>
        </w:tc>
        <w:tc>
          <w:tcPr>
            <w:tcW w:w="3261" w:type="dxa"/>
          </w:tcPr>
          <w:p w14:paraId="49FEA7DE"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Sotsiaalfond+ meetme arutelu</w:t>
            </w:r>
          </w:p>
          <w:p w14:paraId="497AD028"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SWOTi ja visiooni täpsustamine, meetme väljatöötamine</w:t>
            </w:r>
          </w:p>
        </w:tc>
        <w:tc>
          <w:tcPr>
            <w:tcW w:w="3573" w:type="dxa"/>
          </w:tcPr>
          <w:p w14:paraId="07906693"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17 osalejat</w:t>
            </w:r>
          </w:p>
          <w:p w14:paraId="49BBD94A"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Organisatsioonid:</w:t>
            </w:r>
          </w:p>
          <w:p w14:paraId="468BB516"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 xml:space="preserve">Lääne Maakonna Spordiliit, Vabatahtliku Seltsilise programm, RTK, KOVide haridus- ja sotsiaalvaldkonna esindajad, </w:t>
            </w:r>
          </w:p>
          <w:p w14:paraId="78AEF896"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 xml:space="preserve">Läänemaa Puuetega Laste Vanemate Ühendus, Omastehooldajate tugigrupp, </w:t>
            </w:r>
          </w:p>
          <w:p w14:paraId="6B838C66"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EELK Ridala Püha Maarja Magdaleena kogudus, Läänemaa Naiste Tugikeskus, Risti ja Oru hooldekodud</w:t>
            </w:r>
          </w:p>
        </w:tc>
      </w:tr>
      <w:tr w:rsidR="0022738F" w:rsidRPr="00054DBB" w14:paraId="3540AF3A" w14:textId="77777777" w:rsidTr="00216574">
        <w:tc>
          <w:tcPr>
            <w:tcW w:w="1696" w:type="dxa"/>
          </w:tcPr>
          <w:p w14:paraId="212645C4"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05.01.2023</w:t>
            </w:r>
          </w:p>
        </w:tc>
        <w:tc>
          <w:tcPr>
            <w:tcW w:w="3261" w:type="dxa"/>
          </w:tcPr>
          <w:p w14:paraId="544F21CE"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Elukeskkonna ja Sotsiaalfond+ meetme arutelu Lääneranna vallas</w:t>
            </w:r>
          </w:p>
        </w:tc>
        <w:tc>
          <w:tcPr>
            <w:tcW w:w="3573" w:type="dxa"/>
          </w:tcPr>
          <w:p w14:paraId="7AD0BF1D"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Lihulas, 12 osalejat</w:t>
            </w:r>
          </w:p>
        </w:tc>
      </w:tr>
      <w:tr w:rsidR="0022738F" w:rsidRPr="00054DBB" w14:paraId="10E8E99B" w14:textId="77777777" w:rsidTr="00216574">
        <w:tc>
          <w:tcPr>
            <w:tcW w:w="1696" w:type="dxa"/>
          </w:tcPr>
          <w:p w14:paraId="0D8F08EF"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13.01.2023</w:t>
            </w:r>
          </w:p>
        </w:tc>
        <w:tc>
          <w:tcPr>
            <w:tcW w:w="3261" w:type="dxa"/>
          </w:tcPr>
          <w:p w14:paraId="43566987"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Strateegia juhtrühma ja liikmete III seminar</w:t>
            </w:r>
          </w:p>
          <w:p w14:paraId="651B3C6D"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Meede 1 ja Meede 2 väljatöötamine</w:t>
            </w:r>
          </w:p>
        </w:tc>
        <w:tc>
          <w:tcPr>
            <w:tcW w:w="3573" w:type="dxa"/>
          </w:tcPr>
          <w:p w14:paraId="60EA2060"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13 osalejat</w:t>
            </w:r>
          </w:p>
        </w:tc>
      </w:tr>
      <w:tr w:rsidR="0022738F" w:rsidRPr="00054DBB" w14:paraId="2DAED492" w14:textId="77777777" w:rsidTr="00216574">
        <w:tc>
          <w:tcPr>
            <w:tcW w:w="1696" w:type="dxa"/>
          </w:tcPr>
          <w:p w14:paraId="525693E8"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16.01.2023</w:t>
            </w:r>
          </w:p>
        </w:tc>
        <w:tc>
          <w:tcPr>
            <w:tcW w:w="3261" w:type="dxa"/>
          </w:tcPr>
          <w:p w14:paraId="5E7518C0"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Noorte teemaline arutelu</w:t>
            </w:r>
          </w:p>
        </w:tc>
        <w:tc>
          <w:tcPr>
            <w:tcW w:w="3573" w:type="dxa"/>
          </w:tcPr>
          <w:p w14:paraId="4D43660D"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13 osalejat</w:t>
            </w:r>
          </w:p>
        </w:tc>
      </w:tr>
      <w:tr w:rsidR="0022738F" w:rsidRPr="00054DBB" w14:paraId="4DC160BD" w14:textId="77777777" w:rsidTr="00216574">
        <w:tc>
          <w:tcPr>
            <w:tcW w:w="1696" w:type="dxa"/>
          </w:tcPr>
          <w:p w14:paraId="271DA255"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19.01.2023</w:t>
            </w:r>
          </w:p>
        </w:tc>
        <w:tc>
          <w:tcPr>
            <w:tcW w:w="3261" w:type="dxa"/>
          </w:tcPr>
          <w:p w14:paraId="36E960AF"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MTÜ Arenduskoda korraldatud rahvusvaheline LEADER koostööprojektide konverents</w:t>
            </w:r>
          </w:p>
        </w:tc>
        <w:tc>
          <w:tcPr>
            <w:tcW w:w="3573" w:type="dxa"/>
          </w:tcPr>
          <w:p w14:paraId="322EF031" w14:textId="77777777" w:rsidR="0022738F" w:rsidRPr="00054DBB" w:rsidRDefault="0022738F" w:rsidP="0022738F">
            <w:pPr>
              <w:rPr>
                <w:rFonts w:asciiTheme="minorHAnsi" w:hAnsiTheme="minorHAnsi" w:cstheme="minorHAnsi"/>
                <w:color w:val="000000" w:themeColor="text1"/>
                <w:lang w:val="sv-FI"/>
              </w:rPr>
            </w:pPr>
          </w:p>
        </w:tc>
      </w:tr>
      <w:tr w:rsidR="00D83BD8" w:rsidRPr="00054DBB" w14:paraId="1443C80E" w14:textId="77777777" w:rsidTr="00216574">
        <w:tc>
          <w:tcPr>
            <w:tcW w:w="1696" w:type="dxa"/>
          </w:tcPr>
          <w:p w14:paraId="7BFCE6E0" w14:textId="1DA09FCC" w:rsidR="00D83BD8" w:rsidRPr="00054DBB" w:rsidRDefault="00D83BD8"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Veebruar 2023</w:t>
            </w:r>
          </w:p>
        </w:tc>
        <w:tc>
          <w:tcPr>
            <w:tcW w:w="3261" w:type="dxa"/>
          </w:tcPr>
          <w:p w14:paraId="30321B4F" w14:textId="3082E40F" w:rsidR="00D83BD8" w:rsidRPr="00054DBB" w:rsidRDefault="00D83BD8"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Hindamiskomisjoni küsitlus</w:t>
            </w:r>
          </w:p>
        </w:tc>
        <w:tc>
          <w:tcPr>
            <w:tcW w:w="3573" w:type="dxa"/>
          </w:tcPr>
          <w:p w14:paraId="0D4E69F6" w14:textId="7FA26C1B" w:rsidR="00D83BD8" w:rsidRPr="00054DBB" w:rsidRDefault="00D83BD8"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Veebis, 11 vastajat</w:t>
            </w:r>
          </w:p>
        </w:tc>
      </w:tr>
      <w:tr w:rsidR="0022738F" w:rsidRPr="00054DBB" w14:paraId="0073E92A" w14:textId="77777777" w:rsidTr="00216574">
        <w:tc>
          <w:tcPr>
            <w:tcW w:w="1696" w:type="dxa"/>
          </w:tcPr>
          <w:p w14:paraId="0EA923CE"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23.-30.01.2023</w:t>
            </w:r>
          </w:p>
        </w:tc>
        <w:tc>
          <w:tcPr>
            <w:tcW w:w="3261" w:type="dxa"/>
          </w:tcPr>
          <w:p w14:paraId="09CF53F5"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liikmete küsitlus</w:t>
            </w:r>
          </w:p>
        </w:tc>
        <w:tc>
          <w:tcPr>
            <w:tcW w:w="3573" w:type="dxa"/>
          </w:tcPr>
          <w:p w14:paraId="71D4815E"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Veebis, 36 vastajat</w:t>
            </w:r>
          </w:p>
        </w:tc>
      </w:tr>
      <w:tr w:rsidR="0022738F" w:rsidRPr="00054DBB" w14:paraId="2DBBC347" w14:textId="77777777" w:rsidTr="00216574">
        <w:tc>
          <w:tcPr>
            <w:tcW w:w="1696" w:type="dxa"/>
          </w:tcPr>
          <w:p w14:paraId="79C4A707"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24.-30.04.2023</w:t>
            </w:r>
          </w:p>
        </w:tc>
        <w:tc>
          <w:tcPr>
            <w:tcW w:w="3261" w:type="dxa"/>
          </w:tcPr>
          <w:p w14:paraId="0848AF49"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Strateegia visiooni täpsustamise küsitlus</w:t>
            </w:r>
          </w:p>
        </w:tc>
        <w:tc>
          <w:tcPr>
            <w:tcW w:w="3573" w:type="dxa"/>
          </w:tcPr>
          <w:p w14:paraId="67792636"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Veebis, 13 vastajat</w:t>
            </w:r>
          </w:p>
        </w:tc>
      </w:tr>
      <w:tr w:rsidR="0022738F" w:rsidRPr="00054DBB" w14:paraId="57AE546B" w14:textId="77777777" w:rsidTr="00216574">
        <w:tc>
          <w:tcPr>
            <w:tcW w:w="1696" w:type="dxa"/>
          </w:tcPr>
          <w:p w14:paraId="173F5695"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05.05.2023</w:t>
            </w:r>
          </w:p>
        </w:tc>
        <w:tc>
          <w:tcPr>
            <w:tcW w:w="3261" w:type="dxa"/>
          </w:tcPr>
          <w:p w14:paraId="73E95928" w14:textId="4890CF99"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 xml:space="preserve">Strateegia juhtrühma IV </w:t>
            </w:r>
            <w:r w:rsidR="006C2149" w:rsidRPr="00054DBB">
              <w:rPr>
                <w:rFonts w:asciiTheme="minorHAnsi" w:hAnsiTheme="minorHAnsi" w:cstheme="minorHAnsi"/>
                <w:b/>
                <w:bCs/>
                <w:color w:val="000000" w:themeColor="text1"/>
                <w:lang w:val="sv-FI"/>
              </w:rPr>
              <w:t xml:space="preserve">ja liikmete </w:t>
            </w:r>
            <w:r w:rsidRPr="00054DBB">
              <w:rPr>
                <w:rFonts w:asciiTheme="minorHAnsi" w:hAnsiTheme="minorHAnsi" w:cstheme="minorHAnsi"/>
                <w:b/>
                <w:bCs/>
                <w:color w:val="000000" w:themeColor="text1"/>
                <w:lang w:val="sv-FI"/>
              </w:rPr>
              <w:t>seminar</w:t>
            </w:r>
          </w:p>
          <w:p w14:paraId="5A0E5B3A"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Strateegia eelnõu ülevaatamine ja täpsustamine</w:t>
            </w:r>
          </w:p>
        </w:tc>
        <w:tc>
          <w:tcPr>
            <w:tcW w:w="3573" w:type="dxa"/>
          </w:tcPr>
          <w:p w14:paraId="73CE981C"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15 osalejat</w:t>
            </w:r>
          </w:p>
        </w:tc>
      </w:tr>
      <w:tr w:rsidR="0022738F" w:rsidRPr="00054DBB" w14:paraId="7D6CEAE6" w14:textId="77777777" w:rsidTr="00216574">
        <w:tc>
          <w:tcPr>
            <w:tcW w:w="1696" w:type="dxa"/>
          </w:tcPr>
          <w:p w14:paraId="55E97C97"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25.05.2023</w:t>
            </w:r>
          </w:p>
        </w:tc>
        <w:tc>
          <w:tcPr>
            <w:tcW w:w="3261" w:type="dxa"/>
          </w:tcPr>
          <w:p w14:paraId="795D8006" w14:textId="77777777" w:rsidR="0022738F" w:rsidRPr="00054DBB" w:rsidRDefault="0022738F"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üldkoosolek</w:t>
            </w:r>
          </w:p>
          <w:p w14:paraId="130557D9"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Strateegia vastuvõtmine</w:t>
            </w:r>
          </w:p>
        </w:tc>
        <w:tc>
          <w:tcPr>
            <w:tcW w:w="3573" w:type="dxa"/>
          </w:tcPr>
          <w:p w14:paraId="4F07E870" w14:textId="77777777" w:rsidR="0022738F" w:rsidRPr="00054DBB" w:rsidRDefault="0022738F"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Puise külas ja veebis, 40 osalejat</w:t>
            </w:r>
          </w:p>
        </w:tc>
      </w:tr>
      <w:tr w:rsidR="00147AEB" w:rsidRPr="00054DBB" w14:paraId="6A1074E8" w14:textId="77777777" w:rsidTr="00216574">
        <w:tc>
          <w:tcPr>
            <w:tcW w:w="1696" w:type="dxa"/>
          </w:tcPr>
          <w:p w14:paraId="56F0D7D2" w14:textId="77777777" w:rsidR="00147AEB" w:rsidRPr="00054DBB" w:rsidRDefault="00147AEB" w:rsidP="0022738F">
            <w:pPr>
              <w:rPr>
                <w:rFonts w:asciiTheme="minorHAnsi" w:hAnsiTheme="minorHAnsi" w:cstheme="minorHAnsi"/>
                <w:color w:val="000000" w:themeColor="text1"/>
                <w:lang w:val="sv-FI"/>
              </w:rPr>
            </w:pPr>
          </w:p>
          <w:p w14:paraId="133ACB4B" w14:textId="42411EBD" w:rsidR="005627A6" w:rsidRPr="00054DBB" w:rsidRDefault="005627A6" w:rsidP="0036487A">
            <w:pPr>
              <w:rPr>
                <w:rFonts w:asciiTheme="minorHAnsi" w:hAnsiTheme="minorHAnsi" w:cstheme="minorHAnsi"/>
                <w:lang w:val="sv-FI"/>
              </w:rPr>
            </w:pPr>
            <w:r w:rsidRPr="00054DBB">
              <w:rPr>
                <w:rFonts w:asciiTheme="minorHAnsi" w:hAnsiTheme="minorHAnsi" w:cstheme="minorHAnsi"/>
                <w:lang w:val="sv-FI"/>
              </w:rPr>
              <w:t>14.09.2023</w:t>
            </w:r>
          </w:p>
        </w:tc>
        <w:tc>
          <w:tcPr>
            <w:tcW w:w="3261" w:type="dxa"/>
          </w:tcPr>
          <w:p w14:paraId="397AAFD9" w14:textId="77777777" w:rsidR="00147AEB" w:rsidRPr="00054DBB" w:rsidRDefault="00147AEB"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üldkoosolek</w:t>
            </w:r>
          </w:p>
          <w:p w14:paraId="5195AB13" w14:textId="143B2F77" w:rsidR="00147AEB" w:rsidRPr="00054DBB" w:rsidRDefault="00147AEB"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Strateegia järelevalve tulemuste sisseviimine</w:t>
            </w:r>
          </w:p>
        </w:tc>
        <w:tc>
          <w:tcPr>
            <w:tcW w:w="3573" w:type="dxa"/>
          </w:tcPr>
          <w:p w14:paraId="75D0E5E5" w14:textId="085E4886" w:rsidR="00147AEB" w:rsidRPr="00054DBB" w:rsidRDefault="00002C1A"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Uuemõisas ja veebis, 45 osalejat</w:t>
            </w:r>
          </w:p>
        </w:tc>
      </w:tr>
      <w:tr w:rsidR="00147AEB" w:rsidRPr="00054DBB" w14:paraId="47169258" w14:textId="77777777" w:rsidTr="00216574">
        <w:tc>
          <w:tcPr>
            <w:tcW w:w="1696" w:type="dxa"/>
          </w:tcPr>
          <w:p w14:paraId="4C6FED21" w14:textId="77777777" w:rsidR="00147AEB" w:rsidRPr="00054DBB" w:rsidRDefault="00147AEB" w:rsidP="0022738F">
            <w:pPr>
              <w:rPr>
                <w:rFonts w:asciiTheme="minorHAnsi" w:hAnsiTheme="minorHAnsi" w:cstheme="minorHAnsi"/>
                <w:color w:val="000000" w:themeColor="text1"/>
                <w:lang w:val="sv-FI"/>
              </w:rPr>
            </w:pPr>
          </w:p>
          <w:p w14:paraId="760C235A" w14:textId="7A2A247B" w:rsidR="005627A6" w:rsidRPr="00054DBB" w:rsidRDefault="005627A6" w:rsidP="0036487A">
            <w:pPr>
              <w:rPr>
                <w:rFonts w:asciiTheme="minorHAnsi" w:hAnsiTheme="minorHAnsi" w:cstheme="minorHAnsi"/>
                <w:lang w:val="sv-FI"/>
              </w:rPr>
            </w:pPr>
            <w:r w:rsidRPr="00054DBB">
              <w:rPr>
                <w:rFonts w:asciiTheme="minorHAnsi" w:hAnsiTheme="minorHAnsi" w:cstheme="minorHAnsi"/>
                <w:lang w:val="sv-FI"/>
              </w:rPr>
              <w:t>26.02.2024</w:t>
            </w:r>
          </w:p>
        </w:tc>
        <w:tc>
          <w:tcPr>
            <w:tcW w:w="3261" w:type="dxa"/>
          </w:tcPr>
          <w:p w14:paraId="623C2157" w14:textId="77777777" w:rsidR="00147AEB" w:rsidRPr="00054DBB" w:rsidRDefault="00147AEB"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KKLM üldkoosolek</w:t>
            </w:r>
          </w:p>
          <w:p w14:paraId="4AB52A62" w14:textId="6D94BBAE" w:rsidR="00147AEB" w:rsidRPr="00054DBB" w:rsidRDefault="00147AEB"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Sotsiaalfond+ meetme muudatuste kinnitamine</w:t>
            </w:r>
          </w:p>
        </w:tc>
        <w:tc>
          <w:tcPr>
            <w:tcW w:w="3573" w:type="dxa"/>
          </w:tcPr>
          <w:p w14:paraId="2327C0A7" w14:textId="5AE3FEE4" w:rsidR="00147AEB" w:rsidRPr="00054DBB" w:rsidRDefault="00002C1A"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Veebis, 49 osalejat</w:t>
            </w:r>
          </w:p>
        </w:tc>
      </w:tr>
      <w:tr w:rsidR="00147AEB" w:rsidRPr="00054DBB" w14:paraId="79874D82" w14:textId="77777777" w:rsidTr="00216574">
        <w:tc>
          <w:tcPr>
            <w:tcW w:w="1696" w:type="dxa"/>
          </w:tcPr>
          <w:p w14:paraId="1EA4781E" w14:textId="763F4D52" w:rsidR="00147AEB" w:rsidRPr="00054DBB" w:rsidRDefault="005627A6"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15.10.2024</w:t>
            </w:r>
          </w:p>
        </w:tc>
        <w:tc>
          <w:tcPr>
            <w:tcW w:w="3261" w:type="dxa"/>
          </w:tcPr>
          <w:p w14:paraId="79D92B17" w14:textId="77777777" w:rsidR="00147AEB" w:rsidRPr="00054DBB" w:rsidRDefault="00147AEB" w:rsidP="0022738F">
            <w:pPr>
              <w:rPr>
                <w:rFonts w:asciiTheme="minorHAnsi" w:hAnsiTheme="minorHAnsi" w:cstheme="minorHAnsi"/>
                <w:b/>
                <w:bCs/>
                <w:color w:val="000000" w:themeColor="text1"/>
                <w:lang w:val="sv-FI"/>
              </w:rPr>
            </w:pPr>
            <w:r w:rsidRPr="00054DBB">
              <w:rPr>
                <w:rFonts w:asciiTheme="minorHAnsi" w:hAnsiTheme="minorHAnsi" w:cstheme="minorHAnsi"/>
                <w:b/>
                <w:bCs/>
                <w:color w:val="000000" w:themeColor="text1"/>
                <w:lang w:val="sv-FI"/>
              </w:rPr>
              <w:t xml:space="preserve">KKLM üldkoosolek </w:t>
            </w:r>
          </w:p>
          <w:p w14:paraId="26A0E38D" w14:textId="70AC9398" w:rsidR="00147AEB" w:rsidRPr="00054DBB" w:rsidRDefault="00147AEB"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LEADER määruse</w:t>
            </w:r>
            <w:r w:rsidR="005627A6" w:rsidRPr="00054DBB">
              <w:rPr>
                <w:rFonts w:asciiTheme="minorHAnsi" w:hAnsiTheme="minorHAnsi" w:cstheme="minorHAnsi"/>
                <w:color w:val="000000" w:themeColor="text1"/>
                <w:lang w:val="sv-FI"/>
              </w:rPr>
              <w:t xml:space="preserve">st ja selle rakendamisest </w:t>
            </w:r>
            <w:r w:rsidRPr="00054DBB">
              <w:rPr>
                <w:rFonts w:asciiTheme="minorHAnsi" w:hAnsiTheme="minorHAnsi" w:cstheme="minorHAnsi"/>
                <w:color w:val="000000" w:themeColor="text1"/>
                <w:lang w:val="sv-FI"/>
              </w:rPr>
              <w:t>tulenevate muudatuste kinnitamine</w:t>
            </w:r>
          </w:p>
        </w:tc>
        <w:tc>
          <w:tcPr>
            <w:tcW w:w="3573" w:type="dxa"/>
          </w:tcPr>
          <w:p w14:paraId="05466B19" w14:textId="6BA1EDA7" w:rsidR="00147AEB" w:rsidRPr="00054DBB" w:rsidRDefault="005627A6" w:rsidP="0022738F">
            <w:pPr>
              <w:rPr>
                <w:rFonts w:asciiTheme="minorHAnsi" w:hAnsiTheme="minorHAnsi" w:cstheme="minorHAnsi"/>
                <w:color w:val="000000" w:themeColor="text1"/>
                <w:lang w:val="sv-FI"/>
              </w:rPr>
            </w:pPr>
            <w:r w:rsidRPr="00054DBB">
              <w:rPr>
                <w:rFonts w:asciiTheme="minorHAnsi" w:hAnsiTheme="minorHAnsi" w:cstheme="minorHAnsi"/>
                <w:color w:val="000000" w:themeColor="text1"/>
                <w:lang w:val="sv-FI"/>
              </w:rPr>
              <w:t>Haapsalus ja veebis,</w:t>
            </w:r>
            <w:r w:rsidR="00270BB6">
              <w:rPr>
                <w:rFonts w:asciiTheme="minorHAnsi" w:hAnsiTheme="minorHAnsi" w:cstheme="minorHAnsi"/>
                <w:color w:val="000000" w:themeColor="text1"/>
                <w:lang w:val="sv-FI"/>
              </w:rPr>
              <w:t xml:space="preserve"> 43 </w:t>
            </w:r>
            <w:r w:rsidRPr="00054DBB">
              <w:rPr>
                <w:rFonts w:asciiTheme="minorHAnsi" w:hAnsiTheme="minorHAnsi" w:cstheme="minorHAnsi"/>
                <w:color w:val="000000" w:themeColor="text1"/>
                <w:lang w:val="sv-FI"/>
              </w:rPr>
              <w:t>osalejat</w:t>
            </w:r>
          </w:p>
        </w:tc>
      </w:tr>
      <w:tr w:rsidR="00B50D17" w:rsidRPr="00054DBB" w14:paraId="40C40619" w14:textId="77777777" w:rsidTr="00216574">
        <w:trPr>
          <w:ins w:id="157" w:author="Liis Moor" w:date="2025-05-27T13:26:00Z"/>
        </w:trPr>
        <w:tc>
          <w:tcPr>
            <w:tcW w:w="1696" w:type="dxa"/>
          </w:tcPr>
          <w:p w14:paraId="0ECB1216" w14:textId="751FE903" w:rsidR="00B50D17" w:rsidRPr="00054DBB" w:rsidRDefault="00B50D17" w:rsidP="0022738F">
            <w:pPr>
              <w:rPr>
                <w:ins w:id="158" w:author="Liis Moor" w:date="2025-05-27T13:26:00Z"/>
                <w:rFonts w:asciiTheme="minorHAnsi" w:hAnsiTheme="minorHAnsi" w:cstheme="minorHAnsi"/>
                <w:color w:val="000000" w:themeColor="text1"/>
                <w:lang w:val="sv-FI"/>
              </w:rPr>
            </w:pPr>
            <w:ins w:id="159" w:author="Liis Moor" w:date="2025-05-27T13:26:00Z">
              <w:r>
                <w:rPr>
                  <w:rFonts w:asciiTheme="minorHAnsi" w:hAnsiTheme="minorHAnsi" w:cstheme="minorHAnsi"/>
                  <w:color w:val="000000" w:themeColor="text1"/>
                  <w:lang w:val="sv-FI"/>
                </w:rPr>
                <w:t>05.06.2025</w:t>
              </w:r>
            </w:ins>
          </w:p>
        </w:tc>
        <w:tc>
          <w:tcPr>
            <w:tcW w:w="3261" w:type="dxa"/>
          </w:tcPr>
          <w:p w14:paraId="13F9E282" w14:textId="77777777" w:rsidR="00B50D17" w:rsidRDefault="00B50D17" w:rsidP="0022738F">
            <w:pPr>
              <w:rPr>
                <w:ins w:id="160" w:author="Liis Moor" w:date="2025-05-27T13:26:00Z"/>
                <w:rFonts w:asciiTheme="minorHAnsi" w:hAnsiTheme="minorHAnsi" w:cstheme="minorHAnsi"/>
                <w:b/>
                <w:bCs/>
                <w:color w:val="000000" w:themeColor="text1"/>
                <w:lang w:val="sv-FI"/>
              </w:rPr>
            </w:pPr>
            <w:ins w:id="161" w:author="Liis Moor" w:date="2025-05-27T13:26:00Z">
              <w:r>
                <w:rPr>
                  <w:rFonts w:asciiTheme="minorHAnsi" w:hAnsiTheme="minorHAnsi" w:cstheme="minorHAnsi"/>
                  <w:b/>
                  <w:bCs/>
                  <w:color w:val="000000" w:themeColor="text1"/>
                  <w:lang w:val="sv-FI"/>
                </w:rPr>
                <w:t>KKLM üldkoosolek</w:t>
              </w:r>
            </w:ins>
          </w:p>
          <w:p w14:paraId="1F819310" w14:textId="2F56F269" w:rsidR="00B50D17" w:rsidRPr="00B50D17" w:rsidRDefault="00B50D17" w:rsidP="0022738F">
            <w:pPr>
              <w:rPr>
                <w:ins w:id="162" w:author="Liis Moor" w:date="2025-05-27T13:26:00Z"/>
                <w:rFonts w:asciiTheme="minorHAnsi" w:hAnsiTheme="minorHAnsi" w:cstheme="minorHAnsi"/>
                <w:color w:val="000000" w:themeColor="text1"/>
                <w:lang w:val="sv-FI"/>
              </w:rPr>
            </w:pPr>
            <w:ins w:id="163" w:author="Liis Moor" w:date="2025-05-27T13:26:00Z">
              <w:r w:rsidRPr="00B50D17">
                <w:rPr>
                  <w:rFonts w:asciiTheme="minorHAnsi" w:hAnsiTheme="minorHAnsi" w:cstheme="minorHAnsi"/>
                  <w:color w:val="000000" w:themeColor="text1"/>
                  <w:lang w:val="sv-FI"/>
                </w:rPr>
                <w:t xml:space="preserve">Strateegia rakendamise käigus </w:t>
              </w:r>
            </w:ins>
            <w:ins w:id="164" w:author="Liis Moor" w:date="2025-05-27T13:29:00Z">
              <w:r>
                <w:rPr>
                  <w:rFonts w:asciiTheme="minorHAnsi" w:hAnsiTheme="minorHAnsi" w:cstheme="minorHAnsi"/>
                  <w:color w:val="000000" w:themeColor="text1"/>
                  <w:lang w:val="sv-FI"/>
                </w:rPr>
                <w:t>ilmnenud</w:t>
              </w:r>
            </w:ins>
            <w:ins w:id="165" w:author="Liis Moor" w:date="2025-05-27T13:26:00Z">
              <w:r w:rsidRPr="00B50D17">
                <w:rPr>
                  <w:rFonts w:asciiTheme="minorHAnsi" w:hAnsiTheme="minorHAnsi" w:cstheme="minorHAnsi"/>
                  <w:color w:val="000000" w:themeColor="text1"/>
                  <w:lang w:val="sv-FI"/>
                </w:rPr>
                <w:t xml:space="preserve"> </w:t>
              </w:r>
            </w:ins>
            <w:ins w:id="166" w:author="Liis Moor" w:date="2025-05-27T13:27:00Z">
              <w:r w:rsidRPr="00B50D17">
                <w:rPr>
                  <w:rFonts w:asciiTheme="minorHAnsi" w:hAnsiTheme="minorHAnsi" w:cstheme="minorHAnsi"/>
                  <w:color w:val="000000" w:themeColor="text1"/>
                  <w:lang w:val="sv-FI"/>
                </w:rPr>
                <w:t>muudatuste sisseviimine</w:t>
              </w:r>
            </w:ins>
          </w:p>
        </w:tc>
        <w:tc>
          <w:tcPr>
            <w:tcW w:w="3573" w:type="dxa"/>
          </w:tcPr>
          <w:p w14:paraId="48F381B6" w14:textId="77777777" w:rsidR="00B50D17" w:rsidRPr="00054DBB" w:rsidRDefault="00B50D17" w:rsidP="0022738F">
            <w:pPr>
              <w:rPr>
                <w:ins w:id="167" w:author="Liis Moor" w:date="2025-05-27T13:26:00Z"/>
                <w:rFonts w:asciiTheme="minorHAnsi" w:hAnsiTheme="minorHAnsi" w:cstheme="minorHAnsi"/>
                <w:color w:val="000000" w:themeColor="text1"/>
                <w:lang w:val="sv-FI"/>
              </w:rPr>
            </w:pPr>
          </w:p>
        </w:tc>
      </w:tr>
    </w:tbl>
    <w:p w14:paraId="1F0FBE68" w14:textId="77777777" w:rsidR="006E709B" w:rsidRPr="00054DBB" w:rsidRDefault="006E709B" w:rsidP="006E709B">
      <w:pPr>
        <w:rPr>
          <w:rFonts w:asciiTheme="minorHAnsi" w:hAnsiTheme="minorHAnsi" w:cstheme="minorHAnsi"/>
          <w:color w:val="000000" w:themeColor="text1"/>
        </w:rPr>
      </w:pPr>
    </w:p>
    <w:p w14:paraId="557317ED" w14:textId="77777777" w:rsidR="006E709B" w:rsidRPr="00054DBB" w:rsidRDefault="006E709B" w:rsidP="006E709B">
      <w:pPr>
        <w:rPr>
          <w:rFonts w:asciiTheme="minorHAnsi" w:hAnsiTheme="minorHAnsi" w:cstheme="minorHAnsi"/>
        </w:rPr>
      </w:pPr>
    </w:p>
    <w:p w14:paraId="38D25ED6" w14:textId="73F12B63" w:rsidR="00F805A9" w:rsidRPr="00054DBB" w:rsidRDefault="006E709B" w:rsidP="006E709B">
      <w:pPr>
        <w:pStyle w:val="Heading1"/>
        <w:numPr>
          <w:ilvl w:val="0"/>
          <w:numId w:val="0"/>
        </w:numPr>
        <w:rPr>
          <w:rFonts w:asciiTheme="minorHAnsi" w:hAnsiTheme="minorHAnsi" w:cstheme="minorHAnsi"/>
          <w:color w:val="C0504D" w:themeColor="accent2"/>
        </w:rPr>
      </w:pPr>
      <w:bookmarkStart w:id="168" w:name="_Toc136438882"/>
      <w:r w:rsidRPr="00054DBB">
        <w:rPr>
          <w:rFonts w:asciiTheme="minorHAnsi" w:hAnsiTheme="minorHAnsi" w:cstheme="minorHAnsi"/>
          <w:color w:val="C0504D" w:themeColor="accent2"/>
        </w:rPr>
        <w:t>Lisa 4. Strateegia seos teiste arengudokumentidega</w:t>
      </w:r>
      <w:bookmarkEnd w:id="168"/>
    </w:p>
    <w:p w14:paraId="0D7A76D2" w14:textId="691D4759" w:rsidR="00216574" w:rsidRPr="00054DBB" w:rsidRDefault="00216574" w:rsidP="00216574">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Strateegia eesmärkide seadmisel on lisaks piirkonna arenguvajadustele ja -</w:t>
      </w:r>
      <w:r w:rsidR="00773EF3" w:rsidRPr="00054DBB">
        <w:rPr>
          <w:rFonts w:asciiTheme="minorHAnsi" w:hAnsiTheme="minorHAnsi" w:cstheme="minorHAnsi"/>
        </w:rPr>
        <w:t>potentsiaalile</w:t>
      </w:r>
      <w:r w:rsidRPr="00054DBB">
        <w:rPr>
          <w:rFonts w:asciiTheme="minorHAnsi" w:hAnsiTheme="minorHAnsi" w:cstheme="minorHAnsi"/>
        </w:rPr>
        <w:t xml:space="preserve"> lähtutud ka kõrgema tasandi (riik, maakond, omavalitsus) arengudokumentidest (Tabel 17). </w:t>
      </w:r>
    </w:p>
    <w:p w14:paraId="2D8329D7" w14:textId="77777777" w:rsidR="00216574" w:rsidRPr="00054DBB" w:rsidRDefault="00216574" w:rsidP="00216574">
      <w:pPr>
        <w:pStyle w:val="NormalWeb"/>
        <w:spacing w:before="0" w:beforeAutospacing="0" w:after="0" w:afterAutospacing="0"/>
        <w:jc w:val="both"/>
        <w:rPr>
          <w:rFonts w:asciiTheme="minorHAnsi" w:hAnsiTheme="minorHAnsi" w:cstheme="minorHAnsi"/>
        </w:rPr>
      </w:pPr>
    </w:p>
    <w:p w14:paraId="2E2D0E1D" w14:textId="77777777" w:rsidR="00216574" w:rsidRPr="00054DBB" w:rsidRDefault="00216574" w:rsidP="00216574">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Riikliku tasandi dokumentidest on välja toodud neli peamist: </w:t>
      </w:r>
    </w:p>
    <w:p w14:paraId="11832E61" w14:textId="5322B5EA" w:rsidR="00216574" w:rsidRPr="00054DBB" w:rsidRDefault="00216574" w:rsidP="00405378">
      <w:pPr>
        <w:pStyle w:val="NormalWeb"/>
        <w:numPr>
          <w:ilvl w:val="0"/>
          <w:numId w:val="47"/>
        </w:numPr>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Strateegia „Eesti </w:t>
      </w:r>
      <w:proofErr w:type="gramStart"/>
      <w:r w:rsidRPr="00054DBB">
        <w:rPr>
          <w:rFonts w:asciiTheme="minorHAnsi" w:hAnsiTheme="minorHAnsi" w:cstheme="minorHAnsi"/>
        </w:rPr>
        <w:t>2035“ kui</w:t>
      </w:r>
      <w:proofErr w:type="gramEnd"/>
      <w:r w:rsidRPr="00054DBB">
        <w:rPr>
          <w:rFonts w:asciiTheme="minorHAnsi" w:hAnsiTheme="minorHAnsi" w:cstheme="minorHAnsi"/>
        </w:rPr>
        <w:t xml:space="preserve"> riigi põhiline strateegiline alus </w:t>
      </w:r>
    </w:p>
    <w:p w14:paraId="7096E96C" w14:textId="77777777" w:rsidR="00216574" w:rsidRPr="00054DBB" w:rsidRDefault="00216574" w:rsidP="00405378">
      <w:pPr>
        <w:pStyle w:val="NormalWeb"/>
        <w:numPr>
          <w:ilvl w:val="0"/>
          <w:numId w:val="47"/>
        </w:numPr>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Ühise põllumajanduspoliitika strateegiakava, mis on LEADER-meetme aluseks </w:t>
      </w:r>
    </w:p>
    <w:p w14:paraId="6CF7EF43" w14:textId="1756CE1E" w:rsidR="00216574" w:rsidRPr="00054DBB" w:rsidRDefault="00216574" w:rsidP="00405378">
      <w:pPr>
        <w:pStyle w:val="NormalWeb"/>
        <w:numPr>
          <w:ilvl w:val="0"/>
          <w:numId w:val="47"/>
        </w:numPr>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Ühtekuuluvuspoliitika fondide rakenduskava, mis on sotsiaalvaldkonna eesmärgi aluseks </w:t>
      </w:r>
    </w:p>
    <w:p w14:paraId="7EA2D7C5" w14:textId="6ED152FF" w:rsidR="00216574" w:rsidRPr="00054DBB" w:rsidRDefault="00216574" w:rsidP="00405378">
      <w:pPr>
        <w:pStyle w:val="NormalWeb"/>
        <w:numPr>
          <w:ilvl w:val="0"/>
          <w:numId w:val="47"/>
        </w:numPr>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Heaolu arengukava 2023–2030, mis sätestab sihid sotsiaalvaldkonnas </w:t>
      </w:r>
    </w:p>
    <w:p w14:paraId="5CED8647" w14:textId="77777777" w:rsidR="00216574" w:rsidRPr="00054DBB" w:rsidRDefault="00216574" w:rsidP="00216574">
      <w:pPr>
        <w:pStyle w:val="NormalWeb"/>
        <w:spacing w:before="0" w:beforeAutospacing="0" w:after="0" w:afterAutospacing="0"/>
        <w:ind w:left="720"/>
        <w:jc w:val="both"/>
        <w:rPr>
          <w:rFonts w:asciiTheme="minorHAnsi" w:hAnsiTheme="minorHAnsi" w:cstheme="minorHAnsi"/>
        </w:rPr>
      </w:pPr>
    </w:p>
    <w:p w14:paraId="483C9947" w14:textId="77777777" w:rsidR="00216574" w:rsidRPr="00054DBB" w:rsidRDefault="00216574" w:rsidP="00216574">
      <w:pPr>
        <w:pStyle w:val="NormalWeb"/>
        <w:spacing w:before="0" w:beforeAutospacing="0" w:after="0" w:afterAutospacing="0"/>
        <w:jc w:val="both"/>
        <w:rPr>
          <w:rFonts w:asciiTheme="minorHAnsi" w:hAnsiTheme="minorHAnsi" w:cstheme="minorHAnsi"/>
        </w:rPr>
      </w:pPr>
      <w:r w:rsidRPr="00054DBB">
        <w:rPr>
          <w:rFonts w:asciiTheme="minorHAnsi" w:hAnsiTheme="minorHAnsi" w:cstheme="minorHAnsi"/>
        </w:rPr>
        <w:t xml:space="preserve">On eeldatud, et strateegiakava ja rakenduskava on juba arvesse võtnud muude valdkondade püüdlusi ja poliitikaid. Seega kooskõla nendega kindlustab vastavuse ka muude dokumentidega. </w:t>
      </w:r>
    </w:p>
    <w:p w14:paraId="279E2E74" w14:textId="77777777" w:rsidR="00216574" w:rsidRPr="00054DBB" w:rsidRDefault="00216574" w:rsidP="00216574">
      <w:pPr>
        <w:rPr>
          <w:rFonts w:asciiTheme="minorHAnsi" w:hAnsiTheme="minorHAnsi" w:cstheme="minorHAnsi"/>
        </w:rPr>
      </w:pPr>
    </w:p>
    <w:p w14:paraId="5EFD72A0" w14:textId="6564B087" w:rsidR="00E749F5" w:rsidRPr="00054DBB" w:rsidRDefault="00E749F5" w:rsidP="00E749F5">
      <w:pPr>
        <w:pStyle w:val="Caption"/>
        <w:keepNext/>
        <w:rPr>
          <w:rFonts w:asciiTheme="minorHAnsi" w:hAnsiTheme="minorHAnsi" w:cstheme="minorHAnsi"/>
        </w:rPr>
      </w:pPr>
      <w:r w:rsidRPr="00054DBB">
        <w:rPr>
          <w:rFonts w:asciiTheme="minorHAnsi" w:hAnsiTheme="minorHAnsi" w:cstheme="minorHAnsi"/>
        </w:rPr>
        <w:t xml:space="preserve">Tabel </w:t>
      </w:r>
      <w:r w:rsidR="00773EF3" w:rsidRPr="00054DBB">
        <w:rPr>
          <w:rFonts w:asciiTheme="minorHAnsi" w:hAnsiTheme="minorHAnsi" w:cstheme="minorHAnsi"/>
        </w:rPr>
        <w:t>1</w:t>
      </w:r>
      <w:r w:rsidR="00935D9B" w:rsidRPr="00054DBB">
        <w:rPr>
          <w:rFonts w:asciiTheme="minorHAnsi" w:hAnsiTheme="minorHAnsi" w:cstheme="minorHAnsi"/>
        </w:rPr>
        <w:t>9</w:t>
      </w:r>
      <w:r w:rsidRPr="00054DBB">
        <w:rPr>
          <w:rFonts w:asciiTheme="minorHAnsi" w:hAnsiTheme="minorHAnsi" w:cstheme="minorHAnsi"/>
        </w:rPr>
        <w:t>. Strateegia seosed teiste arengudokumentidega</w:t>
      </w:r>
    </w:p>
    <w:tbl>
      <w:tblPr>
        <w:tblStyle w:val="TableGrid"/>
        <w:tblW w:w="8642" w:type="dxa"/>
        <w:tblLayout w:type="fixed"/>
        <w:tblLook w:val="04A0" w:firstRow="1" w:lastRow="0" w:firstColumn="1" w:lastColumn="0" w:noHBand="0" w:noVBand="1"/>
      </w:tblPr>
      <w:tblGrid>
        <w:gridCol w:w="1838"/>
        <w:gridCol w:w="3402"/>
        <w:gridCol w:w="3402"/>
      </w:tblGrid>
      <w:tr w:rsidR="00216574" w:rsidRPr="00054DBB" w14:paraId="401E6601" w14:textId="77777777" w:rsidTr="00216574">
        <w:tc>
          <w:tcPr>
            <w:tcW w:w="1838" w:type="dxa"/>
          </w:tcPr>
          <w:p w14:paraId="47A24927"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Arengu-dokument</w:t>
            </w:r>
          </w:p>
        </w:tc>
        <w:tc>
          <w:tcPr>
            <w:tcW w:w="3402" w:type="dxa"/>
          </w:tcPr>
          <w:p w14:paraId="37DD3283"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Eesmärk</w:t>
            </w:r>
          </w:p>
        </w:tc>
        <w:tc>
          <w:tcPr>
            <w:tcW w:w="3402" w:type="dxa"/>
          </w:tcPr>
          <w:p w14:paraId="3BE7A129"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Kodukant Läänemaa strateegia seos</w:t>
            </w:r>
          </w:p>
        </w:tc>
      </w:tr>
      <w:tr w:rsidR="00216574" w:rsidRPr="00054DBB" w14:paraId="782F94F8" w14:textId="77777777" w:rsidTr="00216574">
        <w:tc>
          <w:tcPr>
            <w:tcW w:w="1838" w:type="dxa"/>
          </w:tcPr>
          <w:p w14:paraId="693C1279"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Strateegia „Eesti 2035“</w:t>
            </w:r>
            <w:r w:rsidRPr="00054DBB">
              <w:rPr>
                <w:rStyle w:val="FootnoteReference"/>
                <w:rFonts w:asciiTheme="minorHAnsi" w:eastAsiaTheme="minorEastAsia" w:hAnsiTheme="minorHAnsi" w:cstheme="minorHAnsi"/>
                <w:color w:val="000000" w:themeColor="text1"/>
              </w:rPr>
              <w:footnoteReference w:id="21"/>
            </w:r>
          </w:p>
        </w:tc>
        <w:tc>
          <w:tcPr>
            <w:tcW w:w="3402" w:type="dxa"/>
          </w:tcPr>
          <w:p w14:paraId="409D8B31"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Strateegilised sihid:</w:t>
            </w:r>
          </w:p>
          <w:p w14:paraId="76F1AB77" w14:textId="77777777" w:rsidR="00216574" w:rsidRPr="00054DBB" w:rsidRDefault="00216574" w:rsidP="00405378">
            <w:pPr>
              <w:pStyle w:val="ListParagraph"/>
              <w:numPr>
                <w:ilvl w:val="0"/>
                <w:numId w:val="49"/>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Arukas, tegus ja tervist hoidev inimene</w:t>
            </w:r>
          </w:p>
          <w:p w14:paraId="304BFE2D" w14:textId="77777777" w:rsidR="00216574" w:rsidRPr="00054DBB" w:rsidRDefault="00216574" w:rsidP="00405378">
            <w:pPr>
              <w:pStyle w:val="ListParagraph"/>
              <w:numPr>
                <w:ilvl w:val="0"/>
                <w:numId w:val="49"/>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Avatud, hooliv ja koostöömeelne ühiskond</w:t>
            </w:r>
          </w:p>
          <w:p w14:paraId="6E62C742" w14:textId="77777777" w:rsidR="00216574" w:rsidRPr="00054DBB" w:rsidRDefault="00216574" w:rsidP="00405378">
            <w:pPr>
              <w:pStyle w:val="ListParagraph"/>
              <w:numPr>
                <w:ilvl w:val="0"/>
                <w:numId w:val="49"/>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Tugev, uuendusmeelne ja vastutustundlik majandus</w:t>
            </w:r>
          </w:p>
          <w:p w14:paraId="5E8310AE" w14:textId="77777777" w:rsidR="00216574" w:rsidRPr="00054DBB" w:rsidRDefault="00216574" w:rsidP="00405378">
            <w:pPr>
              <w:pStyle w:val="ListParagraph"/>
              <w:numPr>
                <w:ilvl w:val="0"/>
                <w:numId w:val="49"/>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Kõigi vajadusi arvestav, turvaline ja kvaliteetne elukeskkond</w:t>
            </w:r>
          </w:p>
          <w:p w14:paraId="6523DE04" w14:textId="77777777" w:rsidR="00216574" w:rsidRPr="00054DBB" w:rsidRDefault="00216574" w:rsidP="00405378">
            <w:pPr>
              <w:pStyle w:val="ListParagraph"/>
              <w:numPr>
                <w:ilvl w:val="0"/>
                <w:numId w:val="49"/>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Uuendusmeelne, usaldusväärne ja inimesekeskne riigivalitsemine</w:t>
            </w:r>
          </w:p>
        </w:tc>
        <w:tc>
          <w:tcPr>
            <w:tcW w:w="3402" w:type="dxa"/>
          </w:tcPr>
          <w:p w14:paraId="2C09347E" w14:textId="5113C3D6"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Strateegia panustab sihtide 1–4 saavutamisse. Määratletud on eesmärgid, mis adresseerivad tegevuspiirkonna </w:t>
            </w:r>
            <w:r w:rsidR="009B0023" w:rsidRPr="00054DBB">
              <w:rPr>
                <w:rFonts w:asciiTheme="minorHAnsi" w:hAnsiTheme="minorHAnsi" w:cstheme="minorHAnsi"/>
                <w:color w:val="000000" w:themeColor="text1"/>
              </w:rPr>
              <w:t>ettevõtluse, elukeskkonna, koostöö ja sotsiaalteenuste arendamist</w:t>
            </w:r>
            <w:r w:rsidRPr="00054DBB">
              <w:rPr>
                <w:rFonts w:asciiTheme="minorHAnsi" w:hAnsiTheme="minorHAnsi" w:cstheme="minorHAnsi"/>
                <w:color w:val="000000" w:themeColor="text1"/>
              </w:rPr>
              <w:t>.</w:t>
            </w:r>
          </w:p>
        </w:tc>
      </w:tr>
      <w:tr w:rsidR="00216574" w:rsidRPr="00054DBB" w14:paraId="784DC22D" w14:textId="77777777" w:rsidTr="00216574">
        <w:tc>
          <w:tcPr>
            <w:tcW w:w="1838" w:type="dxa"/>
          </w:tcPr>
          <w:p w14:paraId="5472EE12"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Euroopa Liidu ühise põllumajandus-poliitika strateegiakava 2023–2027</w:t>
            </w:r>
            <w:r w:rsidRPr="00054DBB">
              <w:rPr>
                <w:rStyle w:val="FootnoteReference"/>
                <w:rFonts w:asciiTheme="minorHAnsi" w:eastAsiaTheme="minorEastAsia" w:hAnsiTheme="minorHAnsi" w:cstheme="minorHAnsi"/>
                <w:color w:val="000000" w:themeColor="text1"/>
              </w:rPr>
              <w:footnoteReference w:id="22"/>
            </w:r>
          </w:p>
        </w:tc>
        <w:tc>
          <w:tcPr>
            <w:tcW w:w="3402" w:type="dxa"/>
          </w:tcPr>
          <w:p w14:paraId="58240BAB"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Erieesmärk nr 8:</w:t>
            </w:r>
          </w:p>
          <w:p w14:paraId="79E084DF" w14:textId="77777777" w:rsidR="00216574" w:rsidRPr="00054DBB" w:rsidRDefault="00216574" w:rsidP="00405378">
            <w:pPr>
              <w:pStyle w:val="ListParagraph"/>
              <w:numPr>
                <w:ilvl w:val="0"/>
                <w:numId w:val="48"/>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Edendada tööhõivet, majanduskasvu, soolist võrdõiguslikkust, sealhulgas naiste osalemist põllumajanduses, sotsiaalset kaasatust ja kohalikku arengut maapiirkondades, sealhulgas ringbiomajandust ja säästvat metsamajandust</w:t>
            </w:r>
          </w:p>
          <w:p w14:paraId="3556527A"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LEADER-sekkumise üldeesmärk:</w:t>
            </w:r>
          </w:p>
          <w:p w14:paraId="4BA6E8B6" w14:textId="77777777" w:rsidR="00216574" w:rsidRPr="00054DBB" w:rsidRDefault="00216574" w:rsidP="00405378">
            <w:pPr>
              <w:pStyle w:val="ListParagraph"/>
              <w:numPr>
                <w:ilvl w:val="0"/>
                <w:numId w:val="48"/>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Maapiirkondades atraktiivse elu- ja ettevõtluskeskkonna ning aktiivsete ja ühtehoidvate kohalike kogukondade terviklik arendamine</w:t>
            </w:r>
          </w:p>
          <w:p w14:paraId="5D3A7884"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Erieesmärgid:</w:t>
            </w:r>
          </w:p>
          <w:p w14:paraId="272E3719" w14:textId="79C2A5F9" w:rsidR="00216574" w:rsidRPr="00054DBB" w:rsidRDefault="00216574" w:rsidP="00405378">
            <w:pPr>
              <w:pStyle w:val="ListParagraph"/>
              <w:numPr>
                <w:ilvl w:val="0"/>
                <w:numId w:val="51"/>
              </w:numPr>
              <w:spacing w:before="120"/>
              <w:ind w:left="457"/>
              <w:rPr>
                <w:rFonts w:asciiTheme="minorHAnsi" w:hAnsiTheme="minorHAnsi" w:cstheme="minorHAnsi"/>
                <w:color w:val="000000" w:themeColor="text1"/>
              </w:rPr>
            </w:pPr>
            <w:r w:rsidRPr="00054DBB">
              <w:rPr>
                <w:rFonts w:asciiTheme="minorHAnsi" w:hAnsiTheme="minorHAnsi" w:cstheme="minorHAnsi"/>
                <w:color w:val="000000" w:themeColor="text1"/>
              </w:rPr>
              <w:t>Ettevõtluse arendamine, eelkõige uute tasuvate töökohtade ja/või innovaatiliste lahenduste kaudu</w:t>
            </w:r>
            <w:r w:rsidR="000A452C" w:rsidRPr="00054DBB">
              <w:rPr>
                <w:rFonts w:asciiTheme="minorHAnsi" w:hAnsiTheme="minorHAnsi" w:cstheme="minorHAnsi"/>
                <w:color w:val="000000" w:themeColor="text1"/>
              </w:rPr>
              <w:t>.</w:t>
            </w:r>
          </w:p>
          <w:p w14:paraId="33047713" w14:textId="69ADB16D" w:rsidR="00216574" w:rsidRPr="00054DBB" w:rsidRDefault="00216574" w:rsidP="00405378">
            <w:pPr>
              <w:pStyle w:val="ListParagraph"/>
              <w:numPr>
                <w:ilvl w:val="0"/>
                <w:numId w:val="51"/>
              </w:numPr>
              <w:spacing w:before="120"/>
              <w:ind w:left="457"/>
              <w:rPr>
                <w:rFonts w:asciiTheme="minorHAnsi" w:hAnsiTheme="minorHAnsi" w:cstheme="minorHAnsi"/>
                <w:color w:val="000000" w:themeColor="text1"/>
              </w:rPr>
            </w:pPr>
            <w:r w:rsidRPr="00054DBB">
              <w:rPr>
                <w:rFonts w:asciiTheme="minorHAnsi" w:hAnsiTheme="minorHAnsi" w:cstheme="minorHAnsi"/>
                <w:color w:val="000000" w:themeColor="text1"/>
              </w:rPr>
              <w:t>Kohalike kogukondade, elanike ning noorte tulevikuliidrite võimestamine</w:t>
            </w:r>
            <w:r w:rsidR="000A452C" w:rsidRPr="00054DBB">
              <w:rPr>
                <w:rFonts w:asciiTheme="minorHAnsi" w:hAnsiTheme="minorHAnsi" w:cstheme="minorHAnsi"/>
                <w:color w:val="000000" w:themeColor="text1"/>
              </w:rPr>
              <w:t>.</w:t>
            </w:r>
          </w:p>
          <w:p w14:paraId="4D58E832" w14:textId="29CEE399" w:rsidR="00216574" w:rsidRPr="00054DBB" w:rsidRDefault="00216574" w:rsidP="00405378">
            <w:pPr>
              <w:pStyle w:val="ListParagraph"/>
              <w:numPr>
                <w:ilvl w:val="0"/>
                <w:numId w:val="51"/>
              </w:numPr>
              <w:spacing w:before="120"/>
              <w:ind w:left="457"/>
              <w:rPr>
                <w:rFonts w:asciiTheme="minorHAnsi" w:hAnsiTheme="minorHAnsi" w:cstheme="minorHAnsi"/>
                <w:color w:val="000000" w:themeColor="text1"/>
              </w:rPr>
            </w:pPr>
            <w:r w:rsidRPr="00054DBB">
              <w:rPr>
                <w:rFonts w:asciiTheme="minorHAnsi" w:hAnsiTheme="minorHAnsi" w:cstheme="minorHAnsi"/>
                <w:color w:val="000000" w:themeColor="text1"/>
              </w:rPr>
              <w:t>Teenuste kättesaadavuse parandamine, sh läbi kogukonnateenuse arendamise</w:t>
            </w:r>
            <w:r w:rsidR="000A452C" w:rsidRPr="00054DBB">
              <w:rPr>
                <w:rFonts w:asciiTheme="minorHAnsi" w:hAnsiTheme="minorHAnsi" w:cstheme="minorHAnsi"/>
                <w:color w:val="000000" w:themeColor="text1"/>
              </w:rPr>
              <w:t>.</w:t>
            </w:r>
          </w:p>
          <w:p w14:paraId="66D0AD43" w14:textId="5E3EED06" w:rsidR="00216574" w:rsidRPr="00054DBB" w:rsidRDefault="00216574" w:rsidP="00405378">
            <w:pPr>
              <w:pStyle w:val="ListParagraph"/>
              <w:numPr>
                <w:ilvl w:val="0"/>
                <w:numId w:val="51"/>
              </w:numPr>
              <w:spacing w:before="120"/>
              <w:ind w:left="457"/>
              <w:rPr>
                <w:rFonts w:asciiTheme="minorHAnsi" w:hAnsiTheme="minorHAnsi" w:cstheme="minorHAnsi"/>
                <w:color w:val="000000" w:themeColor="text1"/>
              </w:rPr>
            </w:pPr>
            <w:r w:rsidRPr="00054DBB">
              <w:rPr>
                <w:rFonts w:asciiTheme="minorHAnsi" w:hAnsiTheme="minorHAnsi" w:cstheme="minorHAnsi"/>
                <w:color w:val="000000" w:themeColor="text1"/>
              </w:rPr>
              <w:t>Keskkonna- ja kliimasõbralike (sh bio- ja ringmajandust propageerivate) lahenduste välja töötamine ja rakendamine</w:t>
            </w:r>
            <w:r w:rsidR="000A452C" w:rsidRPr="00054DBB">
              <w:rPr>
                <w:rFonts w:asciiTheme="minorHAnsi" w:hAnsiTheme="minorHAnsi" w:cstheme="minorHAnsi"/>
                <w:color w:val="000000" w:themeColor="text1"/>
              </w:rPr>
              <w:t>.</w:t>
            </w:r>
          </w:p>
          <w:p w14:paraId="6E93E124" w14:textId="154696DC" w:rsidR="00216574" w:rsidRPr="00054DBB" w:rsidRDefault="00216574" w:rsidP="00405378">
            <w:pPr>
              <w:pStyle w:val="ListParagraph"/>
              <w:numPr>
                <w:ilvl w:val="0"/>
                <w:numId w:val="51"/>
              </w:numPr>
              <w:spacing w:before="120"/>
              <w:ind w:left="457"/>
              <w:rPr>
                <w:rFonts w:asciiTheme="minorHAnsi" w:hAnsiTheme="minorHAnsi" w:cstheme="minorHAnsi"/>
                <w:color w:val="000000" w:themeColor="text1"/>
              </w:rPr>
            </w:pPr>
            <w:r w:rsidRPr="00054DBB">
              <w:rPr>
                <w:rFonts w:asciiTheme="minorHAnsi" w:hAnsiTheme="minorHAnsi" w:cstheme="minorHAnsi"/>
                <w:color w:val="000000" w:themeColor="text1"/>
              </w:rPr>
              <w:t>Maaelu positiivse kuvandi säilitamine ja propageerimine, sh arukate külade edendamine</w:t>
            </w:r>
            <w:r w:rsidR="000A452C" w:rsidRPr="00054DBB">
              <w:rPr>
                <w:rFonts w:asciiTheme="minorHAnsi" w:hAnsiTheme="minorHAnsi" w:cstheme="minorHAnsi"/>
                <w:color w:val="000000" w:themeColor="text1"/>
              </w:rPr>
              <w:t>.</w:t>
            </w:r>
          </w:p>
        </w:tc>
        <w:tc>
          <w:tcPr>
            <w:tcW w:w="3402" w:type="dxa"/>
          </w:tcPr>
          <w:p w14:paraId="3A31214F" w14:textId="4B27E3D3"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Kodukant Läänemaa eesmärgid on suunatud LEADER sekkumise üldeesmärgi saavutamisse – toetatakse atraktiivse elukeskkonna loomist, kohalikke ressursse väärindavat ning kõrgemat lisandväärtust ning palgataset pakkuva ettevõtlus</w:t>
            </w:r>
            <w:r w:rsidR="009B0023" w:rsidRPr="00054DBB">
              <w:rPr>
                <w:rFonts w:asciiTheme="minorHAnsi" w:hAnsiTheme="minorHAnsi" w:cstheme="minorHAnsi"/>
                <w:color w:val="000000" w:themeColor="text1"/>
              </w:rPr>
              <w:t>e arendamist</w:t>
            </w:r>
            <w:r w:rsidRPr="00054DBB">
              <w:rPr>
                <w:rFonts w:asciiTheme="minorHAnsi" w:hAnsiTheme="minorHAnsi" w:cstheme="minorHAnsi"/>
                <w:color w:val="000000" w:themeColor="text1"/>
              </w:rPr>
              <w:t xml:space="preserve"> ning </w:t>
            </w:r>
          </w:p>
          <w:p w14:paraId="09D797AA" w14:textId="6F37D49D"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aktiivs</w:t>
            </w:r>
            <w:r w:rsidR="009B0023" w:rsidRPr="00054DBB">
              <w:rPr>
                <w:rFonts w:asciiTheme="minorHAnsi" w:hAnsiTheme="minorHAnsi" w:cstheme="minorHAnsi"/>
                <w:color w:val="000000" w:themeColor="text1"/>
              </w:rPr>
              <w:t>ete</w:t>
            </w:r>
            <w:r w:rsidRPr="00054DBB">
              <w:rPr>
                <w:rFonts w:asciiTheme="minorHAnsi" w:hAnsiTheme="minorHAnsi" w:cstheme="minorHAnsi"/>
                <w:color w:val="000000" w:themeColor="text1"/>
              </w:rPr>
              <w:t xml:space="preserve"> ja uuenduslik</w:t>
            </w:r>
            <w:r w:rsidR="009B0023" w:rsidRPr="00054DBB">
              <w:rPr>
                <w:rFonts w:asciiTheme="minorHAnsi" w:hAnsiTheme="minorHAnsi" w:cstheme="minorHAnsi"/>
                <w:color w:val="000000" w:themeColor="text1"/>
              </w:rPr>
              <w:t>e</w:t>
            </w:r>
            <w:r w:rsidRPr="00054DBB">
              <w:rPr>
                <w:rFonts w:asciiTheme="minorHAnsi" w:hAnsiTheme="minorHAnsi" w:cstheme="minorHAnsi"/>
                <w:color w:val="000000" w:themeColor="text1"/>
              </w:rPr>
              <w:t xml:space="preserve"> kogukond</w:t>
            </w:r>
            <w:r w:rsidR="009B0023" w:rsidRPr="00054DBB">
              <w:rPr>
                <w:rFonts w:asciiTheme="minorHAnsi" w:hAnsiTheme="minorHAnsi" w:cstheme="minorHAnsi"/>
                <w:color w:val="000000" w:themeColor="text1"/>
              </w:rPr>
              <w:t xml:space="preserve">ade tekkimist. </w:t>
            </w:r>
          </w:p>
          <w:p w14:paraId="2EE1FE92" w14:textId="77777777" w:rsidR="00216574" w:rsidRPr="00054DBB" w:rsidRDefault="00216574" w:rsidP="009E4044">
            <w:pPr>
              <w:spacing w:before="120"/>
              <w:rPr>
                <w:rFonts w:asciiTheme="minorHAnsi" w:hAnsiTheme="minorHAnsi" w:cstheme="minorHAnsi"/>
                <w:color w:val="000000" w:themeColor="text1"/>
              </w:rPr>
            </w:pPr>
          </w:p>
          <w:p w14:paraId="06A05184" w14:textId="77777777" w:rsidR="00216574" w:rsidRPr="00054DBB" w:rsidRDefault="00216574" w:rsidP="009E4044">
            <w:pPr>
              <w:spacing w:before="120"/>
              <w:rPr>
                <w:rFonts w:asciiTheme="minorHAnsi" w:hAnsiTheme="minorHAnsi" w:cstheme="minorHAnsi"/>
                <w:color w:val="000000" w:themeColor="text1"/>
              </w:rPr>
            </w:pPr>
          </w:p>
          <w:p w14:paraId="4422705D" w14:textId="77777777" w:rsidR="00216574" w:rsidRPr="00054DBB" w:rsidRDefault="00216574" w:rsidP="009E4044">
            <w:pPr>
              <w:spacing w:before="120"/>
              <w:rPr>
                <w:rFonts w:asciiTheme="minorHAnsi" w:hAnsiTheme="minorHAnsi" w:cstheme="minorHAnsi"/>
                <w:color w:val="000000" w:themeColor="text1"/>
              </w:rPr>
            </w:pPr>
          </w:p>
          <w:p w14:paraId="67369A67" w14:textId="77777777" w:rsidR="00216574" w:rsidRPr="00054DBB" w:rsidRDefault="00216574" w:rsidP="009E4044">
            <w:pPr>
              <w:spacing w:before="120"/>
              <w:rPr>
                <w:rFonts w:asciiTheme="minorHAnsi" w:hAnsiTheme="minorHAnsi" w:cstheme="minorHAnsi"/>
                <w:color w:val="000000" w:themeColor="text1"/>
              </w:rPr>
            </w:pPr>
          </w:p>
          <w:p w14:paraId="683F9393" w14:textId="77777777" w:rsidR="00216574" w:rsidRPr="00054DBB" w:rsidRDefault="00216574" w:rsidP="009E4044">
            <w:pPr>
              <w:spacing w:before="120"/>
              <w:rPr>
                <w:rFonts w:asciiTheme="minorHAnsi" w:hAnsiTheme="minorHAnsi" w:cstheme="minorHAnsi"/>
                <w:color w:val="000000" w:themeColor="text1"/>
              </w:rPr>
            </w:pPr>
          </w:p>
          <w:p w14:paraId="1F3F4EA8" w14:textId="77777777" w:rsidR="00216574" w:rsidRPr="00054DBB" w:rsidRDefault="00216574" w:rsidP="009E4044">
            <w:pPr>
              <w:spacing w:before="120"/>
              <w:rPr>
                <w:rFonts w:asciiTheme="minorHAnsi" w:hAnsiTheme="minorHAnsi" w:cstheme="minorHAnsi"/>
                <w:color w:val="000000" w:themeColor="text1"/>
              </w:rPr>
            </w:pPr>
          </w:p>
          <w:p w14:paraId="1163C8C2" w14:textId="77777777" w:rsidR="00216574" w:rsidRPr="00054DBB" w:rsidRDefault="00216574" w:rsidP="009E4044">
            <w:pPr>
              <w:spacing w:before="120"/>
              <w:rPr>
                <w:rFonts w:asciiTheme="minorHAnsi" w:hAnsiTheme="minorHAnsi" w:cstheme="minorHAnsi"/>
                <w:color w:val="000000" w:themeColor="text1"/>
              </w:rPr>
            </w:pPr>
          </w:p>
          <w:p w14:paraId="2EEFE827" w14:textId="77777777" w:rsidR="00216574" w:rsidRPr="00054DBB" w:rsidRDefault="00216574" w:rsidP="00405378">
            <w:pPr>
              <w:pStyle w:val="ListParagraph"/>
              <w:numPr>
                <w:ilvl w:val="0"/>
                <w:numId w:val="52"/>
              </w:numPr>
              <w:spacing w:before="120"/>
              <w:ind w:left="3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Ettevõtluse arengut toetatakse ettevõtlusmeetme kaudu, </w:t>
            </w:r>
            <w:r w:rsidRPr="00054DBB">
              <w:rPr>
                <w:rFonts w:asciiTheme="minorHAnsi" w:hAnsiTheme="minorHAnsi" w:cstheme="minorHAnsi"/>
              </w:rPr>
              <w:t>innovaatiliste lahenduste rakendamine on toodud kõigi meetmete ülese horisontaalse eesmärgina.</w:t>
            </w:r>
          </w:p>
          <w:p w14:paraId="44A9F416" w14:textId="6A9B6E3D" w:rsidR="00216574" w:rsidRPr="00054DBB" w:rsidRDefault="00216574" w:rsidP="00405378">
            <w:pPr>
              <w:pStyle w:val="ListParagraph"/>
              <w:numPr>
                <w:ilvl w:val="0"/>
                <w:numId w:val="52"/>
              </w:numPr>
              <w:spacing w:before="120"/>
              <w:ind w:left="320"/>
              <w:rPr>
                <w:rFonts w:asciiTheme="minorHAnsi" w:hAnsiTheme="minorHAnsi" w:cstheme="minorHAnsi"/>
                <w:color w:val="000000" w:themeColor="text1"/>
              </w:rPr>
            </w:pPr>
            <w:r w:rsidRPr="00054DBB">
              <w:rPr>
                <w:rFonts w:asciiTheme="minorHAnsi" w:hAnsiTheme="minorHAnsi" w:cstheme="minorHAnsi"/>
                <w:color w:val="000000" w:themeColor="text1"/>
              </w:rPr>
              <w:t>Kogukondade tugevdamisse panustavad elukeskkonna ja koostöö arendamise meetmed.  Noorte aktiivsuse tõstmine</w:t>
            </w:r>
            <w:r w:rsidR="009D7DEF">
              <w:rPr>
                <w:rFonts w:asciiTheme="minorHAnsi" w:hAnsiTheme="minorHAnsi" w:cstheme="minorHAnsi"/>
                <w:color w:val="000000" w:themeColor="text1"/>
              </w:rPr>
              <w:fldChar w:fldCharType="begin"/>
            </w:r>
            <w:r w:rsidR="009D7DEF">
              <w:rPr>
                <w:rFonts w:asciiTheme="minorHAnsi" w:hAnsiTheme="minorHAnsi" w:cstheme="minorHAnsi"/>
                <w:color w:val="000000" w:themeColor="text1"/>
              </w:rPr>
              <w:instrText xml:space="preserve"> NOTEREF _Ref179469409 \f \h </w:instrText>
            </w:r>
            <w:r w:rsidR="009D7DEF">
              <w:rPr>
                <w:rFonts w:asciiTheme="minorHAnsi" w:hAnsiTheme="minorHAnsi" w:cstheme="minorHAnsi"/>
                <w:color w:val="000000" w:themeColor="text1"/>
              </w:rPr>
            </w:r>
            <w:r w:rsidR="00000000">
              <w:rPr>
                <w:rFonts w:asciiTheme="minorHAnsi" w:hAnsiTheme="minorHAnsi" w:cstheme="minorHAnsi"/>
                <w:color w:val="000000" w:themeColor="text1"/>
              </w:rPr>
              <w:fldChar w:fldCharType="separate"/>
            </w:r>
            <w:r w:rsidR="009D7DEF">
              <w:rPr>
                <w:rFonts w:asciiTheme="minorHAnsi" w:hAnsiTheme="minorHAnsi" w:cstheme="minorHAnsi"/>
                <w:color w:val="000000" w:themeColor="text1"/>
              </w:rPr>
              <w:fldChar w:fldCharType="end"/>
            </w:r>
            <w:r w:rsidRPr="00054DBB">
              <w:rPr>
                <w:rFonts w:asciiTheme="minorHAnsi" w:hAnsiTheme="minorHAnsi" w:cstheme="minorHAnsi"/>
                <w:color w:val="000000" w:themeColor="text1"/>
              </w:rPr>
              <w:t xml:space="preserve"> on toodud </w:t>
            </w:r>
            <w:r w:rsidRPr="00054DBB">
              <w:rPr>
                <w:rFonts w:asciiTheme="minorHAnsi" w:hAnsiTheme="minorHAnsi" w:cstheme="minorHAnsi"/>
              </w:rPr>
              <w:t>kõigi meetmete ülese horisontaalse eesmärgina.</w:t>
            </w:r>
          </w:p>
          <w:p w14:paraId="4705DA9D" w14:textId="77777777" w:rsidR="00216574" w:rsidRPr="00054DBB" w:rsidRDefault="00216574" w:rsidP="00405378">
            <w:pPr>
              <w:pStyle w:val="ListParagraph"/>
              <w:numPr>
                <w:ilvl w:val="0"/>
                <w:numId w:val="52"/>
              </w:numPr>
              <w:spacing w:before="120"/>
              <w:ind w:left="320"/>
              <w:rPr>
                <w:rFonts w:asciiTheme="minorHAnsi" w:hAnsiTheme="minorHAnsi" w:cstheme="minorHAnsi"/>
                <w:color w:val="000000" w:themeColor="text1"/>
              </w:rPr>
            </w:pPr>
            <w:r w:rsidRPr="00054DBB">
              <w:rPr>
                <w:rFonts w:asciiTheme="minorHAnsi" w:hAnsiTheme="minorHAnsi" w:cstheme="minorHAnsi"/>
              </w:rPr>
              <w:t>Teenuste kättesaadavuse parandamist toetatakse läbi ettevõtluse ja elukeskkonna arendamise meetme</w:t>
            </w:r>
          </w:p>
          <w:p w14:paraId="46A0A515" w14:textId="77777777" w:rsidR="00216574" w:rsidRPr="00054DBB" w:rsidRDefault="00216574" w:rsidP="00405378">
            <w:pPr>
              <w:pStyle w:val="ListParagraph"/>
              <w:numPr>
                <w:ilvl w:val="0"/>
                <w:numId w:val="52"/>
              </w:numPr>
              <w:spacing w:before="120"/>
              <w:ind w:left="320"/>
              <w:rPr>
                <w:rFonts w:asciiTheme="minorHAnsi" w:hAnsiTheme="minorHAnsi" w:cstheme="minorHAnsi"/>
                <w:color w:val="000000" w:themeColor="text1"/>
              </w:rPr>
            </w:pPr>
            <w:r w:rsidRPr="00054DBB">
              <w:rPr>
                <w:rFonts w:asciiTheme="minorHAnsi" w:hAnsiTheme="minorHAnsi" w:cstheme="minorHAnsi"/>
                <w:lang w:eastAsia="et-EE"/>
              </w:rPr>
              <w:t xml:space="preserve">Keskkonna- ja kliimasõbralike lahenduste rakendamine </w:t>
            </w:r>
            <w:r w:rsidRPr="00054DBB">
              <w:rPr>
                <w:rFonts w:asciiTheme="minorHAnsi" w:hAnsiTheme="minorHAnsi" w:cstheme="minorHAnsi"/>
                <w:color w:val="000000" w:themeColor="text1"/>
              </w:rPr>
              <w:t xml:space="preserve">toodud </w:t>
            </w:r>
            <w:r w:rsidRPr="00054DBB">
              <w:rPr>
                <w:rFonts w:asciiTheme="minorHAnsi" w:hAnsiTheme="minorHAnsi" w:cstheme="minorHAnsi"/>
              </w:rPr>
              <w:t>kõigi meetmete ülese horisontaalse eesmärgina.</w:t>
            </w:r>
          </w:p>
          <w:p w14:paraId="1BE9EDA0" w14:textId="77777777" w:rsidR="00216574" w:rsidRPr="00054DBB" w:rsidRDefault="00216574" w:rsidP="00405378">
            <w:pPr>
              <w:pStyle w:val="ListParagraph"/>
              <w:numPr>
                <w:ilvl w:val="0"/>
                <w:numId w:val="52"/>
              </w:numPr>
              <w:spacing w:before="120"/>
              <w:ind w:left="320"/>
              <w:rPr>
                <w:rFonts w:asciiTheme="minorHAnsi" w:hAnsiTheme="minorHAnsi" w:cstheme="minorHAnsi"/>
                <w:color w:val="000000" w:themeColor="text1"/>
              </w:rPr>
            </w:pPr>
            <w:r w:rsidRPr="00054DBB">
              <w:rPr>
                <w:rFonts w:asciiTheme="minorHAnsi" w:hAnsiTheme="minorHAnsi" w:cstheme="minorHAnsi"/>
                <w:color w:val="000000" w:themeColor="text1"/>
              </w:rPr>
              <w:t>Mainekujunduse ja arukate külade temaatikaga tegeleb elukeskkonna ja koostöö arendamise meede.</w:t>
            </w:r>
          </w:p>
        </w:tc>
      </w:tr>
      <w:tr w:rsidR="00216574" w:rsidRPr="00054DBB" w14:paraId="40E1FC21" w14:textId="77777777" w:rsidTr="00216574">
        <w:tc>
          <w:tcPr>
            <w:tcW w:w="1838" w:type="dxa"/>
          </w:tcPr>
          <w:p w14:paraId="5A1F3B3F"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Ühtekuuluvus-poliitika fondide rakenduskava perioodiks 2021–2027</w:t>
            </w:r>
            <w:r w:rsidRPr="00054DBB">
              <w:rPr>
                <w:rStyle w:val="FootnoteReference"/>
                <w:rFonts w:asciiTheme="minorHAnsi" w:eastAsiaTheme="minorEastAsia" w:hAnsiTheme="minorHAnsi" w:cstheme="minorHAnsi"/>
                <w:color w:val="000000" w:themeColor="text1"/>
              </w:rPr>
              <w:footnoteReference w:id="23"/>
            </w:r>
          </w:p>
        </w:tc>
        <w:tc>
          <w:tcPr>
            <w:tcW w:w="3402" w:type="dxa"/>
          </w:tcPr>
          <w:p w14:paraId="7B30C64F"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Erieesmärk k:</w:t>
            </w:r>
          </w:p>
          <w:p w14:paraId="1934D085" w14:textId="6AED1F04" w:rsidR="00216574" w:rsidRPr="00054DBB" w:rsidRDefault="00216574" w:rsidP="00405378">
            <w:pPr>
              <w:pStyle w:val="ListParagraph"/>
              <w:numPr>
                <w:ilvl w:val="0"/>
                <w:numId w:val="50"/>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sidR="000A452C" w:rsidRPr="00054DBB">
              <w:rPr>
                <w:rFonts w:asciiTheme="minorHAnsi" w:hAnsiTheme="minorHAnsi" w:cstheme="minorHAnsi"/>
                <w:color w:val="000000" w:themeColor="text1"/>
              </w:rPr>
              <w:t>.</w:t>
            </w:r>
          </w:p>
          <w:p w14:paraId="1A302FB2"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Sekkumise eesmärgid:</w:t>
            </w:r>
          </w:p>
          <w:p w14:paraId="45A28E0A" w14:textId="72DF4F85" w:rsidR="00216574" w:rsidRPr="00054DBB" w:rsidRDefault="00216574" w:rsidP="00405378">
            <w:pPr>
              <w:pStyle w:val="ListParagraph"/>
              <w:numPr>
                <w:ilvl w:val="0"/>
                <w:numId w:val="50"/>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Pikaajalise hoolduse teenuste kättesaadavuse ja kvaliteedi parandamine ning hoolduskoormuse leevendamine</w:t>
            </w:r>
            <w:r w:rsidR="000A452C" w:rsidRPr="00054DBB">
              <w:rPr>
                <w:rFonts w:asciiTheme="minorHAnsi" w:hAnsiTheme="minorHAnsi" w:cstheme="minorHAnsi"/>
                <w:color w:val="000000" w:themeColor="text1"/>
              </w:rPr>
              <w:t>.</w:t>
            </w:r>
          </w:p>
          <w:p w14:paraId="082FEF53" w14:textId="17A1549D" w:rsidR="00216574" w:rsidRPr="00054DBB" w:rsidRDefault="00216574" w:rsidP="00405378">
            <w:pPr>
              <w:pStyle w:val="ListParagraph"/>
              <w:numPr>
                <w:ilvl w:val="0"/>
                <w:numId w:val="50"/>
              </w:numPr>
              <w:spacing w:before="120"/>
              <w:ind w:left="482"/>
              <w:rPr>
                <w:rFonts w:asciiTheme="minorHAnsi" w:hAnsiTheme="minorHAnsi" w:cstheme="minorHAnsi"/>
                <w:color w:val="000000" w:themeColor="text1"/>
              </w:rPr>
            </w:pPr>
            <w:r w:rsidRPr="00054DBB">
              <w:rPr>
                <w:rFonts w:asciiTheme="minorHAnsi" w:hAnsiTheme="minorHAnsi" w:cstheme="minorHAnsi"/>
                <w:color w:val="000000" w:themeColor="text1"/>
              </w:rPr>
              <w:t>Inimväärikuse tagamine ning sotsiaalse kaasatuse suurendamine</w:t>
            </w:r>
            <w:r w:rsidR="000A452C" w:rsidRPr="00054DBB">
              <w:rPr>
                <w:rFonts w:asciiTheme="minorHAnsi" w:hAnsiTheme="minorHAnsi" w:cstheme="minorHAnsi"/>
                <w:color w:val="000000" w:themeColor="text1"/>
              </w:rPr>
              <w:t>.</w:t>
            </w:r>
          </w:p>
        </w:tc>
        <w:tc>
          <w:tcPr>
            <w:tcW w:w="3402" w:type="dxa"/>
          </w:tcPr>
          <w:p w14:paraId="31FD06E4"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Erieesmärgi sekkumise eesmärkide saavutamiseks on KKLM strateegias määratletud eesmärgid:</w:t>
            </w:r>
          </w:p>
          <w:p w14:paraId="52FE1418"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4.1. Piirkonnas on tagatud teenused ja tugitegevused väärikaks ning aktiivseks vananemiseks.</w:t>
            </w:r>
          </w:p>
          <w:p w14:paraId="7855D08E"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4.2. Omastehooldajad ja puuetega ning erivajadusega inimeste lähedased tulevad paremini toime hoolduskoormusega</w:t>
            </w:r>
          </w:p>
          <w:p w14:paraId="0F2ED0C0"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4.3.</w:t>
            </w:r>
            <w:r w:rsidRPr="00054DBB">
              <w:rPr>
                <w:rFonts w:asciiTheme="minorHAnsi" w:hAnsiTheme="minorHAnsi" w:cstheme="minorHAnsi"/>
                <w:b/>
                <w:bCs/>
                <w:color w:val="000000" w:themeColor="text1"/>
              </w:rPr>
              <w:t xml:space="preserve"> </w:t>
            </w:r>
            <w:r w:rsidRPr="00054DBB">
              <w:rPr>
                <w:rFonts w:asciiTheme="minorHAnsi" w:hAnsiTheme="minorHAnsi" w:cstheme="minorHAnsi"/>
                <w:color w:val="000000" w:themeColor="text1"/>
              </w:rPr>
              <w:t xml:space="preserve">Eakaid ja puuetega inimesi ning nende lähedasi koondavad katusorganisatsioonid ja tugigrupid on tugevad ja pakuvad professionaalset abi. </w:t>
            </w:r>
          </w:p>
          <w:p w14:paraId="3FFB585D" w14:textId="77777777" w:rsidR="004E1D8F" w:rsidRPr="00054DBB" w:rsidRDefault="004E1D8F" w:rsidP="009E4044">
            <w:pPr>
              <w:spacing w:before="120"/>
              <w:rPr>
                <w:rFonts w:asciiTheme="minorHAnsi" w:hAnsiTheme="minorHAnsi" w:cstheme="minorHAnsi"/>
                <w:color w:val="000000" w:themeColor="text1"/>
              </w:rPr>
            </w:pPr>
          </w:p>
          <w:p w14:paraId="4ACA1AA0" w14:textId="409C1C6D"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Välja töötatud toetusmeede, mis on otseselt suunatud sotsiaalteenuste arendamisele, sh sotsiaalse kaasatuse suurendamisele.</w:t>
            </w:r>
          </w:p>
          <w:p w14:paraId="466C3960"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Meetmega adresseeritakse sekkumise mõlemat eesmärki.</w:t>
            </w:r>
          </w:p>
        </w:tc>
      </w:tr>
      <w:tr w:rsidR="00216574" w:rsidRPr="00054DBB" w14:paraId="529FA896" w14:textId="77777777" w:rsidTr="00216574">
        <w:tc>
          <w:tcPr>
            <w:tcW w:w="1838" w:type="dxa"/>
          </w:tcPr>
          <w:p w14:paraId="3892592D" w14:textId="775D92EC"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Heaolu arengukava 2023–2030</w:t>
            </w:r>
            <w:r w:rsidRPr="00054DBB">
              <w:rPr>
                <w:rStyle w:val="FootnoteReference"/>
                <w:rFonts w:asciiTheme="minorHAnsi" w:eastAsiaTheme="minorEastAsia" w:hAnsiTheme="minorHAnsi" w:cstheme="minorHAnsi"/>
                <w:b/>
                <w:bCs/>
                <w:color w:val="000000" w:themeColor="text1"/>
              </w:rPr>
              <w:footnoteReference w:id="24"/>
            </w:r>
          </w:p>
        </w:tc>
        <w:tc>
          <w:tcPr>
            <w:tcW w:w="3402" w:type="dxa"/>
          </w:tcPr>
          <w:p w14:paraId="6173EF5C"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Arengukavas on sätestatud alaeesmärgid, millest kaks on seotud sotsiaalvaldkonna meetmega:</w:t>
            </w:r>
          </w:p>
          <w:p w14:paraId="37B2785C" w14:textId="5440B444" w:rsidR="00216574" w:rsidRPr="00054DBB" w:rsidRDefault="00216574" w:rsidP="00405378">
            <w:pPr>
              <w:pStyle w:val="ListParagraph"/>
              <w:numPr>
                <w:ilvl w:val="0"/>
                <w:numId w:val="53"/>
              </w:numPr>
              <w:spacing w:before="120"/>
              <w:ind w:left="466"/>
              <w:rPr>
                <w:rFonts w:asciiTheme="minorHAnsi" w:hAnsiTheme="minorHAnsi" w:cstheme="minorHAnsi"/>
                <w:color w:val="000000" w:themeColor="text1"/>
              </w:rPr>
            </w:pPr>
            <w:r w:rsidRPr="00054DBB">
              <w:rPr>
                <w:rFonts w:asciiTheme="minorHAnsi" w:hAnsiTheme="minorHAnsi" w:cstheme="minorHAnsi"/>
                <w:color w:val="000000" w:themeColor="text1"/>
              </w:rPr>
              <w:t>Nr 3: vanemaealised on ühiskonnas sotsiaalselt kaasatud, neile on tagatud võrdsed võimalused ning nad on majanduslikult hästi toimetulevad</w:t>
            </w:r>
            <w:r w:rsidR="000A452C" w:rsidRPr="00054DBB">
              <w:rPr>
                <w:rFonts w:asciiTheme="minorHAnsi" w:hAnsiTheme="minorHAnsi" w:cstheme="minorHAnsi"/>
                <w:color w:val="000000" w:themeColor="text1"/>
              </w:rPr>
              <w:t>.</w:t>
            </w:r>
          </w:p>
          <w:p w14:paraId="54C03664" w14:textId="49A8DA41" w:rsidR="00216574" w:rsidRPr="00054DBB" w:rsidRDefault="00216574" w:rsidP="00405378">
            <w:pPr>
              <w:pStyle w:val="ListParagraph"/>
              <w:numPr>
                <w:ilvl w:val="0"/>
                <w:numId w:val="53"/>
              </w:numPr>
              <w:spacing w:before="120"/>
              <w:ind w:left="466"/>
              <w:rPr>
                <w:rFonts w:asciiTheme="minorHAnsi" w:hAnsiTheme="minorHAnsi" w:cstheme="minorHAnsi"/>
                <w:color w:val="000000" w:themeColor="text1"/>
              </w:rPr>
            </w:pPr>
            <w:r w:rsidRPr="00054DBB">
              <w:rPr>
                <w:rFonts w:asciiTheme="minorHAnsi" w:hAnsiTheme="minorHAnsi" w:cstheme="minorHAnsi"/>
                <w:color w:val="000000" w:themeColor="text1"/>
              </w:rPr>
              <w:t>Nr 4: Eesti sotsiaalhoolekande korraldus toetab inimeste heaolu ja sotsiaalse turvatunde kasvu</w:t>
            </w:r>
            <w:r w:rsidR="000A452C" w:rsidRPr="00054DBB">
              <w:rPr>
                <w:rFonts w:asciiTheme="minorHAnsi" w:hAnsiTheme="minorHAnsi" w:cstheme="minorHAnsi"/>
                <w:color w:val="000000" w:themeColor="text1"/>
              </w:rPr>
              <w:t>.</w:t>
            </w:r>
          </w:p>
        </w:tc>
        <w:tc>
          <w:tcPr>
            <w:tcW w:w="3402" w:type="dxa"/>
          </w:tcPr>
          <w:p w14:paraId="6CF3736A"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Eesmärkide saavutamisele kaasa aitamiseks on strateegias määratletud sotsiaalteenuste arendamise meede, mis adresseerib mõlemat.</w:t>
            </w:r>
          </w:p>
        </w:tc>
      </w:tr>
      <w:tr w:rsidR="00216574" w:rsidRPr="00054DBB" w14:paraId="3926994B" w14:textId="77777777" w:rsidTr="00216574">
        <w:tc>
          <w:tcPr>
            <w:tcW w:w="1838" w:type="dxa"/>
          </w:tcPr>
          <w:p w14:paraId="52135EBA"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Haapsalu linna arengukava 2023-2036</w:t>
            </w:r>
            <w:r w:rsidRPr="00054DBB">
              <w:rPr>
                <w:rStyle w:val="FootnoteReference"/>
                <w:rFonts w:asciiTheme="minorHAnsi" w:eastAsiaTheme="minorEastAsia" w:hAnsiTheme="minorHAnsi" w:cstheme="minorHAnsi"/>
                <w:b/>
                <w:bCs/>
                <w:color w:val="000000" w:themeColor="text1"/>
              </w:rPr>
              <w:footnoteReference w:id="25"/>
            </w:r>
          </w:p>
        </w:tc>
        <w:tc>
          <w:tcPr>
            <w:tcW w:w="3402" w:type="dxa"/>
          </w:tcPr>
          <w:p w14:paraId="4C25F669"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Visioon:</w:t>
            </w:r>
          </w:p>
          <w:p w14:paraId="676B091C"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Haapsalu linn on aastal 2036 arenenud sotsiaalse ja tehnilise taristuga, moodsa elukeskkonnaga keskkonnasõbralik ja pereväärtusi hoidev omavalitsus, kus on säilinud miljööväärtuslik linnakeskkond, mitmekesise looduse ja piirkondliku omapäraga maapiirkond ning avalikud teenused on elanikele kodust kättesaadavas kauguses. </w:t>
            </w:r>
          </w:p>
          <w:p w14:paraId="104977C1"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Ettevõtluskeskkonna </w:t>
            </w:r>
            <w:r w:rsidRPr="00054DBB">
              <w:rPr>
                <w:rFonts w:asciiTheme="minorHAnsi" w:hAnsiTheme="minorHAnsi" w:cstheme="minorHAnsi"/>
                <w:color w:val="000000" w:themeColor="text1"/>
              </w:rPr>
              <w:t>strateegiliseks eesmärgiks on: Haapsalu infrastruktuur, omavalitsuse poolt pakutavad teenused ja taristu motiveerivad Haapsallu elama asumist, eri liiki ettevõtete loomist ja nende jätkusuutlikku arendamist.</w:t>
            </w:r>
            <w:r w:rsidRPr="00054DBB">
              <w:rPr>
                <w:rFonts w:asciiTheme="minorHAnsi" w:hAnsiTheme="minorHAnsi" w:cstheme="minorHAnsi"/>
                <w:b/>
                <w:bCs/>
                <w:color w:val="000000" w:themeColor="text1"/>
              </w:rPr>
              <w:t xml:space="preserve"> </w:t>
            </w:r>
            <w:r w:rsidRPr="00054DBB">
              <w:rPr>
                <w:rFonts w:asciiTheme="minorHAnsi" w:hAnsiTheme="minorHAnsi" w:cstheme="minorHAnsi"/>
                <w:color w:val="000000" w:themeColor="text1"/>
              </w:rPr>
              <w:t>Arenguvajadustena on mh toodud:</w:t>
            </w:r>
            <w:r w:rsidRPr="00054DBB">
              <w:rPr>
                <w:rFonts w:asciiTheme="minorHAnsi" w:hAnsiTheme="minorHAnsi" w:cstheme="minorHAnsi"/>
                <w:b/>
                <w:bCs/>
                <w:color w:val="000000" w:themeColor="text1"/>
              </w:rPr>
              <w:t xml:space="preserve"> </w:t>
            </w:r>
            <w:r w:rsidRPr="00054DBB">
              <w:rPr>
                <w:rFonts w:asciiTheme="minorHAnsi" w:hAnsiTheme="minorHAnsi" w:cstheme="minorHAnsi"/>
                <w:color w:val="000000" w:themeColor="text1"/>
              </w:rPr>
              <w:t xml:space="preserve">Matsalu rahvuspargi kui mahepiirkonna turundamine; pilliroo ja muda väärindamise ettevõtlusprojektide toetamine. </w:t>
            </w:r>
          </w:p>
          <w:p w14:paraId="6D83CEE6" w14:textId="77777777" w:rsidR="00216574" w:rsidRPr="00054DBB" w:rsidRDefault="00216574" w:rsidP="009E4044">
            <w:pPr>
              <w:spacing w:before="120"/>
              <w:rPr>
                <w:rFonts w:asciiTheme="minorHAnsi" w:eastAsia="Corbel" w:hAnsiTheme="minorHAnsi" w:cstheme="minorHAnsi"/>
                <w:color w:val="000000" w:themeColor="text1"/>
                <w:lang w:val="et-EE"/>
              </w:rPr>
            </w:pPr>
            <w:r w:rsidRPr="00054DBB">
              <w:rPr>
                <w:rFonts w:asciiTheme="minorHAnsi" w:hAnsiTheme="minorHAnsi" w:cstheme="minorHAnsi"/>
                <w:b/>
                <w:bCs/>
                <w:color w:val="000000" w:themeColor="text1"/>
              </w:rPr>
              <w:t xml:space="preserve">Kultuuri </w:t>
            </w:r>
            <w:r w:rsidRPr="00054DBB">
              <w:rPr>
                <w:rFonts w:asciiTheme="minorHAnsi" w:hAnsiTheme="minorHAnsi" w:cstheme="minorHAnsi"/>
                <w:color w:val="000000" w:themeColor="text1"/>
              </w:rPr>
              <w:t xml:space="preserve">arenguvajadustena tuuakse mh välja: Kultuuri- ja seltsimajade jätkuv välja arendamine multifunktsionaalseks kultuuritegevuseks; Kultuuri- ja seltsimajade energiasäästlikuks renoveerimine; ainelise kultuuripärandi hoidmise, arendamise ja tutvustamise toetamine. </w:t>
            </w:r>
          </w:p>
          <w:p w14:paraId="74A538B3"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Spordi </w:t>
            </w:r>
            <w:r w:rsidRPr="00054DBB">
              <w:rPr>
                <w:rFonts w:asciiTheme="minorHAnsi" w:hAnsiTheme="minorHAnsi" w:cstheme="minorHAnsi"/>
                <w:color w:val="000000" w:themeColor="text1"/>
              </w:rPr>
              <w:t xml:space="preserve">arenguvajadustena tuuakse mh välja: kodukoha lähedaste välitingimustes olevate kehakultuurivõimaluste pidev arendamine: mängu- ja spordiväljakud, välijõusaalid, kergliiklusteed, matkarajad, kettagolfirajad, supluskohad jne. </w:t>
            </w:r>
          </w:p>
          <w:p w14:paraId="017D21A5"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Turismi </w:t>
            </w:r>
            <w:r w:rsidRPr="00054DBB">
              <w:rPr>
                <w:rFonts w:asciiTheme="minorHAnsi" w:hAnsiTheme="minorHAnsi" w:cstheme="minorHAnsi"/>
                <w:color w:val="000000" w:themeColor="text1"/>
              </w:rPr>
              <w:t xml:space="preserve">arenguvajadustena tuuakse mh välja: Loodusturismi taristu (vaatetornid, märgistatud ja infotahvlitega matkarajad, telkimis- ja puhkekohad) arendamine. </w:t>
            </w:r>
          </w:p>
          <w:p w14:paraId="388058BC" w14:textId="77777777" w:rsidR="00216574" w:rsidRPr="00054DBB" w:rsidRDefault="00216574" w:rsidP="009E4044">
            <w:pPr>
              <w:spacing w:before="120"/>
              <w:rPr>
                <w:rFonts w:asciiTheme="minorHAnsi" w:eastAsia="Corbel" w:hAnsiTheme="minorHAnsi" w:cstheme="minorHAnsi"/>
                <w:color w:val="000000" w:themeColor="text1"/>
                <w:lang w:val="et-EE"/>
              </w:rPr>
            </w:pPr>
            <w:r w:rsidRPr="00054DBB">
              <w:rPr>
                <w:rFonts w:asciiTheme="minorHAnsi" w:hAnsiTheme="minorHAnsi" w:cstheme="minorHAnsi"/>
                <w:b/>
                <w:bCs/>
                <w:color w:val="000000" w:themeColor="text1"/>
              </w:rPr>
              <w:t>Kogukonnatöö</w:t>
            </w:r>
            <w:r w:rsidRPr="00054DBB">
              <w:rPr>
                <w:rFonts w:asciiTheme="minorHAnsi" w:hAnsiTheme="minorHAnsi" w:cstheme="minorHAnsi"/>
                <w:color w:val="000000" w:themeColor="text1"/>
              </w:rPr>
              <w:t xml:space="preserve"> valdkonna arenguvajadustena tuuakse mh välja: Seltsimajade hoonete muutmine energiasäästlikuks, ligipääsetavaks kõigile sihtgruppidele ja välja arendamine multifunktsionaalseteks tegevuskeskusteks; kogukonnateenuste arendamine. </w:t>
            </w:r>
          </w:p>
          <w:p w14:paraId="2ED8FB11"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Sotsiaalse kaitse ja tervishoiu </w:t>
            </w:r>
            <w:r w:rsidRPr="00054DBB">
              <w:rPr>
                <w:rFonts w:asciiTheme="minorHAnsi" w:hAnsiTheme="minorHAnsi" w:cstheme="minorHAnsi"/>
                <w:color w:val="000000" w:themeColor="text1"/>
              </w:rPr>
              <w:t>valdkonna arenguvajadustena tuuakse mh välja:</w:t>
            </w:r>
            <w:r w:rsidRPr="00054DBB">
              <w:rPr>
                <w:rFonts w:asciiTheme="minorHAnsi" w:hAnsiTheme="minorHAnsi" w:cstheme="minorHAnsi"/>
                <w:i/>
                <w:iCs/>
                <w:color w:val="000000" w:themeColor="text1"/>
              </w:rPr>
              <w:t xml:space="preserve"> </w:t>
            </w:r>
            <w:r w:rsidRPr="00054DBB">
              <w:rPr>
                <w:rFonts w:asciiTheme="minorHAnsi" w:hAnsiTheme="minorHAnsi" w:cstheme="minorHAnsi"/>
                <w:color w:val="000000" w:themeColor="text1"/>
              </w:rPr>
              <w:t>uute teenuste arendamine soodustamaks isikute iseseisvat toimetulekut, võimalust osaleda ühiskonna- ja tööelus; hooldajate ja pereliikmete hoolduskoormuse vähendamine ning nende tööturule naasmise soodustamine; toimetulekut toetavad ennetavad tegevused; koostöö kogukondade, vabaühenduste ja huvigruppidega, vabatahtliku töö toetamine.</w:t>
            </w:r>
          </w:p>
        </w:tc>
        <w:tc>
          <w:tcPr>
            <w:tcW w:w="3402" w:type="dxa"/>
          </w:tcPr>
          <w:p w14:paraId="55248727"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KKLM strateegias on erinevatel tasanditel arvestatud kõikide valla strateegia visioonis seatud eesmärkidega.  </w:t>
            </w:r>
          </w:p>
          <w:p w14:paraId="7561C40C" w14:textId="77777777" w:rsidR="00216574" w:rsidRPr="00054DBB" w:rsidRDefault="00216574" w:rsidP="009E4044">
            <w:pPr>
              <w:spacing w:before="120"/>
              <w:rPr>
                <w:rFonts w:asciiTheme="minorHAnsi" w:hAnsiTheme="minorHAnsi" w:cstheme="minorHAnsi"/>
                <w:color w:val="000000" w:themeColor="text1"/>
              </w:rPr>
            </w:pPr>
          </w:p>
          <w:p w14:paraId="42AAFB3E" w14:textId="77777777" w:rsidR="00216574" w:rsidRPr="00054DBB" w:rsidRDefault="00216574" w:rsidP="009E4044">
            <w:pPr>
              <w:spacing w:before="120"/>
              <w:rPr>
                <w:rFonts w:asciiTheme="minorHAnsi" w:hAnsiTheme="minorHAnsi" w:cstheme="minorHAnsi"/>
                <w:color w:val="000000" w:themeColor="text1"/>
              </w:rPr>
            </w:pPr>
          </w:p>
          <w:p w14:paraId="34754F2B" w14:textId="77777777" w:rsidR="00216574" w:rsidRPr="00054DBB" w:rsidRDefault="00216574" w:rsidP="009E4044">
            <w:pPr>
              <w:spacing w:before="120"/>
              <w:rPr>
                <w:rFonts w:asciiTheme="minorHAnsi" w:hAnsiTheme="minorHAnsi" w:cstheme="minorHAnsi"/>
                <w:color w:val="000000" w:themeColor="text1"/>
              </w:rPr>
            </w:pPr>
          </w:p>
          <w:p w14:paraId="136AEFB4" w14:textId="77777777" w:rsidR="00216574" w:rsidRPr="00054DBB" w:rsidRDefault="00216574" w:rsidP="009E4044">
            <w:pPr>
              <w:spacing w:before="120"/>
              <w:rPr>
                <w:rFonts w:asciiTheme="minorHAnsi" w:hAnsiTheme="minorHAnsi" w:cstheme="minorHAnsi"/>
                <w:color w:val="000000" w:themeColor="text1"/>
              </w:rPr>
            </w:pPr>
          </w:p>
          <w:p w14:paraId="087A8005" w14:textId="77777777" w:rsidR="00216574" w:rsidRPr="00054DBB" w:rsidRDefault="00216574" w:rsidP="009E4044">
            <w:pPr>
              <w:spacing w:before="120"/>
              <w:rPr>
                <w:rFonts w:asciiTheme="minorHAnsi" w:hAnsiTheme="minorHAnsi" w:cstheme="minorHAnsi"/>
                <w:color w:val="000000" w:themeColor="text1"/>
              </w:rPr>
            </w:pPr>
          </w:p>
          <w:p w14:paraId="5E8DF90F" w14:textId="77777777" w:rsidR="00216574" w:rsidRPr="00054DBB" w:rsidRDefault="00216574" w:rsidP="009E4044">
            <w:pPr>
              <w:spacing w:before="120"/>
              <w:rPr>
                <w:rFonts w:asciiTheme="minorHAnsi" w:hAnsiTheme="minorHAnsi" w:cstheme="minorHAnsi"/>
                <w:color w:val="000000" w:themeColor="text1"/>
              </w:rPr>
            </w:pPr>
          </w:p>
          <w:p w14:paraId="1382B6D0" w14:textId="77777777" w:rsidR="00216574" w:rsidRPr="00054DBB" w:rsidRDefault="00216574" w:rsidP="009E4044">
            <w:pPr>
              <w:spacing w:before="120"/>
              <w:rPr>
                <w:rFonts w:asciiTheme="minorHAnsi" w:hAnsiTheme="minorHAnsi" w:cstheme="minorHAnsi"/>
                <w:color w:val="000000" w:themeColor="text1"/>
              </w:rPr>
            </w:pPr>
          </w:p>
          <w:p w14:paraId="197EB5A7" w14:textId="77777777" w:rsidR="00216574" w:rsidRPr="00054DBB" w:rsidRDefault="00216574" w:rsidP="009E4044">
            <w:pPr>
              <w:spacing w:before="120"/>
              <w:rPr>
                <w:rFonts w:asciiTheme="minorHAnsi" w:hAnsiTheme="minorHAnsi" w:cstheme="minorHAnsi"/>
                <w:color w:val="000000" w:themeColor="text1"/>
              </w:rPr>
            </w:pPr>
          </w:p>
          <w:p w14:paraId="0709CB58"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Ettevõtluskeskkonna strateegiliste eesmärkidega tegeletakse KKLM ettevõtluse arendamise meetmes. </w:t>
            </w:r>
          </w:p>
          <w:p w14:paraId="1DCAB3AE" w14:textId="77777777" w:rsidR="00216574" w:rsidRPr="00054DBB" w:rsidRDefault="00216574" w:rsidP="009E4044">
            <w:pPr>
              <w:spacing w:before="120"/>
              <w:rPr>
                <w:rFonts w:asciiTheme="minorHAnsi" w:hAnsiTheme="minorHAnsi" w:cstheme="minorHAnsi"/>
                <w:color w:val="000000" w:themeColor="text1"/>
              </w:rPr>
            </w:pPr>
          </w:p>
          <w:p w14:paraId="045BE358" w14:textId="77777777" w:rsidR="00216574" w:rsidRPr="00054DBB" w:rsidRDefault="00216574" w:rsidP="009E4044">
            <w:pPr>
              <w:spacing w:before="120"/>
              <w:rPr>
                <w:rFonts w:asciiTheme="minorHAnsi" w:hAnsiTheme="minorHAnsi" w:cstheme="minorHAnsi"/>
                <w:color w:val="000000" w:themeColor="text1"/>
              </w:rPr>
            </w:pPr>
          </w:p>
          <w:p w14:paraId="542D653C" w14:textId="77777777" w:rsidR="00216574" w:rsidRPr="00054DBB" w:rsidRDefault="00216574" w:rsidP="009E4044">
            <w:pPr>
              <w:spacing w:before="120"/>
              <w:rPr>
                <w:rFonts w:asciiTheme="minorHAnsi" w:hAnsiTheme="minorHAnsi" w:cstheme="minorHAnsi"/>
                <w:color w:val="000000" w:themeColor="text1"/>
              </w:rPr>
            </w:pPr>
          </w:p>
          <w:p w14:paraId="6C918676" w14:textId="77777777" w:rsidR="00216574" w:rsidRPr="00054DBB" w:rsidRDefault="00216574" w:rsidP="009E4044">
            <w:pPr>
              <w:spacing w:before="120"/>
              <w:rPr>
                <w:rFonts w:asciiTheme="minorHAnsi" w:hAnsiTheme="minorHAnsi" w:cstheme="minorHAnsi"/>
                <w:color w:val="000000" w:themeColor="text1"/>
              </w:rPr>
            </w:pPr>
          </w:p>
          <w:p w14:paraId="25E04AA4" w14:textId="77777777" w:rsidR="00216574" w:rsidRPr="00054DBB" w:rsidRDefault="00216574" w:rsidP="009E4044">
            <w:pPr>
              <w:spacing w:before="120"/>
              <w:rPr>
                <w:rFonts w:asciiTheme="minorHAnsi" w:hAnsiTheme="minorHAnsi" w:cstheme="minorHAnsi"/>
                <w:color w:val="000000" w:themeColor="text1"/>
              </w:rPr>
            </w:pPr>
          </w:p>
          <w:p w14:paraId="0A7B08C7" w14:textId="77777777" w:rsidR="00216574" w:rsidRPr="00054DBB" w:rsidRDefault="00216574" w:rsidP="009E4044">
            <w:pPr>
              <w:spacing w:before="120"/>
              <w:rPr>
                <w:rFonts w:asciiTheme="minorHAnsi" w:hAnsiTheme="minorHAnsi" w:cstheme="minorHAnsi"/>
                <w:color w:val="000000" w:themeColor="text1"/>
              </w:rPr>
            </w:pPr>
          </w:p>
          <w:p w14:paraId="2D0C74F7"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Kultuuri, spordi, turismi, ja kogukonnatöö arenguvajadustega tegeletakse KKLM elukeskkonna arendamise meetmes.  </w:t>
            </w:r>
          </w:p>
          <w:p w14:paraId="51EFE3D2" w14:textId="77777777" w:rsidR="00216574" w:rsidRPr="00054DBB" w:rsidRDefault="00216574" w:rsidP="009E4044">
            <w:pPr>
              <w:spacing w:before="120"/>
              <w:rPr>
                <w:rFonts w:asciiTheme="minorHAnsi" w:hAnsiTheme="minorHAnsi" w:cstheme="minorHAnsi"/>
                <w:color w:val="000000" w:themeColor="text1"/>
              </w:rPr>
            </w:pPr>
          </w:p>
          <w:p w14:paraId="7B03E30D" w14:textId="77777777" w:rsidR="00216574" w:rsidRPr="00054DBB" w:rsidRDefault="00216574" w:rsidP="009E4044">
            <w:pPr>
              <w:spacing w:before="120"/>
              <w:rPr>
                <w:rFonts w:asciiTheme="minorHAnsi" w:hAnsiTheme="minorHAnsi" w:cstheme="minorHAnsi"/>
                <w:color w:val="000000" w:themeColor="text1"/>
              </w:rPr>
            </w:pPr>
          </w:p>
          <w:p w14:paraId="5F2A5BE9" w14:textId="77777777" w:rsidR="00216574" w:rsidRPr="00054DBB" w:rsidRDefault="00216574" w:rsidP="009E4044">
            <w:pPr>
              <w:spacing w:before="120"/>
              <w:rPr>
                <w:rFonts w:asciiTheme="minorHAnsi" w:hAnsiTheme="minorHAnsi" w:cstheme="minorHAnsi"/>
                <w:color w:val="000000" w:themeColor="text1"/>
              </w:rPr>
            </w:pPr>
          </w:p>
          <w:p w14:paraId="7714F2F3" w14:textId="77777777" w:rsidR="00216574" w:rsidRPr="00054DBB" w:rsidRDefault="00216574" w:rsidP="009E4044">
            <w:pPr>
              <w:spacing w:before="120"/>
              <w:rPr>
                <w:rFonts w:asciiTheme="minorHAnsi" w:hAnsiTheme="minorHAnsi" w:cstheme="minorHAnsi"/>
                <w:color w:val="000000" w:themeColor="text1"/>
              </w:rPr>
            </w:pPr>
          </w:p>
          <w:p w14:paraId="79B95766" w14:textId="77777777" w:rsidR="00216574" w:rsidRPr="00054DBB" w:rsidRDefault="00216574" w:rsidP="009E4044">
            <w:pPr>
              <w:spacing w:before="120"/>
              <w:rPr>
                <w:rFonts w:asciiTheme="minorHAnsi" w:hAnsiTheme="minorHAnsi" w:cstheme="minorHAnsi"/>
                <w:color w:val="000000" w:themeColor="text1"/>
              </w:rPr>
            </w:pPr>
          </w:p>
          <w:p w14:paraId="565ADF76" w14:textId="77777777" w:rsidR="00216574" w:rsidRPr="00054DBB" w:rsidRDefault="00216574" w:rsidP="009E4044">
            <w:pPr>
              <w:spacing w:before="120"/>
              <w:rPr>
                <w:rFonts w:asciiTheme="minorHAnsi" w:hAnsiTheme="minorHAnsi" w:cstheme="minorHAnsi"/>
                <w:color w:val="000000" w:themeColor="text1"/>
              </w:rPr>
            </w:pPr>
          </w:p>
          <w:p w14:paraId="773B91FF" w14:textId="77777777" w:rsidR="00216574" w:rsidRPr="00054DBB" w:rsidRDefault="00216574" w:rsidP="009E4044">
            <w:pPr>
              <w:spacing w:before="120"/>
              <w:rPr>
                <w:rFonts w:asciiTheme="minorHAnsi" w:hAnsiTheme="minorHAnsi" w:cstheme="minorHAnsi"/>
                <w:color w:val="000000" w:themeColor="text1"/>
              </w:rPr>
            </w:pPr>
          </w:p>
          <w:p w14:paraId="435CE590" w14:textId="77777777" w:rsidR="00216574" w:rsidRPr="00054DBB" w:rsidRDefault="00216574" w:rsidP="009E4044">
            <w:pPr>
              <w:spacing w:before="120"/>
              <w:rPr>
                <w:rFonts w:asciiTheme="minorHAnsi" w:hAnsiTheme="minorHAnsi" w:cstheme="minorHAnsi"/>
                <w:color w:val="000000" w:themeColor="text1"/>
              </w:rPr>
            </w:pPr>
          </w:p>
          <w:p w14:paraId="5DDF9DF4" w14:textId="77777777" w:rsidR="00216574" w:rsidRPr="00054DBB" w:rsidRDefault="00216574" w:rsidP="009E4044">
            <w:pPr>
              <w:spacing w:before="120"/>
              <w:rPr>
                <w:rFonts w:asciiTheme="minorHAnsi" w:hAnsiTheme="minorHAnsi" w:cstheme="minorHAnsi"/>
                <w:color w:val="000000" w:themeColor="text1"/>
              </w:rPr>
            </w:pPr>
          </w:p>
          <w:p w14:paraId="66BB6EE8" w14:textId="77777777" w:rsidR="00216574" w:rsidRPr="00054DBB" w:rsidRDefault="00216574" w:rsidP="009E4044">
            <w:pPr>
              <w:spacing w:before="120"/>
              <w:rPr>
                <w:rFonts w:asciiTheme="minorHAnsi" w:hAnsiTheme="minorHAnsi" w:cstheme="minorHAnsi"/>
                <w:color w:val="000000" w:themeColor="text1"/>
              </w:rPr>
            </w:pPr>
          </w:p>
          <w:p w14:paraId="3F9AAF3F" w14:textId="77777777" w:rsidR="00216574" w:rsidRPr="00054DBB" w:rsidRDefault="00216574" w:rsidP="009E4044">
            <w:pPr>
              <w:spacing w:before="120"/>
              <w:rPr>
                <w:rFonts w:asciiTheme="minorHAnsi" w:hAnsiTheme="minorHAnsi" w:cstheme="minorHAnsi"/>
                <w:color w:val="000000" w:themeColor="text1"/>
              </w:rPr>
            </w:pPr>
          </w:p>
          <w:p w14:paraId="2C41CC1E" w14:textId="77777777" w:rsidR="00216574" w:rsidRPr="00054DBB" w:rsidRDefault="00216574" w:rsidP="009E4044">
            <w:pPr>
              <w:spacing w:before="120"/>
              <w:rPr>
                <w:rFonts w:asciiTheme="minorHAnsi" w:hAnsiTheme="minorHAnsi" w:cstheme="minorHAnsi"/>
                <w:color w:val="000000" w:themeColor="text1"/>
              </w:rPr>
            </w:pPr>
          </w:p>
          <w:p w14:paraId="734078A2" w14:textId="77777777" w:rsidR="00216574" w:rsidRPr="00054DBB" w:rsidRDefault="00216574" w:rsidP="009E4044">
            <w:pPr>
              <w:spacing w:before="120"/>
              <w:rPr>
                <w:rFonts w:asciiTheme="minorHAnsi" w:hAnsiTheme="minorHAnsi" w:cstheme="minorHAnsi"/>
                <w:color w:val="000000" w:themeColor="text1"/>
              </w:rPr>
            </w:pPr>
          </w:p>
          <w:p w14:paraId="0B60C19C" w14:textId="77777777" w:rsidR="00216574" w:rsidRPr="00054DBB" w:rsidRDefault="00216574" w:rsidP="009E4044">
            <w:pPr>
              <w:spacing w:before="120"/>
              <w:rPr>
                <w:rFonts w:asciiTheme="minorHAnsi" w:hAnsiTheme="minorHAnsi" w:cstheme="minorHAnsi"/>
                <w:color w:val="000000" w:themeColor="text1"/>
              </w:rPr>
            </w:pPr>
          </w:p>
          <w:p w14:paraId="19F040BC" w14:textId="77777777" w:rsidR="00216574" w:rsidRPr="00054DBB" w:rsidRDefault="00216574" w:rsidP="009E4044">
            <w:pPr>
              <w:spacing w:before="120"/>
              <w:rPr>
                <w:rFonts w:asciiTheme="minorHAnsi" w:hAnsiTheme="minorHAnsi" w:cstheme="minorHAnsi"/>
                <w:color w:val="000000" w:themeColor="text1"/>
              </w:rPr>
            </w:pPr>
          </w:p>
          <w:p w14:paraId="30F03594" w14:textId="77777777" w:rsidR="00216574" w:rsidRPr="00054DBB" w:rsidRDefault="00216574" w:rsidP="009E4044">
            <w:pPr>
              <w:spacing w:before="120"/>
              <w:rPr>
                <w:rFonts w:asciiTheme="minorHAnsi" w:hAnsiTheme="minorHAnsi" w:cstheme="minorHAnsi"/>
                <w:color w:val="000000" w:themeColor="text1"/>
              </w:rPr>
            </w:pPr>
          </w:p>
          <w:p w14:paraId="0A443AF9" w14:textId="77777777" w:rsidR="00216574" w:rsidRPr="00054DBB" w:rsidRDefault="00216574" w:rsidP="009E4044">
            <w:pPr>
              <w:spacing w:before="120"/>
              <w:rPr>
                <w:rFonts w:asciiTheme="minorHAnsi" w:hAnsiTheme="minorHAnsi" w:cstheme="minorHAnsi"/>
                <w:color w:val="000000" w:themeColor="text1"/>
              </w:rPr>
            </w:pPr>
          </w:p>
          <w:p w14:paraId="76970B84" w14:textId="77777777" w:rsidR="00216574" w:rsidRPr="00054DBB" w:rsidRDefault="00216574" w:rsidP="009E4044">
            <w:pPr>
              <w:spacing w:before="120"/>
              <w:rPr>
                <w:rFonts w:asciiTheme="minorHAnsi" w:hAnsiTheme="minorHAnsi" w:cstheme="minorHAnsi"/>
                <w:color w:val="000000" w:themeColor="text1"/>
              </w:rPr>
            </w:pPr>
          </w:p>
          <w:p w14:paraId="1BA1B57A" w14:textId="77777777" w:rsidR="00216574" w:rsidRPr="00054DBB" w:rsidRDefault="00216574" w:rsidP="009E4044">
            <w:pPr>
              <w:spacing w:before="120"/>
              <w:rPr>
                <w:rFonts w:asciiTheme="minorHAnsi" w:hAnsiTheme="minorHAnsi" w:cstheme="minorHAnsi"/>
                <w:color w:val="000000" w:themeColor="text1"/>
              </w:rPr>
            </w:pPr>
          </w:p>
          <w:p w14:paraId="25BBB9CD" w14:textId="77777777" w:rsidR="00216574" w:rsidRPr="00054DBB" w:rsidRDefault="00216574" w:rsidP="009E4044">
            <w:pPr>
              <w:spacing w:before="120"/>
              <w:rPr>
                <w:rFonts w:asciiTheme="minorHAnsi" w:hAnsiTheme="minorHAnsi" w:cstheme="minorHAnsi"/>
                <w:color w:val="000000" w:themeColor="text1"/>
              </w:rPr>
            </w:pPr>
          </w:p>
          <w:p w14:paraId="2DD3B4F5" w14:textId="77777777" w:rsidR="00216574" w:rsidRPr="00054DBB" w:rsidRDefault="00216574" w:rsidP="009E4044">
            <w:pPr>
              <w:spacing w:before="120"/>
              <w:rPr>
                <w:rFonts w:asciiTheme="minorHAnsi" w:hAnsiTheme="minorHAnsi" w:cstheme="minorHAnsi"/>
                <w:color w:val="000000" w:themeColor="text1"/>
              </w:rPr>
            </w:pPr>
          </w:p>
          <w:p w14:paraId="2DD1D96C" w14:textId="77777777" w:rsidR="00216574" w:rsidRPr="00054DBB" w:rsidRDefault="00216574" w:rsidP="009E4044">
            <w:pPr>
              <w:spacing w:before="120"/>
              <w:rPr>
                <w:rFonts w:asciiTheme="minorHAnsi" w:hAnsiTheme="minorHAnsi" w:cstheme="minorHAnsi"/>
                <w:color w:val="000000" w:themeColor="text1"/>
              </w:rPr>
            </w:pPr>
          </w:p>
          <w:p w14:paraId="668EC379" w14:textId="77777777" w:rsidR="00216574" w:rsidRPr="00054DBB" w:rsidRDefault="00216574" w:rsidP="009E4044">
            <w:pPr>
              <w:spacing w:before="120"/>
              <w:rPr>
                <w:rFonts w:asciiTheme="minorHAnsi" w:hAnsiTheme="minorHAnsi" w:cstheme="minorHAnsi"/>
                <w:color w:val="000000" w:themeColor="text1"/>
              </w:rPr>
            </w:pPr>
          </w:p>
          <w:p w14:paraId="0DEDDE7D" w14:textId="7C6B3324"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Sotsiaalse kaitse ja tervishoiu arenguvajadustega tegeletakse KKLM sotsiaalteenuste arendamise meetmes.  </w:t>
            </w:r>
          </w:p>
          <w:p w14:paraId="797D199A" w14:textId="77777777" w:rsidR="00216574" w:rsidRPr="00054DBB" w:rsidRDefault="00216574" w:rsidP="009E4044">
            <w:pPr>
              <w:spacing w:before="120"/>
              <w:rPr>
                <w:rFonts w:asciiTheme="minorHAnsi" w:hAnsiTheme="minorHAnsi" w:cstheme="minorHAnsi"/>
                <w:color w:val="000000" w:themeColor="text1"/>
              </w:rPr>
            </w:pPr>
          </w:p>
          <w:p w14:paraId="4F4C31F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 </w:t>
            </w:r>
          </w:p>
        </w:tc>
      </w:tr>
      <w:tr w:rsidR="00216574" w:rsidRPr="00054DBB" w14:paraId="193EA0B9" w14:textId="77777777" w:rsidTr="00216574">
        <w:tc>
          <w:tcPr>
            <w:tcW w:w="1838" w:type="dxa"/>
          </w:tcPr>
          <w:p w14:paraId="18D398AE"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Lääne-Nigula valla arengukava 2022-2030</w:t>
            </w:r>
            <w:r w:rsidRPr="00054DBB">
              <w:rPr>
                <w:rStyle w:val="FootnoteReference"/>
                <w:rFonts w:asciiTheme="minorHAnsi" w:eastAsiaTheme="minorEastAsia" w:hAnsiTheme="minorHAnsi" w:cstheme="minorHAnsi"/>
                <w:color w:val="000000" w:themeColor="text1"/>
              </w:rPr>
              <w:footnoteReference w:id="26"/>
            </w:r>
          </w:p>
        </w:tc>
        <w:tc>
          <w:tcPr>
            <w:tcW w:w="3402" w:type="dxa"/>
          </w:tcPr>
          <w:p w14:paraId="08951B2A"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Visioon:</w:t>
            </w:r>
          </w:p>
          <w:p w14:paraId="5B3FC677"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Lääne-Nigula vald on head elu- ja töökeskkonda pakkuv ettevõtjasõbralik kohalik omavalitsus, kus on ühtehoidvad ja väärtustatud kogukonnad, rikkalik kultuuri- ja looduspärand ning paiknevad kogu Läänemaa elanikele tööhõivet pakkuvad puhke- ja tootmisalad ning ettevõtted.</w:t>
            </w:r>
          </w:p>
          <w:p w14:paraId="38ADA384"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Lääne-Nigula valla visiooni elluviimiseks püstitatud neli valdkonnaülest eesmärki, mida toetavad valdkondlikud eesmärgid ja tegevussuunad</w:t>
            </w:r>
            <w:r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rPr>
              <w:t xml:space="preserve"> </w:t>
            </w:r>
          </w:p>
          <w:p w14:paraId="7866C216" w14:textId="4B3C2196"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E1.</w:t>
            </w:r>
            <w:r w:rsidR="00A45D37"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rPr>
              <w:t xml:space="preserve">Lääne-Nigula vald on atraktiivne elu- ja töökeskkond, luues eeldusi elanike arvu suurenemiseks. </w:t>
            </w:r>
          </w:p>
          <w:p w14:paraId="1930BC9B"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E2. Ettevõtjasõbalik, kõrge tööhõive ja tasuvate töökohtadega omavalitsus. </w:t>
            </w:r>
          </w:p>
          <w:p w14:paraId="7DC04E76"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E3. Hästi toimivad ning vajadustele vastavad taristud. </w:t>
            </w:r>
          </w:p>
          <w:p w14:paraId="558F01FF"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E4. Avatud, innovaatiline ja kogukonda kaasav juhtimine. </w:t>
            </w:r>
          </w:p>
          <w:p w14:paraId="6A4C7AA9"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lang w:val="et-EE"/>
              </w:rPr>
            </w:pPr>
            <w:r w:rsidRPr="00054DBB">
              <w:rPr>
                <w:rFonts w:asciiTheme="minorHAnsi" w:hAnsiTheme="minorHAnsi" w:cstheme="minorHAnsi"/>
                <w:color w:val="000000" w:themeColor="text1"/>
                <w:lang w:val="et-EE"/>
              </w:rPr>
              <w:t xml:space="preserve">Alameesmärk </w:t>
            </w:r>
            <w:r w:rsidRPr="00054DBB">
              <w:rPr>
                <w:rFonts w:asciiTheme="minorHAnsi" w:hAnsiTheme="minorHAnsi" w:cstheme="minorHAnsi"/>
                <w:color w:val="000000" w:themeColor="text1"/>
              </w:rPr>
              <w:t xml:space="preserve">E 1.1. </w:t>
            </w:r>
            <w:r w:rsidRPr="00054DBB">
              <w:rPr>
                <w:rFonts w:asciiTheme="minorHAnsi" w:hAnsiTheme="minorHAnsi" w:cstheme="minorHAnsi"/>
                <w:b/>
                <w:bCs/>
                <w:color w:val="000000" w:themeColor="text1"/>
              </w:rPr>
              <w:t xml:space="preserve">Väljarände vähendamine ning Lääne-Nigula valda elama asumise propageerimine </w:t>
            </w:r>
            <w:r w:rsidRPr="00054DBB">
              <w:rPr>
                <w:rFonts w:asciiTheme="minorHAnsi" w:hAnsiTheme="minorHAnsi" w:cstheme="minorHAnsi"/>
                <w:color w:val="000000" w:themeColor="text1"/>
              </w:rPr>
              <w:t>ja toetamine</w:t>
            </w:r>
            <w:r w:rsidRPr="00054DBB">
              <w:rPr>
                <w:rFonts w:asciiTheme="minorHAnsi" w:hAnsiTheme="minorHAnsi" w:cstheme="minorHAnsi"/>
                <w:color w:val="000000" w:themeColor="text1"/>
                <w:lang w:val="et-EE"/>
              </w:rPr>
              <w:t>.</w:t>
            </w:r>
            <w:r w:rsidRPr="00054DBB">
              <w:rPr>
                <w:rFonts w:asciiTheme="minorHAnsi" w:hAnsiTheme="minorHAnsi" w:cstheme="minorHAnsi"/>
                <w:b/>
                <w:bCs/>
                <w:color w:val="000000" w:themeColor="text1"/>
                <w:lang w:val="et-EE"/>
              </w:rPr>
              <w:t xml:space="preserve"> </w:t>
            </w:r>
            <w:r w:rsidRPr="00054DBB">
              <w:rPr>
                <w:rFonts w:asciiTheme="minorHAnsi" w:hAnsiTheme="minorHAnsi" w:cstheme="minorHAnsi"/>
                <w:color w:val="000000" w:themeColor="text1"/>
                <w:lang w:val="et-EE"/>
              </w:rPr>
              <w:t>Eesmärgi tegevussuundadeks on mh:</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lang w:val="et-EE"/>
              </w:rPr>
              <w:t>k</w:t>
            </w:r>
            <w:r w:rsidRPr="00054DBB">
              <w:rPr>
                <w:rFonts w:asciiTheme="minorHAnsi" w:hAnsiTheme="minorHAnsi" w:cstheme="minorHAnsi"/>
                <w:color w:val="000000" w:themeColor="text1"/>
              </w:rPr>
              <w:t>valiteetsete ja kättesaadavate teenuste tagamine</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Soodne ettevõtluskeskkond ja tasuvad töökohad</w:t>
            </w:r>
            <w:r w:rsidRPr="00054DBB">
              <w:rPr>
                <w:rFonts w:asciiTheme="minorHAnsi" w:hAnsiTheme="minorHAnsi" w:cstheme="minorHAnsi"/>
                <w:color w:val="000000" w:themeColor="text1"/>
                <w:lang w:val="et-EE"/>
              </w:rPr>
              <w:t>; p</w:t>
            </w:r>
            <w:r w:rsidRPr="00054DBB">
              <w:rPr>
                <w:rFonts w:asciiTheme="minorHAnsi" w:hAnsiTheme="minorHAnsi" w:cstheme="minorHAnsi"/>
                <w:color w:val="000000" w:themeColor="text1"/>
              </w:rPr>
              <w:t>iirkondade eripärade väärtustamine, arendamine ja tutvustamine</w:t>
            </w:r>
            <w:r w:rsidRPr="00054DBB">
              <w:rPr>
                <w:rFonts w:asciiTheme="minorHAnsi" w:hAnsiTheme="minorHAnsi" w:cstheme="minorHAnsi"/>
                <w:color w:val="000000" w:themeColor="text1"/>
                <w:lang w:val="et-EE"/>
              </w:rPr>
              <w:t>.</w:t>
            </w:r>
          </w:p>
          <w:p w14:paraId="130A9C3C"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lang w:val="et-EE"/>
              </w:rPr>
              <w:t xml:space="preserve">Alameesmärk </w:t>
            </w:r>
            <w:r w:rsidRPr="00054DBB">
              <w:rPr>
                <w:rFonts w:asciiTheme="minorHAnsi" w:hAnsiTheme="minorHAnsi" w:cstheme="minorHAnsi"/>
                <w:color w:val="000000" w:themeColor="text1"/>
              </w:rPr>
              <w:t>E 1.8.</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 xml:space="preserve">Lääne-Nigula on paljude </w:t>
            </w:r>
            <w:r w:rsidRPr="00054DBB">
              <w:rPr>
                <w:rFonts w:asciiTheme="minorHAnsi" w:hAnsiTheme="minorHAnsi" w:cstheme="minorHAnsi"/>
                <w:b/>
                <w:bCs/>
                <w:color w:val="000000" w:themeColor="text1"/>
              </w:rPr>
              <w:t>spordi- ja liikumisharrastuste võimalustega</w:t>
            </w:r>
            <w:r w:rsidRPr="00054DBB">
              <w:rPr>
                <w:rFonts w:asciiTheme="minorHAnsi" w:hAnsiTheme="minorHAnsi" w:cstheme="minorHAnsi"/>
                <w:color w:val="000000" w:themeColor="text1"/>
              </w:rPr>
              <w:t xml:space="preserve"> tervist väärtustav omavalitsus. </w:t>
            </w:r>
            <w:r w:rsidRPr="00054DBB">
              <w:rPr>
                <w:rFonts w:asciiTheme="minorHAnsi" w:hAnsiTheme="minorHAnsi" w:cstheme="minorHAnsi"/>
                <w:color w:val="000000" w:themeColor="text1"/>
                <w:lang w:val="et-EE"/>
              </w:rPr>
              <w:t>Eesmärgi tegevussuundadeks on mh: o</w:t>
            </w:r>
            <w:r w:rsidRPr="00054DBB">
              <w:rPr>
                <w:rFonts w:asciiTheme="minorHAnsi" w:hAnsiTheme="minorHAnsi" w:cstheme="minorHAnsi"/>
                <w:color w:val="000000" w:themeColor="text1"/>
              </w:rPr>
              <w:t xml:space="preserve">lemasolevate spordiobjektide erinevate võimaluste </w:t>
            </w:r>
            <w:r w:rsidRPr="00054DBB">
              <w:rPr>
                <w:rFonts w:asciiTheme="minorHAnsi" w:hAnsiTheme="minorHAnsi" w:cstheme="minorHAnsi"/>
                <w:color w:val="000000" w:themeColor="text1"/>
                <w:lang w:val="et-EE"/>
              </w:rPr>
              <w:t xml:space="preserve">maksimaalne kasutamine; </w:t>
            </w:r>
            <w:r w:rsidRPr="00054DBB">
              <w:rPr>
                <w:rFonts w:asciiTheme="minorHAnsi" w:hAnsiTheme="minorHAnsi" w:cstheme="minorHAnsi"/>
                <w:color w:val="000000" w:themeColor="text1"/>
              </w:rPr>
              <w:t xml:space="preserve">Tervise- ja discgolfi radade, välijõusaalide, terviseväljakute, terviseradade rajamine valla piirkondade keskustesse. </w:t>
            </w:r>
          </w:p>
          <w:p w14:paraId="1918606C" w14:textId="77777777" w:rsidR="00216574" w:rsidRPr="00054DBB" w:rsidRDefault="00216574" w:rsidP="009E4044">
            <w:pPr>
              <w:pStyle w:val="NormalWeb"/>
              <w:shd w:val="clear" w:color="auto" w:fill="FFFFFF"/>
              <w:spacing w:before="120" w:beforeAutospacing="0" w:after="0" w:afterAutospacing="0"/>
              <w:rPr>
                <w:rFonts w:asciiTheme="minorHAnsi" w:hAnsiTheme="minorHAnsi" w:cstheme="minorHAnsi"/>
                <w:color w:val="000000" w:themeColor="text1"/>
                <w:lang w:val="et-EE"/>
              </w:rPr>
            </w:pPr>
            <w:r w:rsidRPr="00054DBB">
              <w:rPr>
                <w:rFonts w:asciiTheme="minorHAnsi" w:hAnsiTheme="minorHAnsi" w:cstheme="minorHAnsi"/>
                <w:b/>
                <w:bCs/>
                <w:color w:val="000000" w:themeColor="text1"/>
                <w:lang w:val="et-EE"/>
              </w:rPr>
              <w:t xml:space="preserve">Alameesmärk </w:t>
            </w:r>
            <w:r w:rsidRPr="00054DBB">
              <w:rPr>
                <w:rFonts w:asciiTheme="minorHAnsi" w:hAnsiTheme="minorHAnsi" w:cstheme="minorHAnsi"/>
                <w:b/>
                <w:bCs/>
                <w:color w:val="000000" w:themeColor="text1"/>
              </w:rPr>
              <w:t>E 1.9</w:t>
            </w:r>
            <w:r w:rsidRPr="00054DBB">
              <w:rPr>
                <w:rFonts w:asciiTheme="minorHAnsi" w:hAnsiTheme="minorHAnsi" w:cstheme="minorHAnsi"/>
                <w:color w:val="000000" w:themeColor="text1"/>
              </w:rPr>
              <w:t>.</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Vallas on</w:t>
            </w:r>
            <w:r w:rsidRPr="00054DBB">
              <w:rPr>
                <w:rFonts w:asciiTheme="minorHAnsi" w:hAnsiTheme="minorHAnsi" w:cstheme="minorHAnsi"/>
                <w:b/>
                <w:bCs/>
                <w:color w:val="000000" w:themeColor="text1"/>
              </w:rPr>
              <w:t xml:space="preserve"> mitmekesine kultuuri- ja seltsielu. </w:t>
            </w:r>
            <w:r w:rsidRPr="00054DBB">
              <w:rPr>
                <w:rFonts w:asciiTheme="minorHAnsi" w:hAnsiTheme="minorHAnsi" w:cstheme="minorHAnsi"/>
                <w:color w:val="000000" w:themeColor="text1"/>
                <w:lang w:val="et-EE"/>
              </w:rPr>
              <w:t>Eesmärgi tegevussuundadeks on mh: ü</w:t>
            </w:r>
            <w:r w:rsidRPr="00054DBB">
              <w:rPr>
                <w:rFonts w:asciiTheme="minorHAnsi" w:hAnsiTheme="minorHAnsi" w:cstheme="minorHAnsi"/>
                <w:color w:val="000000" w:themeColor="text1"/>
              </w:rPr>
              <w:t>levallaliste kultuurisündmuste korraldamine. kultuuritegevuse kättesaadavuse tagamine</w:t>
            </w:r>
            <w:r w:rsidRPr="00054DBB">
              <w:rPr>
                <w:rFonts w:asciiTheme="minorHAnsi" w:hAnsiTheme="minorHAnsi" w:cstheme="minorHAnsi"/>
                <w:color w:val="000000" w:themeColor="text1"/>
                <w:lang w:val="et-EE"/>
              </w:rPr>
              <w:t>; k</w:t>
            </w:r>
            <w:r w:rsidRPr="00054DBB">
              <w:rPr>
                <w:rFonts w:asciiTheme="minorHAnsi" w:hAnsiTheme="minorHAnsi" w:cstheme="minorHAnsi"/>
                <w:color w:val="000000" w:themeColor="text1"/>
              </w:rPr>
              <w:t>odanikuühenduste motiveerimine, toetamine ja nõustamine erinevatest projektimeetmetest raha taotlemisel, avaliku huvi kandvate investeeringuprojektide omafinantseeringu tagamine vastavalt kehtestatud meetmetele</w:t>
            </w:r>
            <w:r w:rsidRPr="00054DBB">
              <w:rPr>
                <w:rFonts w:asciiTheme="minorHAnsi" w:hAnsiTheme="minorHAnsi" w:cstheme="minorHAnsi"/>
                <w:color w:val="000000" w:themeColor="text1"/>
                <w:lang w:val="et-EE"/>
              </w:rPr>
              <w:t>; e</w:t>
            </w:r>
            <w:r w:rsidRPr="00054DBB">
              <w:rPr>
                <w:rFonts w:asciiTheme="minorHAnsi" w:hAnsiTheme="minorHAnsi" w:cstheme="minorHAnsi"/>
                <w:color w:val="000000" w:themeColor="text1"/>
              </w:rPr>
              <w:t>ri piirkondade kultuuripärandi kogumine ja säilitamine</w:t>
            </w:r>
            <w:r w:rsidRPr="00054DBB">
              <w:rPr>
                <w:rFonts w:asciiTheme="minorHAnsi" w:hAnsiTheme="minorHAnsi" w:cstheme="minorHAnsi"/>
                <w:color w:val="000000" w:themeColor="text1"/>
                <w:lang w:val="et-EE"/>
              </w:rPr>
              <w:t xml:space="preserve">. </w:t>
            </w:r>
          </w:p>
          <w:p w14:paraId="5737D2AB"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lang w:val="et-EE"/>
              </w:rPr>
              <w:t xml:space="preserve">Alameesmärk </w:t>
            </w:r>
            <w:r w:rsidRPr="00054DBB">
              <w:rPr>
                <w:rFonts w:asciiTheme="minorHAnsi" w:hAnsiTheme="minorHAnsi" w:cstheme="minorHAnsi"/>
                <w:color w:val="000000" w:themeColor="text1"/>
              </w:rPr>
              <w:t xml:space="preserve">E 4.1. </w:t>
            </w:r>
            <w:r w:rsidRPr="00054DBB">
              <w:rPr>
                <w:rFonts w:asciiTheme="minorHAnsi" w:hAnsiTheme="minorHAnsi" w:cstheme="minorHAnsi"/>
                <w:b/>
                <w:bCs/>
                <w:color w:val="000000" w:themeColor="text1"/>
              </w:rPr>
              <w:t xml:space="preserve">Tegusad ja kaasatud kogukonnad. </w:t>
            </w:r>
            <w:r w:rsidRPr="00054DBB">
              <w:rPr>
                <w:rFonts w:asciiTheme="minorHAnsi" w:hAnsiTheme="minorHAnsi" w:cstheme="minorHAnsi"/>
                <w:color w:val="000000" w:themeColor="text1"/>
                <w:lang w:val="et-EE"/>
              </w:rPr>
              <w:t>Eesmärgi tegevussuundadeks on mh: k</w:t>
            </w:r>
            <w:r w:rsidRPr="00054DBB">
              <w:rPr>
                <w:rFonts w:asciiTheme="minorHAnsi" w:hAnsiTheme="minorHAnsi" w:cstheme="minorHAnsi"/>
                <w:color w:val="000000" w:themeColor="text1"/>
              </w:rPr>
              <w:t xml:space="preserve">ülamajade, kultuurimajade, vabaajakeskuste toetamine, et nad kujuneksid mitmekülgse kultuurielu keskusteks. </w:t>
            </w:r>
          </w:p>
          <w:p w14:paraId="1399D63F"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lang w:val="et-EE"/>
              </w:rPr>
              <w:t xml:space="preserve">Alameesmärk E 1.6: Tagatud on iseseisev sotsiaalne toimetulek ja tõhus </w:t>
            </w:r>
            <w:r w:rsidRPr="00054DBB">
              <w:rPr>
                <w:rFonts w:asciiTheme="minorHAnsi" w:hAnsiTheme="minorHAnsi" w:cstheme="minorHAnsi"/>
                <w:b/>
                <w:bCs/>
                <w:color w:val="000000" w:themeColor="text1"/>
                <w:lang w:val="et-EE"/>
              </w:rPr>
              <w:t>sotsiaalprobleemide ennetamine ja lahendamine.</w:t>
            </w:r>
            <w:r w:rsidRPr="00054DBB">
              <w:rPr>
                <w:rFonts w:asciiTheme="minorHAnsi" w:hAnsiTheme="minorHAnsi" w:cstheme="minorHAnsi"/>
                <w:color w:val="000000" w:themeColor="text1"/>
                <w:lang w:val="et-EE"/>
              </w:rPr>
              <w:t xml:space="preserve"> Eesmärgi tegevussuundadeks on mh: s</w:t>
            </w:r>
            <w:r w:rsidRPr="00054DBB">
              <w:rPr>
                <w:rFonts w:asciiTheme="minorHAnsi" w:hAnsiTheme="minorHAnsi" w:cstheme="minorHAnsi"/>
                <w:color w:val="000000" w:themeColor="text1"/>
              </w:rPr>
              <w:t>otsiaalteenuste disain ja arendamine</w:t>
            </w:r>
            <w:r w:rsidRPr="00054DBB">
              <w:rPr>
                <w:rFonts w:asciiTheme="minorHAnsi" w:hAnsiTheme="minorHAnsi" w:cstheme="minorHAnsi"/>
                <w:color w:val="000000" w:themeColor="text1"/>
                <w:lang w:val="et-EE"/>
              </w:rPr>
              <w:t>; k</w:t>
            </w:r>
            <w:r w:rsidRPr="00054DBB">
              <w:rPr>
                <w:rFonts w:asciiTheme="minorHAnsi" w:hAnsiTheme="minorHAnsi" w:cstheme="minorHAnsi"/>
                <w:color w:val="000000" w:themeColor="text1"/>
              </w:rPr>
              <w:t>oostöö kolmanda sektorite organisatsioonidega sotsiaalteenuste tagamiseks</w:t>
            </w:r>
            <w:r w:rsidRPr="00054DBB">
              <w:rPr>
                <w:rFonts w:asciiTheme="minorHAnsi" w:hAnsiTheme="minorHAnsi" w:cstheme="minorHAnsi"/>
                <w:color w:val="000000" w:themeColor="text1"/>
                <w:lang w:val="et-EE"/>
              </w:rPr>
              <w:t>; t</w:t>
            </w:r>
            <w:r w:rsidRPr="00054DBB">
              <w:rPr>
                <w:rFonts w:asciiTheme="minorHAnsi" w:hAnsiTheme="minorHAnsi" w:cstheme="minorHAnsi"/>
                <w:color w:val="000000" w:themeColor="text1"/>
              </w:rPr>
              <w:t>oetatakse eakate piirkondlikke seltse ja tegevusi</w:t>
            </w:r>
            <w:r w:rsidRPr="00054DBB">
              <w:rPr>
                <w:rFonts w:asciiTheme="minorHAnsi" w:hAnsiTheme="minorHAnsi" w:cstheme="minorHAnsi"/>
                <w:color w:val="000000" w:themeColor="text1"/>
                <w:lang w:val="et-EE"/>
              </w:rPr>
              <w:t>.</w:t>
            </w:r>
          </w:p>
        </w:tc>
        <w:tc>
          <w:tcPr>
            <w:tcW w:w="3402" w:type="dxa"/>
          </w:tcPr>
          <w:p w14:paraId="0FBCE67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KKLM strateegia visioon on kooskõlas valla strateegia visiooniga. KKLM eesmärgid on vastavuses valla valdkonnaüleste eesmärkidega. </w:t>
            </w:r>
          </w:p>
          <w:p w14:paraId="5CE2F458" w14:textId="77777777" w:rsidR="00216574" w:rsidRPr="00054DBB" w:rsidRDefault="00216574" w:rsidP="009E4044">
            <w:pPr>
              <w:spacing w:before="120"/>
              <w:rPr>
                <w:rFonts w:asciiTheme="minorHAnsi" w:hAnsiTheme="minorHAnsi" w:cstheme="minorHAnsi"/>
                <w:color w:val="000000" w:themeColor="text1"/>
              </w:rPr>
            </w:pPr>
          </w:p>
          <w:p w14:paraId="09C4B0E2" w14:textId="77777777" w:rsidR="00216574" w:rsidRPr="00054DBB" w:rsidRDefault="00216574" w:rsidP="009E4044">
            <w:pPr>
              <w:spacing w:before="120"/>
              <w:rPr>
                <w:rFonts w:asciiTheme="minorHAnsi" w:hAnsiTheme="minorHAnsi" w:cstheme="minorHAnsi"/>
                <w:color w:val="000000" w:themeColor="text1"/>
              </w:rPr>
            </w:pPr>
          </w:p>
          <w:p w14:paraId="59C28A91" w14:textId="77777777" w:rsidR="00216574" w:rsidRPr="00054DBB" w:rsidRDefault="00216574" w:rsidP="009E4044">
            <w:pPr>
              <w:spacing w:before="120"/>
              <w:rPr>
                <w:rFonts w:asciiTheme="minorHAnsi" w:hAnsiTheme="minorHAnsi" w:cstheme="minorHAnsi"/>
                <w:color w:val="000000" w:themeColor="text1"/>
              </w:rPr>
            </w:pPr>
          </w:p>
          <w:p w14:paraId="174ACCEC" w14:textId="77777777" w:rsidR="00216574" w:rsidRPr="00054DBB" w:rsidRDefault="00216574" w:rsidP="009E4044">
            <w:pPr>
              <w:spacing w:before="120"/>
              <w:rPr>
                <w:rFonts w:asciiTheme="minorHAnsi" w:hAnsiTheme="minorHAnsi" w:cstheme="minorHAnsi"/>
                <w:color w:val="000000" w:themeColor="text1"/>
              </w:rPr>
            </w:pPr>
          </w:p>
          <w:p w14:paraId="2BA430F5" w14:textId="77777777" w:rsidR="00216574" w:rsidRPr="00054DBB" w:rsidRDefault="00216574" w:rsidP="009E4044">
            <w:pPr>
              <w:spacing w:before="120"/>
              <w:rPr>
                <w:rFonts w:asciiTheme="minorHAnsi" w:hAnsiTheme="minorHAnsi" w:cstheme="minorHAnsi"/>
                <w:color w:val="000000" w:themeColor="text1"/>
              </w:rPr>
            </w:pPr>
          </w:p>
          <w:p w14:paraId="54F6FBD2" w14:textId="77777777" w:rsidR="00216574" w:rsidRPr="00054DBB" w:rsidRDefault="00216574" w:rsidP="009E4044">
            <w:pPr>
              <w:spacing w:before="120"/>
              <w:rPr>
                <w:rFonts w:asciiTheme="minorHAnsi" w:hAnsiTheme="minorHAnsi" w:cstheme="minorHAnsi"/>
                <w:color w:val="000000" w:themeColor="text1"/>
              </w:rPr>
            </w:pPr>
          </w:p>
          <w:p w14:paraId="222798CF" w14:textId="77777777" w:rsidR="00216574" w:rsidRPr="00054DBB" w:rsidRDefault="00216574" w:rsidP="009E4044">
            <w:pPr>
              <w:spacing w:before="120"/>
              <w:rPr>
                <w:rFonts w:asciiTheme="minorHAnsi" w:hAnsiTheme="minorHAnsi" w:cstheme="minorHAnsi"/>
                <w:color w:val="000000" w:themeColor="text1"/>
              </w:rPr>
            </w:pPr>
          </w:p>
          <w:p w14:paraId="641DF7CB" w14:textId="77777777" w:rsidR="00216574" w:rsidRPr="00054DBB" w:rsidRDefault="00216574" w:rsidP="009E4044">
            <w:pPr>
              <w:spacing w:before="120"/>
              <w:rPr>
                <w:rFonts w:asciiTheme="minorHAnsi" w:hAnsiTheme="minorHAnsi" w:cstheme="minorHAnsi"/>
                <w:color w:val="000000" w:themeColor="text1"/>
              </w:rPr>
            </w:pPr>
          </w:p>
          <w:p w14:paraId="6CB8023B" w14:textId="77777777" w:rsidR="00216574" w:rsidRPr="00054DBB" w:rsidRDefault="00216574" w:rsidP="009E4044">
            <w:pPr>
              <w:spacing w:before="120"/>
              <w:rPr>
                <w:rFonts w:asciiTheme="minorHAnsi" w:hAnsiTheme="minorHAnsi" w:cstheme="minorHAnsi"/>
                <w:color w:val="000000" w:themeColor="text1"/>
              </w:rPr>
            </w:pPr>
          </w:p>
          <w:p w14:paraId="6A3A8951" w14:textId="77777777" w:rsidR="00216574" w:rsidRPr="00054DBB" w:rsidRDefault="00216574" w:rsidP="009E4044">
            <w:pPr>
              <w:spacing w:before="120"/>
              <w:rPr>
                <w:rFonts w:asciiTheme="minorHAnsi" w:hAnsiTheme="minorHAnsi" w:cstheme="minorHAnsi"/>
                <w:color w:val="000000" w:themeColor="text1"/>
              </w:rPr>
            </w:pPr>
          </w:p>
          <w:p w14:paraId="62B2DA3D" w14:textId="77777777" w:rsidR="00216574" w:rsidRPr="00054DBB" w:rsidRDefault="00216574" w:rsidP="009E4044">
            <w:pPr>
              <w:spacing w:before="120"/>
              <w:rPr>
                <w:rFonts w:asciiTheme="minorHAnsi" w:hAnsiTheme="minorHAnsi" w:cstheme="minorHAnsi"/>
                <w:color w:val="000000" w:themeColor="text1"/>
              </w:rPr>
            </w:pPr>
          </w:p>
          <w:p w14:paraId="026B52FF" w14:textId="77777777" w:rsidR="00216574" w:rsidRPr="00054DBB" w:rsidRDefault="00216574" w:rsidP="009E4044">
            <w:pPr>
              <w:spacing w:before="120"/>
              <w:rPr>
                <w:rFonts w:asciiTheme="minorHAnsi" w:hAnsiTheme="minorHAnsi" w:cstheme="minorHAnsi"/>
                <w:color w:val="000000" w:themeColor="text1"/>
              </w:rPr>
            </w:pPr>
          </w:p>
          <w:p w14:paraId="6A5BA546" w14:textId="77777777" w:rsidR="00216574" w:rsidRPr="00054DBB" w:rsidRDefault="00216574" w:rsidP="009E4044">
            <w:pPr>
              <w:spacing w:before="120"/>
              <w:rPr>
                <w:rFonts w:asciiTheme="minorHAnsi" w:hAnsiTheme="minorHAnsi" w:cstheme="minorHAnsi"/>
                <w:color w:val="000000" w:themeColor="text1"/>
              </w:rPr>
            </w:pPr>
          </w:p>
          <w:p w14:paraId="58E067D1" w14:textId="77777777" w:rsidR="00216574" w:rsidRPr="00054DBB" w:rsidRDefault="00216574" w:rsidP="009E4044">
            <w:pPr>
              <w:spacing w:before="120"/>
              <w:rPr>
                <w:rFonts w:asciiTheme="minorHAnsi" w:hAnsiTheme="minorHAnsi" w:cstheme="minorHAnsi"/>
                <w:color w:val="000000" w:themeColor="text1"/>
              </w:rPr>
            </w:pPr>
          </w:p>
          <w:p w14:paraId="33FB914C" w14:textId="77777777" w:rsidR="00216574" w:rsidRPr="00054DBB" w:rsidRDefault="00216574" w:rsidP="009E4044">
            <w:pPr>
              <w:spacing w:before="120"/>
              <w:rPr>
                <w:rFonts w:asciiTheme="minorHAnsi" w:hAnsiTheme="minorHAnsi" w:cstheme="minorHAnsi"/>
                <w:color w:val="000000" w:themeColor="text1"/>
              </w:rPr>
            </w:pPr>
          </w:p>
          <w:p w14:paraId="5501D851" w14:textId="77777777" w:rsidR="00216574" w:rsidRPr="00054DBB" w:rsidRDefault="00216574" w:rsidP="009E4044">
            <w:pPr>
              <w:spacing w:before="120"/>
              <w:rPr>
                <w:rFonts w:asciiTheme="minorHAnsi" w:hAnsiTheme="minorHAnsi" w:cstheme="minorHAnsi"/>
                <w:color w:val="000000" w:themeColor="text1"/>
              </w:rPr>
            </w:pPr>
          </w:p>
          <w:p w14:paraId="42D46EBF" w14:textId="77777777" w:rsidR="00216574" w:rsidRPr="00054DBB" w:rsidRDefault="00216574" w:rsidP="009E4044">
            <w:pPr>
              <w:spacing w:before="120"/>
              <w:rPr>
                <w:rFonts w:asciiTheme="minorHAnsi" w:hAnsiTheme="minorHAnsi" w:cstheme="minorHAnsi"/>
                <w:color w:val="000000" w:themeColor="text1"/>
              </w:rPr>
            </w:pPr>
          </w:p>
          <w:p w14:paraId="0F53E3F0" w14:textId="77777777" w:rsidR="00216574" w:rsidRPr="00054DBB" w:rsidRDefault="00216574" w:rsidP="009E4044">
            <w:pPr>
              <w:spacing w:before="120"/>
              <w:rPr>
                <w:rFonts w:asciiTheme="minorHAnsi" w:hAnsiTheme="minorHAnsi" w:cstheme="minorHAnsi"/>
                <w:color w:val="000000" w:themeColor="text1"/>
              </w:rPr>
            </w:pPr>
          </w:p>
          <w:p w14:paraId="0105D6C8" w14:textId="3795F7E5"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Elanikkonna arvu säilitamisega tegeletakse KKLM ettevõtluse ja elukeskkonna arendamise meetmes.  </w:t>
            </w:r>
          </w:p>
          <w:p w14:paraId="580D6449" w14:textId="77777777" w:rsidR="00216574" w:rsidRPr="00054DBB" w:rsidRDefault="00216574" w:rsidP="009E4044">
            <w:pPr>
              <w:spacing w:before="120"/>
              <w:rPr>
                <w:rFonts w:asciiTheme="minorHAnsi" w:hAnsiTheme="minorHAnsi" w:cstheme="minorHAnsi"/>
                <w:color w:val="000000" w:themeColor="text1"/>
              </w:rPr>
            </w:pPr>
          </w:p>
          <w:p w14:paraId="14CD361D" w14:textId="77777777" w:rsidR="00216574" w:rsidRPr="00054DBB" w:rsidRDefault="00216574" w:rsidP="009E4044">
            <w:pPr>
              <w:spacing w:before="120"/>
              <w:rPr>
                <w:rFonts w:asciiTheme="minorHAnsi" w:hAnsiTheme="minorHAnsi" w:cstheme="minorHAnsi"/>
                <w:color w:val="000000" w:themeColor="text1"/>
              </w:rPr>
            </w:pPr>
          </w:p>
          <w:p w14:paraId="1FA1C390" w14:textId="77777777" w:rsidR="00216574" w:rsidRPr="00054DBB" w:rsidRDefault="00216574" w:rsidP="009E4044">
            <w:pPr>
              <w:spacing w:before="120"/>
              <w:rPr>
                <w:rFonts w:asciiTheme="minorHAnsi" w:hAnsiTheme="minorHAnsi" w:cstheme="minorHAnsi"/>
                <w:color w:val="000000" w:themeColor="text1"/>
              </w:rPr>
            </w:pPr>
          </w:p>
          <w:p w14:paraId="1BD83AAA" w14:textId="77777777" w:rsidR="00216574" w:rsidRPr="00054DBB" w:rsidRDefault="00216574" w:rsidP="009E4044">
            <w:pPr>
              <w:spacing w:before="120"/>
              <w:rPr>
                <w:rFonts w:asciiTheme="minorHAnsi" w:hAnsiTheme="minorHAnsi" w:cstheme="minorHAnsi"/>
                <w:color w:val="000000" w:themeColor="text1"/>
              </w:rPr>
            </w:pPr>
          </w:p>
          <w:p w14:paraId="514F4CF2" w14:textId="77777777" w:rsidR="00216574" w:rsidRPr="00054DBB" w:rsidRDefault="00216574" w:rsidP="009E4044">
            <w:pPr>
              <w:spacing w:before="120"/>
              <w:rPr>
                <w:rFonts w:asciiTheme="minorHAnsi" w:hAnsiTheme="minorHAnsi" w:cstheme="minorHAnsi"/>
                <w:color w:val="000000" w:themeColor="text1"/>
              </w:rPr>
            </w:pPr>
          </w:p>
          <w:p w14:paraId="6A47BAC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Spordi- ja liikumisharrastuste võimaluste parandamisega tegeletakse KKLM elukeskkonna arendamise meetmes.  </w:t>
            </w:r>
          </w:p>
          <w:p w14:paraId="5CD630F9" w14:textId="77777777" w:rsidR="00216574" w:rsidRPr="00054DBB" w:rsidRDefault="00216574" w:rsidP="009E4044">
            <w:pPr>
              <w:spacing w:before="120"/>
              <w:rPr>
                <w:rFonts w:asciiTheme="minorHAnsi" w:hAnsiTheme="minorHAnsi" w:cstheme="minorHAnsi"/>
                <w:color w:val="000000" w:themeColor="text1"/>
              </w:rPr>
            </w:pPr>
          </w:p>
          <w:p w14:paraId="2021ACE1" w14:textId="77777777" w:rsidR="00216574" w:rsidRPr="00054DBB" w:rsidRDefault="00216574" w:rsidP="009E4044">
            <w:pPr>
              <w:spacing w:before="120"/>
              <w:rPr>
                <w:rFonts w:asciiTheme="minorHAnsi" w:hAnsiTheme="minorHAnsi" w:cstheme="minorHAnsi"/>
                <w:color w:val="000000" w:themeColor="text1"/>
              </w:rPr>
            </w:pPr>
          </w:p>
          <w:p w14:paraId="46F20735" w14:textId="77777777" w:rsidR="00216574" w:rsidRPr="00054DBB" w:rsidRDefault="00216574" w:rsidP="009E4044">
            <w:pPr>
              <w:spacing w:before="120"/>
              <w:rPr>
                <w:rFonts w:asciiTheme="minorHAnsi" w:hAnsiTheme="minorHAnsi" w:cstheme="minorHAnsi"/>
                <w:color w:val="000000" w:themeColor="text1"/>
              </w:rPr>
            </w:pPr>
          </w:p>
          <w:p w14:paraId="4E0B636E" w14:textId="77777777" w:rsidR="00216574" w:rsidRPr="00054DBB" w:rsidRDefault="00216574" w:rsidP="009E4044">
            <w:pPr>
              <w:spacing w:before="120"/>
              <w:rPr>
                <w:rFonts w:asciiTheme="minorHAnsi" w:hAnsiTheme="minorHAnsi" w:cstheme="minorHAnsi"/>
                <w:color w:val="000000" w:themeColor="text1"/>
              </w:rPr>
            </w:pPr>
          </w:p>
          <w:p w14:paraId="25F2515F" w14:textId="77777777" w:rsidR="00216574" w:rsidRPr="00054DBB" w:rsidRDefault="00216574" w:rsidP="009E4044">
            <w:pPr>
              <w:spacing w:before="120"/>
              <w:rPr>
                <w:rFonts w:asciiTheme="minorHAnsi" w:hAnsiTheme="minorHAnsi" w:cstheme="minorHAnsi"/>
                <w:color w:val="000000" w:themeColor="text1"/>
              </w:rPr>
            </w:pPr>
          </w:p>
          <w:p w14:paraId="07CC7C38" w14:textId="77777777" w:rsidR="00216574" w:rsidRPr="00054DBB" w:rsidRDefault="00216574" w:rsidP="009E4044">
            <w:pPr>
              <w:spacing w:before="120"/>
              <w:rPr>
                <w:rFonts w:asciiTheme="minorHAnsi" w:hAnsiTheme="minorHAnsi" w:cstheme="minorHAnsi"/>
                <w:color w:val="000000" w:themeColor="text1"/>
              </w:rPr>
            </w:pPr>
          </w:p>
          <w:p w14:paraId="18806E2A" w14:textId="16158B92"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Kultuuri- ja seltsielu võimaluste parandamisega tegeletakse KKLM elukeskkonna arendamise meetmes.  </w:t>
            </w:r>
          </w:p>
          <w:p w14:paraId="120EFFFA" w14:textId="77777777" w:rsidR="00216574" w:rsidRPr="00054DBB" w:rsidRDefault="00216574" w:rsidP="009E4044">
            <w:pPr>
              <w:spacing w:before="120"/>
              <w:rPr>
                <w:rFonts w:asciiTheme="minorHAnsi" w:hAnsiTheme="minorHAnsi" w:cstheme="minorHAnsi"/>
                <w:color w:val="000000" w:themeColor="text1"/>
              </w:rPr>
            </w:pPr>
          </w:p>
          <w:p w14:paraId="647ECE91" w14:textId="77777777" w:rsidR="00216574" w:rsidRPr="00054DBB" w:rsidRDefault="00216574" w:rsidP="009E4044">
            <w:pPr>
              <w:spacing w:before="120"/>
              <w:rPr>
                <w:rFonts w:asciiTheme="minorHAnsi" w:hAnsiTheme="minorHAnsi" w:cstheme="minorHAnsi"/>
                <w:color w:val="000000" w:themeColor="text1"/>
              </w:rPr>
            </w:pPr>
          </w:p>
          <w:p w14:paraId="6FC78C15" w14:textId="77777777" w:rsidR="00216574" w:rsidRPr="00054DBB" w:rsidRDefault="00216574" w:rsidP="009E4044">
            <w:pPr>
              <w:spacing w:before="120"/>
              <w:rPr>
                <w:rFonts w:asciiTheme="minorHAnsi" w:hAnsiTheme="minorHAnsi" w:cstheme="minorHAnsi"/>
                <w:color w:val="000000" w:themeColor="text1"/>
              </w:rPr>
            </w:pPr>
          </w:p>
          <w:p w14:paraId="5555E1B0" w14:textId="77777777" w:rsidR="00216574" w:rsidRPr="00054DBB" w:rsidRDefault="00216574" w:rsidP="009E4044">
            <w:pPr>
              <w:spacing w:before="120"/>
              <w:rPr>
                <w:rFonts w:asciiTheme="minorHAnsi" w:hAnsiTheme="minorHAnsi" w:cstheme="minorHAnsi"/>
                <w:color w:val="000000" w:themeColor="text1"/>
              </w:rPr>
            </w:pPr>
          </w:p>
          <w:p w14:paraId="5ABFF1AE" w14:textId="77777777" w:rsidR="00216574" w:rsidRPr="00054DBB" w:rsidRDefault="00216574" w:rsidP="009E4044">
            <w:pPr>
              <w:spacing w:before="120"/>
              <w:rPr>
                <w:rFonts w:asciiTheme="minorHAnsi" w:hAnsiTheme="minorHAnsi" w:cstheme="minorHAnsi"/>
                <w:color w:val="000000" w:themeColor="text1"/>
              </w:rPr>
            </w:pPr>
          </w:p>
          <w:p w14:paraId="10A78AC3" w14:textId="77777777" w:rsidR="00216574" w:rsidRPr="00054DBB" w:rsidRDefault="00216574" w:rsidP="009E4044">
            <w:pPr>
              <w:spacing w:before="120"/>
              <w:rPr>
                <w:rFonts w:asciiTheme="minorHAnsi" w:hAnsiTheme="minorHAnsi" w:cstheme="minorHAnsi"/>
                <w:color w:val="000000" w:themeColor="text1"/>
              </w:rPr>
            </w:pPr>
          </w:p>
          <w:p w14:paraId="0683198F" w14:textId="77777777" w:rsidR="00216574" w:rsidRPr="00054DBB" w:rsidRDefault="00216574" w:rsidP="009E4044">
            <w:pPr>
              <w:spacing w:before="120"/>
              <w:rPr>
                <w:rFonts w:asciiTheme="minorHAnsi" w:hAnsiTheme="minorHAnsi" w:cstheme="minorHAnsi"/>
                <w:color w:val="000000" w:themeColor="text1"/>
              </w:rPr>
            </w:pPr>
          </w:p>
          <w:p w14:paraId="6E7837B2" w14:textId="77777777" w:rsidR="00216574" w:rsidRPr="00054DBB" w:rsidRDefault="00216574" w:rsidP="009E4044">
            <w:pPr>
              <w:spacing w:before="120"/>
              <w:rPr>
                <w:rFonts w:asciiTheme="minorHAnsi" w:hAnsiTheme="minorHAnsi" w:cstheme="minorHAnsi"/>
                <w:color w:val="000000" w:themeColor="text1"/>
              </w:rPr>
            </w:pPr>
          </w:p>
          <w:p w14:paraId="14FDA313" w14:textId="77777777" w:rsidR="00216574" w:rsidRPr="00054DBB" w:rsidRDefault="00216574" w:rsidP="009E4044">
            <w:pPr>
              <w:spacing w:before="120"/>
              <w:rPr>
                <w:rFonts w:asciiTheme="minorHAnsi" w:hAnsiTheme="minorHAnsi" w:cstheme="minorHAnsi"/>
                <w:color w:val="000000" w:themeColor="text1"/>
              </w:rPr>
            </w:pPr>
          </w:p>
          <w:p w14:paraId="6165C9AC" w14:textId="77777777" w:rsidR="00216574" w:rsidRPr="00054DBB" w:rsidRDefault="00216574" w:rsidP="009E4044">
            <w:pPr>
              <w:spacing w:before="120"/>
              <w:rPr>
                <w:rFonts w:asciiTheme="minorHAnsi" w:hAnsiTheme="minorHAnsi" w:cstheme="minorHAnsi"/>
                <w:color w:val="000000" w:themeColor="text1"/>
              </w:rPr>
            </w:pPr>
          </w:p>
          <w:p w14:paraId="3EF80945" w14:textId="77777777" w:rsidR="00216574" w:rsidRPr="00054DBB" w:rsidRDefault="00216574" w:rsidP="009E4044">
            <w:pPr>
              <w:spacing w:before="120"/>
              <w:rPr>
                <w:rFonts w:asciiTheme="minorHAnsi" w:hAnsiTheme="minorHAnsi" w:cstheme="minorHAnsi"/>
                <w:color w:val="000000" w:themeColor="text1"/>
              </w:rPr>
            </w:pPr>
          </w:p>
          <w:p w14:paraId="18F6A70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Kogukondade võimestamisega tegeletakse KKLM elukeskkonna ja koostöö arendamise meetmes.  </w:t>
            </w:r>
          </w:p>
          <w:p w14:paraId="49734FD9" w14:textId="77777777" w:rsidR="00216574" w:rsidRPr="00054DBB" w:rsidRDefault="00216574" w:rsidP="009E4044">
            <w:pPr>
              <w:spacing w:before="120"/>
              <w:rPr>
                <w:rFonts w:asciiTheme="minorHAnsi" w:hAnsiTheme="minorHAnsi" w:cstheme="minorHAnsi"/>
                <w:color w:val="000000" w:themeColor="text1"/>
              </w:rPr>
            </w:pPr>
          </w:p>
          <w:p w14:paraId="776B82E2" w14:textId="77777777" w:rsidR="00216574" w:rsidRPr="00054DBB" w:rsidRDefault="00216574" w:rsidP="009E4044">
            <w:pPr>
              <w:spacing w:before="120"/>
              <w:rPr>
                <w:rFonts w:asciiTheme="minorHAnsi" w:hAnsiTheme="minorHAnsi" w:cstheme="minorHAnsi"/>
                <w:color w:val="000000" w:themeColor="text1"/>
              </w:rPr>
            </w:pPr>
          </w:p>
          <w:p w14:paraId="2BA145A0" w14:textId="77777777" w:rsidR="00216574" w:rsidRPr="00054DBB" w:rsidRDefault="00216574" w:rsidP="009E4044">
            <w:pPr>
              <w:spacing w:before="120"/>
              <w:rPr>
                <w:rFonts w:asciiTheme="minorHAnsi" w:hAnsiTheme="minorHAnsi" w:cstheme="minorHAnsi"/>
                <w:color w:val="000000" w:themeColor="text1"/>
              </w:rPr>
            </w:pPr>
          </w:p>
          <w:p w14:paraId="728905F2"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S</w:t>
            </w:r>
            <w:r w:rsidRPr="00054DBB">
              <w:rPr>
                <w:rFonts w:asciiTheme="minorHAnsi" w:hAnsiTheme="minorHAnsi" w:cstheme="minorHAnsi"/>
                <w:color w:val="000000" w:themeColor="text1"/>
                <w:lang w:val="et-EE"/>
              </w:rPr>
              <w:t>otsiaalprobleemide ennetami</w:t>
            </w:r>
            <w:r w:rsidRPr="00054DBB">
              <w:rPr>
                <w:rFonts w:asciiTheme="minorHAnsi" w:hAnsiTheme="minorHAnsi" w:cstheme="minorHAnsi"/>
                <w:color w:val="000000" w:themeColor="text1"/>
              </w:rPr>
              <w:t>s</w:t>
            </w:r>
            <w:r w:rsidRPr="00054DBB">
              <w:rPr>
                <w:rFonts w:asciiTheme="minorHAnsi" w:hAnsiTheme="minorHAnsi" w:cstheme="minorHAnsi"/>
                <w:color w:val="000000" w:themeColor="text1"/>
                <w:lang w:val="et-EE"/>
              </w:rPr>
              <w:t>e ja lahendami</w:t>
            </w:r>
            <w:r w:rsidRPr="00054DBB">
              <w:rPr>
                <w:rFonts w:asciiTheme="minorHAnsi" w:hAnsiTheme="minorHAnsi" w:cstheme="minorHAnsi"/>
                <w:color w:val="000000" w:themeColor="text1"/>
              </w:rPr>
              <w:t>s</w:t>
            </w:r>
            <w:r w:rsidRPr="00054DBB">
              <w:rPr>
                <w:rFonts w:asciiTheme="minorHAnsi" w:hAnsiTheme="minorHAnsi" w:cstheme="minorHAnsi"/>
                <w:color w:val="000000" w:themeColor="text1"/>
                <w:lang w:val="et-EE"/>
              </w:rPr>
              <w:t>e</w:t>
            </w:r>
            <w:r w:rsidRPr="00054DBB">
              <w:rPr>
                <w:rFonts w:asciiTheme="minorHAnsi" w:hAnsiTheme="minorHAnsi" w:cstheme="minorHAnsi"/>
                <w:color w:val="000000" w:themeColor="text1"/>
              </w:rPr>
              <w:t>ga tegeletakse</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 xml:space="preserve">KKLM sotsiaalteenuste arendamise meetmes.  </w:t>
            </w:r>
          </w:p>
          <w:p w14:paraId="0DB5F9D9" w14:textId="77777777" w:rsidR="00216574" w:rsidRPr="00054DBB" w:rsidRDefault="00216574" w:rsidP="009E4044">
            <w:pPr>
              <w:spacing w:before="120"/>
              <w:rPr>
                <w:rFonts w:asciiTheme="minorHAnsi" w:hAnsiTheme="minorHAnsi" w:cstheme="minorHAnsi"/>
                <w:color w:val="000000" w:themeColor="text1"/>
              </w:rPr>
            </w:pPr>
          </w:p>
        </w:tc>
      </w:tr>
      <w:tr w:rsidR="00216574" w:rsidRPr="00054DBB" w14:paraId="21326329" w14:textId="77777777" w:rsidTr="00216574">
        <w:tc>
          <w:tcPr>
            <w:tcW w:w="1838" w:type="dxa"/>
          </w:tcPr>
          <w:p w14:paraId="12A8971A"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Vormsi valla arengukava aastateks 2020-2023</w:t>
            </w:r>
            <w:r w:rsidRPr="00054DBB">
              <w:rPr>
                <w:rStyle w:val="FootnoteReference"/>
                <w:rFonts w:asciiTheme="minorHAnsi" w:eastAsiaTheme="minorEastAsia" w:hAnsiTheme="minorHAnsi" w:cstheme="minorHAnsi"/>
                <w:color w:val="000000" w:themeColor="text1"/>
              </w:rPr>
              <w:footnoteReference w:id="27"/>
            </w:r>
            <w:r w:rsidRPr="00054DBB">
              <w:rPr>
                <w:rFonts w:asciiTheme="minorHAnsi" w:hAnsiTheme="minorHAnsi" w:cstheme="minorHAnsi"/>
                <w:b/>
                <w:bCs/>
                <w:color w:val="000000" w:themeColor="text1"/>
              </w:rPr>
              <w:t xml:space="preserve"> </w:t>
            </w:r>
          </w:p>
        </w:tc>
        <w:tc>
          <w:tcPr>
            <w:tcW w:w="3402" w:type="dxa"/>
          </w:tcPr>
          <w:p w14:paraId="68B97545"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Visioon: </w:t>
            </w:r>
          </w:p>
          <w:p w14:paraId="2DD4B414"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Vormsi on elujõulise ja ühtehoidva kogukonnaga ning parim elukeskkonda pakkuv saar oma looduse, rahu ja turvalisusega - omanäoline saar Läänemeres.</w:t>
            </w:r>
          </w:p>
          <w:p w14:paraId="540D3F34"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Eesmärk 3: Vormsil on soodsad tingimused</w:t>
            </w:r>
            <w:r w:rsidRPr="00054DBB">
              <w:rPr>
                <w:rFonts w:asciiTheme="minorHAnsi" w:hAnsiTheme="minorHAnsi" w:cstheme="minorHAnsi"/>
                <w:b/>
                <w:bCs/>
                <w:color w:val="000000" w:themeColor="text1"/>
              </w:rPr>
              <w:t xml:space="preserve"> keskkonnasõbraliku ettevõtluse ja turismi arenguks. </w:t>
            </w:r>
            <w:r w:rsidRPr="00054DBB">
              <w:rPr>
                <w:rFonts w:asciiTheme="minorHAnsi" w:hAnsiTheme="minorHAnsi" w:cstheme="minorHAnsi"/>
                <w:color w:val="000000" w:themeColor="text1"/>
              </w:rPr>
              <w:t>Olulisemad tegevused eesmärgi elluviimiseks</w:t>
            </w:r>
            <w:r w:rsidRPr="00054DBB">
              <w:rPr>
                <w:rFonts w:asciiTheme="minorHAnsi" w:hAnsiTheme="minorHAnsi" w:cstheme="minorHAnsi"/>
                <w:color w:val="000000" w:themeColor="text1"/>
                <w:lang w:val="et-EE"/>
              </w:rPr>
              <w:t xml:space="preserve"> on mh</w:t>
            </w:r>
            <w:r w:rsidRPr="00054DBB">
              <w:rPr>
                <w:rFonts w:asciiTheme="minorHAnsi" w:hAnsiTheme="minorHAnsi" w:cstheme="minorHAnsi"/>
                <w:color w:val="000000" w:themeColor="text1"/>
              </w:rPr>
              <w:t xml:space="preserve">: </w:t>
            </w:r>
            <w:r w:rsidRPr="00054DBB">
              <w:rPr>
                <w:rFonts w:asciiTheme="minorHAnsi" w:hAnsiTheme="minorHAnsi" w:cstheme="minorHAnsi"/>
                <w:color w:val="000000" w:themeColor="text1"/>
                <w:lang w:val="et-EE"/>
              </w:rPr>
              <w:t>k</w:t>
            </w:r>
            <w:r w:rsidRPr="00054DBB">
              <w:rPr>
                <w:rFonts w:asciiTheme="minorHAnsi" w:hAnsiTheme="minorHAnsi" w:cstheme="minorHAnsi"/>
                <w:color w:val="000000" w:themeColor="text1"/>
              </w:rPr>
              <w:t>ohaliku mahetootmise ning oma toodete arendamise ja turundamise soodustamine</w:t>
            </w:r>
            <w:r w:rsidRPr="00054DBB">
              <w:rPr>
                <w:rFonts w:asciiTheme="minorHAnsi" w:hAnsiTheme="minorHAnsi" w:cstheme="minorHAnsi"/>
                <w:color w:val="000000" w:themeColor="text1"/>
                <w:lang w:val="et-EE"/>
              </w:rPr>
              <w:t>; l</w:t>
            </w:r>
            <w:r w:rsidRPr="00054DBB">
              <w:rPr>
                <w:rFonts w:asciiTheme="minorHAnsi" w:hAnsiTheme="minorHAnsi" w:cstheme="minorHAnsi"/>
                <w:color w:val="000000" w:themeColor="text1"/>
              </w:rPr>
              <w:t>oomemajanduse ettevõtete arengu soodustamine</w:t>
            </w:r>
            <w:r w:rsidRPr="00054DBB">
              <w:rPr>
                <w:rFonts w:asciiTheme="minorHAnsi" w:hAnsiTheme="minorHAnsi" w:cstheme="minorHAnsi"/>
                <w:color w:val="000000" w:themeColor="text1"/>
                <w:lang w:val="et-EE"/>
              </w:rPr>
              <w:t>;</w:t>
            </w:r>
            <w:r w:rsidRPr="00054DBB">
              <w:rPr>
                <w:rFonts w:asciiTheme="minorHAnsi" w:hAnsiTheme="minorHAnsi" w:cstheme="minorHAnsi"/>
                <w:color w:val="000000" w:themeColor="text1"/>
              </w:rPr>
              <w:t xml:space="preserve"> IT-sektori ja teiste kaugtööd võimaldavate tegevusalade arendamiseks soodsa keskkonna loomine</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 xml:space="preserve">Vormsi mainekujundus </w:t>
            </w:r>
          </w:p>
          <w:p w14:paraId="482F0B03" w14:textId="56E4C2C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Eesmärk 5: Vormsi elanikele on tagatud</w:t>
            </w:r>
            <w:r w:rsidRPr="00054DBB">
              <w:rPr>
                <w:rFonts w:asciiTheme="minorHAnsi" w:hAnsiTheme="minorHAnsi" w:cstheme="minorHAnsi"/>
                <w:b/>
                <w:bCs/>
                <w:color w:val="000000" w:themeColor="text1"/>
              </w:rPr>
              <w:t xml:space="preserve"> kvaliteetsete avalike teenuste kättesaadavus. </w:t>
            </w:r>
            <w:r w:rsidRPr="00054DBB">
              <w:rPr>
                <w:rFonts w:asciiTheme="minorHAnsi" w:hAnsiTheme="minorHAnsi" w:cstheme="minorHAnsi"/>
                <w:color w:val="000000" w:themeColor="text1"/>
              </w:rPr>
              <w:t>Olulisemad tegevused eesmärgi elluviimiseks</w:t>
            </w:r>
            <w:r w:rsidRPr="00054DBB">
              <w:rPr>
                <w:rFonts w:asciiTheme="minorHAnsi" w:hAnsiTheme="minorHAnsi" w:cstheme="minorHAnsi"/>
                <w:color w:val="000000" w:themeColor="text1"/>
                <w:lang w:val="et-EE"/>
              </w:rPr>
              <w:t xml:space="preserve"> on mh</w:t>
            </w:r>
            <w:r w:rsidRPr="00054DBB">
              <w:rPr>
                <w:rFonts w:asciiTheme="minorHAnsi" w:hAnsiTheme="minorHAnsi" w:cstheme="minorHAnsi"/>
                <w:color w:val="000000" w:themeColor="text1"/>
              </w:rPr>
              <w:t>:</w:t>
            </w:r>
            <w:r w:rsidRPr="00054DBB">
              <w:rPr>
                <w:rFonts w:asciiTheme="minorHAnsi" w:hAnsiTheme="minorHAnsi" w:cstheme="minorHAnsi"/>
                <w:color w:val="000000" w:themeColor="text1"/>
                <w:lang w:val="et-EE"/>
              </w:rPr>
              <w:t xml:space="preserve"> p</w:t>
            </w:r>
            <w:r w:rsidRPr="00054DBB">
              <w:rPr>
                <w:rFonts w:asciiTheme="minorHAnsi" w:hAnsiTheme="minorHAnsi" w:cstheme="minorHAnsi"/>
                <w:color w:val="000000" w:themeColor="text1"/>
              </w:rPr>
              <w:t>äästevõimekuse tõhustamine ja tuletõrje veevõtukohtade rajamine</w:t>
            </w:r>
            <w:r w:rsidRPr="00054DBB">
              <w:rPr>
                <w:rFonts w:asciiTheme="minorHAnsi" w:hAnsiTheme="minorHAnsi" w:cstheme="minorHAnsi"/>
                <w:color w:val="000000" w:themeColor="text1"/>
                <w:lang w:val="et-EE"/>
              </w:rPr>
              <w:t>; s</w:t>
            </w:r>
            <w:r w:rsidRPr="00054DBB">
              <w:rPr>
                <w:rFonts w:asciiTheme="minorHAnsi" w:hAnsiTheme="minorHAnsi" w:cstheme="minorHAnsi"/>
                <w:color w:val="000000" w:themeColor="text1"/>
              </w:rPr>
              <w:t>aare elanikele vajalike sotsiaalteenuste tagamine</w:t>
            </w:r>
            <w:r w:rsidRPr="00054DBB">
              <w:rPr>
                <w:rFonts w:asciiTheme="minorHAnsi" w:hAnsiTheme="minorHAnsi" w:cstheme="minorHAnsi"/>
                <w:color w:val="000000" w:themeColor="text1"/>
                <w:lang w:val="et-EE"/>
              </w:rPr>
              <w:t>; e</w:t>
            </w:r>
            <w:r w:rsidRPr="00054DBB">
              <w:rPr>
                <w:rFonts w:asciiTheme="minorHAnsi" w:hAnsiTheme="minorHAnsi" w:cstheme="minorHAnsi"/>
                <w:color w:val="000000" w:themeColor="text1"/>
              </w:rPr>
              <w:t>akate ühistegevuse võimaluste arendamine ja võimaluse piires tegevuse toetamine.</w:t>
            </w:r>
          </w:p>
          <w:p w14:paraId="4FC64ACE"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Eesmärk 6: Vormsil tuntakse ja väärtustatakse oma</w:t>
            </w:r>
            <w:r w:rsidRPr="00054DBB">
              <w:rPr>
                <w:rFonts w:asciiTheme="minorHAnsi" w:hAnsiTheme="minorHAnsi" w:cstheme="minorHAnsi"/>
                <w:b/>
                <w:bCs/>
                <w:color w:val="000000" w:themeColor="text1"/>
              </w:rPr>
              <w:t xml:space="preserve"> kultuuripärandit ning saarel on vilgas kultuurielu. </w:t>
            </w:r>
            <w:r w:rsidRPr="00054DBB">
              <w:rPr>
                <w:rFonts w:asciiTheme="minorHAnsi" w:hAnsiTheme="minorHAnsi" w:cstheme="minorHAnsi"/>
                <w:color w:val="000000" w:themeColor="text1"/>
              </w:rPr>
              <w:t>Olulisemad tegevused eesmärgi elluviimiseks</w:t>
            </w:r>
            <w:r w:rsidRPr="00054DBB">
              <w:rPr>
                <w:rFonts w:asciiTheme="minorHAnsi" w:hAnsiTheme="minorHAnsi" w:cstheme="minorHAnsi"/>
                <w:color w:val="000000" w:themeColor="text1"/>
                <w:lang w:val="et-EE"/>
              </w:rPr>
              <w:t xml:space="preserve"> on mh</w:t>
            </w:r>
            <w:r w:rsidRPr="00054DBB">
              <w:rPr>
                <w:rFonts w:asciiTheme="minorHAnsi" w:hAnsiTheme="minorHAnsi" w:cstheme="minorHAnsi"/>
                <w:color w:val="000000" w:themeColor="text1"/>
              </w:rPr>
              <w:t>:</w:t>
            </w:r>
            <w:r w:rsidRPr="00054DBB">
              <w:rPr>
                <w:rFonts w:asciiTheme="minorHAnsi" w:hAnsiTheme="minorHAnsi" w:cstheme="minorHAnsi"/>
                <w:color w:val="000000" w:themeColor="text1"/>
                <w:lang w:val="et-EE"/>
              </w:rPr>
              <w:t xml:space="preserve"> </w:t>
            </w:r>
            <w:r w:rsidRPr="00054DBB">
              <w:rPr>
                <w:rFonts w:asciiTheme="minorHAnsi" w:hAnsiTheme="minorHAnsi" w:cstheme="minorHAnsi"/>
                <w:color w:val="000000" w:themeColor="text1"/>
              </w:rPr>
              <w:t>koostöös omanikega kultuurilooliste objektide tähistamine ja hooldamine</w:t>
            </w:r>
            <w:r w:rsidRPr="00054DBB">
              <w:rPr>
                <w:rFonts w:asciiTheme="minorHAnsi" w:hAnsiTheme="minorHAnsi" w:cstheme="minorHAnsi"/>
                <w:color w:val="000000" w:themeColor="text1"/>
                <w:lang w:val="et-EE"/>
              </w:rPr>
              <w:t>; k</w:t>
            </w:r>
            <w:r w:rsidRPr="00054DBB">
              <w:rPr>
                <w:rFonts w:asciiTheme="minorHAnsi" w:hAnsiTheme="minorHAnsi" w:cstheme="minorHAnsi"/>
                <w:color w:val="000000" w:themeColor="text1"/>
              </w:rPr>
              <w:t>ultuuritegevuse toetamine Vormsil</w:t>
            </w:r>
            <w:r w:rsidRPr="00054DBB">
              <w:rPr>
                <w:rFonts w:asciiTheme="minorHAnsi" w:hAnsiTheme="minorHAnsi" w:cstheme="minorHAnsi"/>
                <w:color w:val="000000" w:themeColor="text1"/>
                <w:lang w:val="et-EE"/>
              </w:rPr>
              <w:t>; r</w:t>
            </w:r>
            <w:r w:rsidRPr="00054DBB">
              <w:rPr>
                <w:rFonts w:asciiTheme="minorHAnsi" w:hAnsiTheme="minorHAnsi" w:cstheme="minorHAnsi"/>
                <w:color w:val="000000" w:themeColor="text1"/>
              </w:rPr>
              <w:t xml:space="preserve">ahvatervise edendamise ja tervislike eluviiside propageerimine, noortespordi toetamine. </w:t>
            </w:r>
          </w:p>
        </w:tc>
        <w:tc>
          <w:tcPr>
            <w:tcW w:w="3402" w:type="dxa"/>
          </w:tcPr>
          <w:p w14:paraId="05309D14"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KKLM strateegia visioon on kooskõlas valla strateegia visiooniga.</w:t>
            </w:r>
          </w:p>
          <w:p w14:paraId="3506AC62" w14:textId="77777777" w:rsidR="00216574" w:rsidRPr="00054DBB" w:rsidRDefault="00216574" w:rsidP="009E4044">
            <w:pPr>
              <w:spacing w:before="120"/>
              <w:rPr>
                <w:rFonts w:asciiTheme="minorHAnsi" w:hAnsiTheme="minorHAnsi" w:cstheme="minorHAnsi"/>
                <w:color w:val="000000" w:themeColor="text1"/>
              </w:rPr>
            </w:pPr>
          </w:p>
          <w:p w14:paraId="5C0FF435" w14:textId="77777777" w:rsidR="00216574" w:rsidRPr="00054DBB" w:rsidRDefault="00216574" w:rsidP="009E4044">
            <w:pPr>
              <w:spacing w:before="120"/>
              <w:rPr>
                <w:rFonts w:asciiTheme="minorHAnsi" w:hAnsiTheme="minorHAnsi" w:cstheme="minorHAnsi"/>
                <w:color w:val="000000" w:themeColor="text1"/>
              </w:rPr>
            </w:pPr>
          </w:p>
          <w:p w14:paraId="6B186F77" w14:textId="77777777" w:rsidR="00216574" w:rsidRPr="00054DBB" w:rsidRDefault="00216574" w:rsidP="009E4044">
            <w:pPr>
              <w:spacing w:before="120"/>
              <w:rPr>
                <w:rFonts w:asciiTheme="minorHAnsi" w:hAnsiTheme="minorHAnsi" w:cstheme="minorHAnsi"/>
                <w:color w:val="000000" w:themeColor="text1"/>
              </w:rPr>
            </w:pPr>
          </w:p>
          <w:p w14:paraId="23791CBF"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Ettevõtluskeskkonna arendamisega tegeletakse KKLM ettevõtluse arendamise meetmes.  </w:t>
            </w:r>
          </w:p>
          <w:p w14:paraId="7850903E" w14:textId="77777777" w:rsidR="00216574" w:rsidRPr="00054DBB" w:rsidRDefault="00216574" w:rsidP="009E4044">
            <w:pPr>
              <w:spacing w:before="120"/>
              <w:rPr>
                <w:rFonts w:asciiTheme="minorHAnsi" w:hAnsiTheme="minorHAnsi" w:cstheme="minorHAnsi"/>
                <w:color w:val="000000" w:themeColor="text1"/>
              </w:rPr>
            </w:pPr>
          </w:p>
          <w:p w14:paraId="45BA97F4" w14:textId="77777777" w:rsidR="00216574" w:rsidRPr="00054DBB" w:rsidRDefault="00216574" w:rsidP="009E4044">
            <w:pPr>
              <w:spacing w:before="120"/>
              <w:rPr>
                <w:rFonts w:asciiTheme="minorHAnsi" w:hAnsiTheme="minorHAnsi" w:cstheme="minorHAnsi"/>
                <w:color w:val="000000" w:themeColor="text1"/>
              </w:rPr>
            </w:pPr>
          </w:p>
          <w:p w14:paraId="2264482E" w14:textId="77777777" w:rsidR="00216574" w:rsidRPr="00054DBB" w:rsidRDefault="00216574" w:rsidP="009E4044">
            <w:pPr>
              <w:spacing w:before="120"/>
              <w:rPr>
                <w:rFonts w:asciiTheme="minorHAnsi" w:hAnsiTheme="minorHAnsi" w:cstheme="minorHAnsi"/>
                <w:color w:val="000000" w:themeColor="text1"/>
              </w:rPr>
            </w:pPr>
          </w:p>
          <w:p w14:paraId="7C31CCB2" w14:textId="77777777" w:rsidR="00216574" w:rsidRPr="00054DBB" w:rsidRDefault="00216574" w:rsidP="009E4044">
            <w:pPr>
              <w:spacing w:before="120"/>
              <w:rPr>
                <w:rFonts w:asciiTheme="minorHAnsi" w:hAnsiTheme="minorHAnsi" w:cstheme="minorHAnsi"/>
                <w:color w:val="000000" w:themeColor="text1"/>
              </w:rPr>
            </w:pPr>
          </w:p>
          <w:p w14:paraId="1D86CD84" w14:textId="77777777" w:rsidR="00216574" w:rsidRPr="00054DBB" w:rsidRDefault="00216574" w:rsidP="009E4044">
            <w:pPr>
              <w:spacing w:before="120"/>
              <w:rPr>
                <w:rFonts w:asciiTheme="minorHAnsi" w:hAnsiTheme="minorHAnsi" w:cstheme="minorHAnsi"/>
                <w:color w:val="000000" w:themeColor="text1"/>
              </w:rPr>
            </w:pPr>
          </w:p>
          <w:p w14:paraId="5786F660" w14:textId="77777777" w:rsidR="00216574" w:rsidRPr="00054DBB" w:rsidRDefault="00216574" w:rsidP="009E4044">
            <w:pPr>
              <w:spacing w:before="120"/>
              <w:rPr>
                <w:rFonts w:asciiTheme="minorHAnsi" w:hAnsiTheme="minorHAnsi" w:cstheme="minorHAnsi"/>
                <w:color w:val="000000" w:themeColor="text1"/>
              </w:rPr>
            </w:pPr>
          </w:p>
          <w:p w14:paraId="391EC44E" w14:textId="77777777" w:rsidR="00216574" w:rsidRPr="00054DBB" w:rsidRDefault="00216574" w:rsidP="009E4044">
            <w:pPr>
              <w:spacing w:before="120"/>
              <w:rPr>
                <w:rFonts w:asciiTheme="minorHAnsi" w:hAnsiTheme="minorHAnsi" w:cstheme="minorHAnsi"/>
                <w:color w:val="000000" w:themeColor="text1"/>
              </w:rPr>
            </w:pPr>
          </w:p>
          <w:p w14:paraId="6F301718"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Teenuste arendamisega tegeletakse KKLM elukeskkonna arendamise meetmes.  </w:t>
            </w:r>
          </w:p>
          <w:p w14:paraId="22F2DDF8" w14:textId="77777777" w:rsidR="00216574" w:rsidRPr="00054DBB" w:rsidRDefault="00216574" w:rsidP="009E4044">
            <w:pPr>
              <w:spacing w:before="120"/>
              <w:rPr>
                <w:rFonts w:asciiTheme="minorHAnsi" w:hAnsiTheme="minorHAnsi" w:cstheme="minorHAnsi"/>
                <w:color w:val="000000" w:themeColor="text1"/>
              </w:rPr>
            </w:pPr>
          </w:p>
          <w:p w14:paraId="5A3A3C73" w14:textId="77777777" w:rsidR="00216574" w:rsidRPr="00054DBB" w:rsidRDefault="00216574" w:rsidP="009E4044">
            <w:pPr>
              <w:spacing w:before="120"/>
              <w:rPr>
                <w:rFonts w:asciiTheme="minorHAnsi" w:hAnsiTheme="minorHAnsi" w:cstheme="minorHAnsi"/>
                <w:color w:val="000000" w:themeColor="text1"/>
              </w:rPr>
            </w:pPr>
          </w:p>
          <w:p w14:paraId="072DDAF4" w14:textId="77777777" w:rsidR="00216574" w:rsidRPr="00054DBB" w:rsidRDefault="00216574" w:rsidP="009E4044">
            <w:pPr>
              <w:spacing w:before="120"/>
              <w:rPr>
                <w:rFonts w:asciiTheme="minorHAnsi" w:hAnsiTheme="minorHAnsi" w:cstheme="minorHAnsi"/>
                <w:color w:val="000000" w:themeColor="text1"/>
              </w:rPr>
            </w:pPr>
          </w:p>
          <w:p w14:paraId="05356796" w14:textId="77777777" w:rsidR="00216574" w:rsidRPr="00054DBB" w:rsidRDefault="00216574" w:rsidP="009E4044">
            <w:pPr>
              <w:spacing w:before="120"/>
              <w:rPr>
                <w:rFonts w:asciiTheme="minorHAnsi" w:hAnsiTheme="minorHAnsi" w:cstheme="minorHAnsi"/>
                <w:color w:val="000000" w:themeColor="text1"/>
              </w:rPr>
            </w:pPr>
          </w:p>
          <w:p w14:paraId="6CD387A8" w14:textId="77777777" w:rsidR="00216574" w:rsidRPr="00054DBB" w:rsidRDefault="00216574" w:rsidP="009E4044">
            <w:pPr>
              <w:spacing w:before="120"/>
              <w:rPr>
                <w:rFonts w:asciiTheme="minorHAnsi" w:hAnsiTheme="minorHAnsi" w:cstheme="minorHAnsi"/>
                <w:color w:val="000000" w:themeColor="text1"/>
              </w:rPr>
            </w:pPr>
          </w:p>
          <w:p w14:paraId="0A0831A5" w14:textId="77777777" w:rsidR="00216574" w:rsidRPr="00054DBB" w:rsidRDefault="00216574" w:rsidP="009E4044">
            <w:pPr>
              <w:spacing w:before="120"/>
              <w:rPr>
                <w:rFonts w:asciiTheme="minorHAnsi" w:hAnsiTheme="minorHAnsi" w:cstheme="minorHAnsi"/>
                <w:color w:val="000000" w:themeColor="text1"/>
              </w:rPr>
            </w:pPr>
          </w:p>
          <w:p w14:paraId="776532EC" w14:textId="77777777" w:rsidR="00216574" w:rsidRPr="00054DBB" w:rsidRDefault="00216574" w:rsidP="009E4044">
            <w:pPr>
              <w:spacing w:before="120"/>
              <w:rPr>
                <w:rFonts w:asciiTheme="minorHAnsi" w:hAnsiTheme="minorHAnsi" w:cstheme="minorHAnsi"/>
                <w:color w:val="000000" w:themeColor="text1"/>
              </w:rPr>
            </w:pPr>
          </w:p>
          <w:p w14:paraId="23B8F523" w14:textId="77777777" w:rsidR="00216574" w:rsidRPr="00054DBB" w:rsidRDefault="00216574" w:rsidP="009E4044">
            <w:pPr>
              <w:spacing w:before="120"/>
              <w:rPr>
                <w:rFonts w:asciiTheme="minorHAnsi" w:hAnsiTheme="minorHAnsi" w:cstheme="minorHAnsi"/>
                <w:color w:val="000000" w:themeColor="text1"/>
              </w:rPr>
            </w:pPr>
          </w:p>
          <w:p w14:paraId="005F797B"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Kultuuripärandi väärtustamise ja kultuurielu arendamisega tegeletakse KKLM elukeskkonna arendamise meetmes.  </w:t>
            </w:r>
          </w:p>
          <w:p w14:paraId="69C40CF8" w14:textId="77777777" w:rsidR="00216574" w:rsidRPr="00054DBB" w:rsidRDefault="00216574" w:rsidP="009E4044">
            <w:pPr>
              <w:spacing w:before="120"/>
              <w:rPr>
                <w:rFonts w:asciiTheme="minorHAnsi" w:hAnsiTheme="minorHAnsi" w:cstheme="minorHAnsi"/>
                <w:color w:val="000000" w:themeColor="text1"/>
              </w:rPr>
            </w:pPr>
          </w:p>
        </w:tc>
      </w:tr>
      <w:tr w:rsidR="00216574" w:rsidRPr="00054DBB" w14:paraId="3595E225" w14:textId="77777777" w:rsidTr="00216574">
        <w:tc>
          <w:tcPr>
            <w:tcW w:w="1838" w:type="dxa"/>
          </w:tcPr>
          <w:p w14:paraId="2512CE53" w14:textId="77777777" w:rsidR="00216574" w:rsidRPr="00054DBB" w:rsidRDefault="00216574" w:rsidP="009E4044">
            <w:pPr>
              <w:spacing w:before="120"/>
              <w:rPr>
                <w:rFonts w:asciiTheme="minorHAnsi" w:hAnsiTheme="minorHAnsi" w:cstheme="minorHAnsi"/>
                <w:b/>
                <w:bCs/>
                <w:color w:val="000000" w:themeColor="text1"/>
              </w:rPr>
            </w:pPr>
            <w:r w:rsidRPr="00054DBB">
              <w:rPr>
                <w:rFonts w:asciiTheme="minorHAnsi" w:hAnsiTheme="minorHAnsi" w:cstheme="minorHAnsi"/>
                <w:b/>
                <w:bCs/>
                <w:color w:val="000000" w:themeColor="text1"/>
              </w:rPr>
              <w:t>Länneranna valla arengukava 2018-2028</w:t>
            </w:r>
            <w:r w:rsidRPr="00054DBB">
              <w:rPr>
                <w:rStyle w:val="FootnoteReference"/>
                <w:rFonts w:asciiTheme="minorHAnsi" w:eastAsiaTheme="minorEastAsia" w:hAnsiTheme="minorHAnsi" w:cstheme="minorHAnsi"/>
                <w:color w:val="000000" w:themeColor="text1"/>
              </w:rPr>
              <w:footnoteReference w:id="28"/>
            </w:r>
          </w:p>
        </w:tc>
        <w:tc>
          <w:tcPr>
            <w:tcW w:w="3402" w:type="dxa"/>
          </w:tcPr>
          <w:p w14:paraId="5D8202FE"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Visioon:</w:t>
            </w:r>
          </w:p>
          <w:p w14:paraId="5FB9B6FE"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Puhtas ja turvalises elukeskkonnas tugeva ja kasvava kogukonnaga ühtehoidev traditsioone väärtustav vald.</w:t>
            </w:r>
          </w:p>
          <w:p w14:paraId="72AE1D9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Vallas on kõigi võimalustega inim- ja peresõbralik elukeskkond, mida iseloomustab eelkõige rahulikkus, turvalisus ja puhas loodus. Lapsed saavad hea hariduse, vanematel on võimalik tööd teha nii kohapeal kui ka kaugemal. Kõik olulised teenused on valla elanikele hästi kättesaadavad. Inimestele meeldib Lääneranna vallas elada.</w:t>
            </w:r>
          </w:p>
          <w:p w14:paraId="1C0A0B57" w14:textId="5CE15680"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Ettevõtluseks on loodud mitmekesised võimalused ning kõik on võimalik. Sadamad ja lautrid võimaldavad väljapääsu merele, edukas põllumajandus ja tööstus, arenev turism ja puhkemajandus. Rakendust on leidnud valla asend Lääne-Eesti keskel, töödeldakse ja väärindatakse kohalikke maa- ja loodusvarasid, vald on tuntud mõnusa ja huvitavaid tegevusi pakkuva puhkekohana.</w:t>
            </w:r>
          </w:p>
          <w:p w14:paraId="4861D63B"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Strateegiliste eesmärkide ja arengusuundadena on toodud:</w:t>
            </w:r>
          </w:p>
          <w:p w14:paraId="6C64762A"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b/>
                <w:bCs/>
                <w:color w:val="000000" w:themeColor="text1"/>
                <w:lang w:val="et-EE"/>
              </w:rPr>
              <w:t xml:space="preserve">6.1. </w:t>
            </w:r>
            <w:r w:rsidRPr="00054DBB">
              <w:rPr>
                <w:rFonts w:asciiTheme="minorHAnsi" w:hAnsiTheme="minorHAnsi" w:cstheme="minorHAnsi"/>
                <w:b/>
                <w:bCs/>
                <w:color w:val="000000" w:themeColor="text1"/>
              </w:rPr>
              <w:t xml:space="preserve">Haridus ja noorsootöö </w:t>
            </w:r>
            <w:r w:rsidRPr="00054DBB">
              <w:rPr>
                <w:rFonts w:asciiTheme="minorHAnsi" w:hAnsiTheme="minorHAnsi" w:cstheme="minorHAnsi"/>
                <w:color w:val="000000" w:themeColor="text1"/>
              </w:rPr>
              <w:t xml:space="preserve">Julgustatakse noorte ettevõtlikkust, loovust ja ideede kasvamist. Toetatakse annete ja tugevuste avastamist ja arendamist. Noorte aktiivne kodanikuosalus on toetatud ning toetatakse noorte omaalgatusi. </w:t>
            </w:r>
          </w:p>
          <w:p w14:paraId="65161634" w14:textId="77777777" w:rsidR="00216574" w:rsidRPr="00054DBB" w:rsidRDefault="00216574" w:rsidP="009E4044">
            <w:pPr>
              <w:pStyle w:val="NormalWeb"/>
              <w:spacing w:before="120" w:beforeAutospacing="0" w:after="0" w:afterAutospacing="0"/>
              <w:rPr>
                <w:rFonts w:asciiTheme="minorHAnsi" w:hAnsiTheme="minorHAnsi" w:cstheme="minorHAnsi"/>
                <w:b/>
                <w:bCs/>
                <w:color w:val="000000" w:themeColor="text1"/>
              </w:rPr>
            </w:pPr>
            <w:r w:rsidRPr="00054DBB">
              <w:rPr>
                <w:rFonts w:asciiTheme="minorHAnsi" w:hAnsiTheme="minorHAnsi" w:cstheme="minorHAnsi"/>
                <w:b/>
                <w:bCs/>
                <w:color w:val="000000" w:themeColor="text1"/>
              </w:rPr>
              <w:t xml:space="preserve">6.2. Kultuur, sport ja vaba aeg </w:t>
            </w:r>
            <w:r w:rsidRPr="00054DBB">
              <w:rPr>
                <w:rFonts w:asciiTheme="minorHAnsi" w:hAnsiTheme="minorHAnsi" w:cstheme="minorHAnsi"/>
                <w:color w:val="000000" w:themeColor="text1"/>
              </w:rPr>
              <w:t xml:space="preserve">Spordi-, huvi- ja kultuuritegevus on väärtustatud ning selleks on loodud kohapealsed võimalused. </w:t>
            </w:r>
          </w:p>
          <w:p w14:paraId="1B5EA6EE"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Valla kultuuri-, haridusasutuste ja mittetulundusühingute ja organisatsioonide vahel toimub tihe koostöö. </w:t>
            </w:r>
          </w:p>
          <w:p w14:paraId="1936AA5E"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6.3. Sotsiaalhoolekanne ja tervishoid </w:t>
            </w:r>
          </w:p>
          <w:p w14:paraId="61328A93"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Vallas osutatakse erinevaid kvaliteetseid, valla elanikele kättesaadavad sotsiaalteenuseid paindlikult ja inimeste vajadusi arvestades. </w:t>
            </w:r>
          </w:p>
          <w:p w14:paraId="6AFB0C9B"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Ennetustegevused elanikkonna tervisekäitumise parendamiseks ja teadlikkuse tõstmiseks. </w:t>
            </w:r>
          </w:p>
          <w:p w14:paraId="3C1F8308"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6.4. Ettevõtlus </w:t>
            </w:r>
          </w:p>
          <w:p w14:paraId="1FF292F7"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Vallas on tugev ja jätkusuutlik ettevõtlus. Loodud on mitmekesised võimalused ettevõtluseks nii põllumajanduses, tööstuses ja tootmises kui ka puhke- ja turismimajanduses. Valla maa- ja loodusvarasid kasutatakse tõhusalt ja keskkonnasõbralikult. Kohalikud sadamad on rakendatud. Loodud on võimalused kaugtöö tegemiseks. </w:t>
            </w:r>
          </w:p>
          <w:p w14:paraId="37FCC507"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Vald on puhkemajanduse ja turismi oluline sihtkoht. </w:t>
            </w:r>
          </w:p>
          <w:p w14:paraId="771F7954"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 xml:space="preserve">Valla loodus-, ajaloo- ja kultuuriväärtused on korrastatud ja tähistatud </w:t>
            </w:r>
          </w:p>
          <w:p w14:paraId="0D7E78EA" w14:textId="7777777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b/>
                <w:bCs/>
                <w:color w:val="000000" w:themeColor="text1"/>
              </w:rPr>
              <w:t xml:space="preserve">6.11. Kodanikuühiskond </w:t>
            </w:r>
          </w:p>
          <w:p w14:paraId="47F163FA" w14:textId="1269170F"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Vallas on aktiivne, järjepidev, mitmekesine ning erinevates valdkondades tegutsev ühis- ja seltsitegevus</w:t>
            </w:r>
            <w:r w:rsidR="000A452C" w:rsidRPr="00054DBB">
              <w:rPr>
                <w:rFonts w:asciiTheme="minorHAnsi" w:hAnsiTheme="minorHAnsi" w:cstheme="minorHAnsi"/>
                <w:color w:val="000000" w:themeColor="text1"/>
              </w:rPr>
              <w:t>.</w:t>
            </w:r>
            <w:r w:rsidRPr="00054DBB">
              <w:rPr>
                <w:rFonts w:asciiTheme="minorHAnsi" w:hAnsiTheme="minorHAnsi" w:cstheme="minorHAnsi"/>
                <w:color w:val="000000" w:themeColor="text1"/>
              </w:rPr>
              <w:t xml:space="preserve"> </w:t>
            </w:r>
          </w:p>
          <w:p w14:paraId="129545CA" w14:textId="5E7BA0C7" w:rsidR="00216574" w:rsidRPr="00054DBB" w:rsidRDefault="00216574" w:rsidP="009E4044">
            <w:pPr>
              <w:pStyle w:val="NormalWeb"/>
              <w:spacing w:before="120" w:beforeAutospacing="0" w:after="0" w:afterAutospacing="0"/>
              <w:rPr>
                <w:rFonts w:asciiTheme="minorHAnsi" w:hAnsiTheme="minorHAnsi" w:cstheme="minorHAnsi"/>
                <w:color w:val="000000" w:themeColor="text1"/>
              </w:rPr>
            </w:pPr>
            <w:r w:rsidRPr="00054DBB">
              <w:rPr>
                <w:rFonts w:asciiTheme="minorHAnsi" w:hAnsiTheme="minorHAnsi" w:cstheme="minorHAnsi"/>
                <w:color w:val="000000" w:themeColor="text1"/>
              </w:rPr>
              <w:t>Vallas toetatakse kodanikualgatust, piirkondlike kogukondade arengut ja tegevust, ühistegevust ja omaalgatust</w:t>
            </w:r>
            <w:r w:rsidR="000A452C" w:rsidRPr="00054DBB">
              <w:rPr>
                <w:rFonts w:asciiTheme="minorHAnsi" w:hAnsiTheme="minorHAnsi" w:cstheme="minorHAnsi"/>
                <w:color w:val="000000" w:themeColor="text1"/>
              </w:rPr>
              <w:t>.</w:t>
            </w:r>
            <w:r w:rsidRPr="00054DBB">
              <w:rPr>
                <w:rFonts w:asciiTheme="minorHAnsi" w:hAnsiTheme="minorHAnsi" w:cstheme="minorHAnsi"/>
                <w:color w:val="000000" w:themeColor="text1"/>
              </w:rPr>
              <w:t xml:space="preserve"> </w:t>
            </w:r>
          </w:p>
          <w:p w14:paraId="03A3134E" w14:textId="77777777" w:rsidR="00216574" w:rsidRPr="00054DBB" w:rsidRDefault="00216574" w:rsidP="009E4044">
            <w:pPr>
              <w:spacing w:before="120"/>
              <w:rPr>
                <w:rFonts w:asciiTheme="minorHAnsi" w:hAnsiTheme="minorHAnsi" w:cstheme="minorHAnsi"/>
                <w:color w:val="000000" w:themeColor="text1"/>
              </w:rPr>
            </w:pPr>
          </w:p>
        </w:tc>
        <w:tc>
          <w:tcPr>
            <w:tcW w:w="3402" w:type="dxa"/>
          </w:tcPr>
          <w:p w14:paraId="22283E4D"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KKLM strateegia visioon on kooskõlas valla strateegia visiooniga.</w:t>
            </w:r>
          </w:p>
          <w:p w14:paraId="7CEAD4D4" w14:textId="77777777" w:rsidR="00216574" w:rsidRPr="00054DBB" w:rsidRDefault="00216574" w:rsidP="009E4044">
            <w:pPr>
              <w:spacing w:before="120"/>
              <w:rPr>
                <w:rFonts w:asciiTheme="minorHAnsi" w:hAnsiTheme="minorHAnsi" w:cstheme="minorHAnsi"/>
                <w:color w:val="000000" w:themeColor="text1"/>
              </w:rPr>
            </w:pPr>
          </w:p>
          <w:p w14:paraId="57F3C672" w14:textId="77777777" w:rsidR="00216574" w:rsidRPr="00054DBB" w:rsidRDefault="00216574" w:rsidP="009E4044">
            <w:pPr>
              <w:spacing w:before="120"/>
              <w:rPr>
                <w:rFonts w:asciiTheme="minorHAnsi" w:hAnsiTheme="minorHAnsi" w:cstheme="minorHAnsi"/>
                <w:color w:val="000000" w:themeColor="text1"/>
              </w:rPr>
            </w:pPr>
          </w:p>
          <w:p w14:paraId="3E10DFF3" w14:textId="77777777" w:rsidR="00216574" w:rsidRPr="00054DBB" w:rsidRDefault="00216574" w:rsidP="009E4044">
            <w:pPr>
              <w:spacing w:before="120"/>
              <w:rPr>
                <w:rFonts w:asciiTheme="minorHAnsi" w:hAnsiTheme="minorHAnsi" w:cstheme="minorHAnsi"/>
                <w:color w:val="000000" w:themeColor="text1"/>
              </w:rPr>
            </w:pPr>
          </w:p>
          <w:p w14:paraId="286C53A2" w14:textId="77777777" w:rsidR="00216574" w:rsidRPr="00054DBB" w:rsidRDefault="00216574" w:rsidP="009E4044">
            <w:pPr>
              <w:spacing w:before="120"/>
              <w:rPr>
                <w:rFonts w:asciiTheme="minorHAnsi" w:hAnsiTheme="minorHAnsi" w:cstheme="minorHAnsi"/>
                <w:color w:val="000000" w:themeColor="text1"/>
              </w:rPr>
            </w:pPr>
          </w:p>
          <w:p w14:paraId="5ED125F9" w14:textId="77777777" w:rsidR="00216574" w:rsidRPr="00054DBB" w:rsidRDefault="00216574" w:rsidP="009E4044">
            <w:pPr>
              <w:spacing w:before="120"/>
              <w:rPr>
                <w:rFonts w:asciiTheme="minorHAnsi" w:hAnsiTheme="minorHAnsi" w:cstheme="minorHAnsi"/>
                <w:color w:val="000000" w:themeColor="text1"/>
              </w:rPr>
            </w:pPr>
          </w:p>
          <w:p w14:paraId="18AA9D2C" w14:textId="77777777" w:rsidR="00216574" w:rsidRPr="00054DBB" w:rsidRDefault="00216574" w:rsidP="009E4044">
            <w:pPr>
              <w:spacing w:before="120"/>
              <w:rPr>
                <w:rFonts w:asciiTheme="minorHAnsi" w:hAnsiTheme="minorHAnsi" w:cstheme="minorHAnsi"/>
                <w:color w:val="000000" w:themeColor="text1"/>
              </w:rPr>
            </w:pPr>
          </w:p>
          <w:p w14:paraId="645C610C" w14:textId="77777777" w:rsidR="00216574" w:rsidRPr="00054DBB" w:rsidRDefault="00216574" w:rsidP="009E4044">
            <w:pPr>
              <w:spacing w:before="120"/>
              <w:rPr>
                <w:rFonts w:asciiTheme="minorHAnsi" w:hAnsiTheme="minorHAnsi" w:cstheme="minorHAnsi"/>
                <w:color w:val="000000" w:themeColor="text1"/>
              </w:rPr>
            </w:pPr>
          </w:p>
          <w:p w14:paraId="4703EED0" w14:textId="77777777" w:rsidR="00216574" w:rsidRPr="00054DBB" w:rsidRDefault="00216574" w:rsidP="009E4044">
            <w:pPr>
              <w:spacing w:before="120"/>
              <w:rPr>
                <w:rFonts w:asciiTheme="minorHAnsi" w:hAnsiTheme="minorHAnsi" w:cstheme="minorHAnsi"/>
                <w:color w:val="000000" w:themeColor="text1"/>
              </w:rPr>
            </w:pPr>
          </w:p>
          <w:p w14:paraId="7CED7926" w14:textId="77777777" w:rsidR="00216574" w:rsidRPr="00054DBB" w:rsidRDefault="00216574" w:rsidP="009E4044">
            <w:pPr>
              <w:spacing w:before="120"/>
              <w:rPr>
                <w:rFonts w:asciiTheme="minorHAnsi" w:hAnsiTheme="minorHAnsi" w:cstheme="minorHAnsi"/>
                <w:color w:val="000000" w:themeColor="text1"/>
              </w:rPr>
            </w:pPr>
          </w:p>
          <w:p w14:paraId="3D4DB3F8" w14:textId="77777777" w:rsidR="00216574" w:rsidRPr="00054DBB" w:rsidRDefault="00216574" w:rsidP="009E4044">
            <w:pPr>
              <w:spacing w:before="120"/>
              <w:rPr>
                <w:rFonts w:asciiTheme="minorHAnsi" w:hAnsiTheme="minorHAnsi" w:cstheme="minorHAnsi"/>
                <w:color w:val="000000" w:themeColor="text1"/>
              </w:rPr>
            </w:pPr>
          </w:p>
          <w:p w14:paraId="68FE1306" w14:textId="77777777" w:rsidR="00216574" w:rsidRPr="00054DBB" w:rsidRDefault="00216574" w:rsidP="009E4044">
            <w:pPr>
              <w:spacing w:before="120"/>
              <w:rPr>
                <w:rFonts w:asciiTheme="minorHAnsi" w:hAnsiTheme="minorHAnsi" w:cstheme="minorHAnsi"/>
                <w:color w:val="000000" w:themeColor="text1"/>
              </w:rPr>
            </w:pPr>
          </w:p>
          <w:p w14:paraId="762CB687" w14:textId="77777777" w:rsidR="00216574" w:rsidRPr="00054DBB" w:rsidRDefault="00216574" w:rsidP="009E4044">
            <w:pPr>
              <w:spacing w:before="120"/>
              <w:rPr>
                <w:rFonts w:asciiTheme="minorHAnsi" w:hAnsiTheme="minorHAnsi" w:cstheme="minorHAnsi"/>
                <w:color w:val="000000" w:themeColor="text1"/>
              </w:rPr>
            </w:pPr>
          </w:p>
          <w:p w14:paraId="2C6341B8" w14:textId="77777777" w:rsidR="00216574" w:rsidRPr="00054DBB" w:rsidRDefault="00216574" w:rsidP="009E4044">
            <w:pPr>
              <w:spacing w:before="120"/>
              <w:rPr>
                <w:rFonts w:asciiTheme="minorHAnsi" w:hAnsiTheme="minorHAnsi" w:cstheme="minorHAnsi"/>
                <w:color w:val="000000" w:themeColor="text1"/>
              </w:rPr>
            </w:pPr>
          </w:p>
          <w:p w14:paraId="76DD003D" w14:textId="77777777" w:rsidR="00216574" w:rsidRPr="00054DBB" w:rsidRDefault="00216574" w:rsidP="009E4044">
            <w:pPr>
              <w:spacing w:before="120"/>
              <w:rPr>
                <w:rFonts w:asciiTheme="minorHAnsi" w:hAnsiTheme="minorHAnsi" w:cstheme="minorHAnsi"/>
                <w:color w:val="000000" w:themeColor="text1"/>
              </w:rPr>
            </w:pPr>
          </w:p>
          <w:p w14:paraId="175F208B" w14:textId="77777777" w:rsidR="00216574" w:rsidRPr="00054DBB" w:rsidRDefault="00216574" w:rsidP="009E4044">
            <w:pPr>
              <w:spacing w:before="120"/>
              <w:rPr>
                <w:rFonts w:asciiTheme="minorHAnsi" w:hAnsiTheme="minorHAnsi" w:cstheme="minorHAnsi"/>
                <w:color w:val="000000" w:themeColor="text1"/>
              </w:rPr>
            </w:pPr>
          </w:p>
          <w:p w14:paraId="37703C0E" w14:textId="77777777" w:rsidR="00216574" w:rsidRPr="00054DBB" w:rsidRDefault="00216574" w:rsidP="009E4044">
            <w:pPr>
              <w:spacing w:before="120"/>
              <w:rPr>
                <w:rFonts w:asciiTheme="minorHAnsi" w:hAnsiTheme="minorHAnsi" w:cstheme="minorHAnsi"/>
                <w:color w:val="000000" w:themeColor="text1"/>
              </w:rPr>
            </w:pPr>
          </w:p>
          <w:p w14:paraId="67BCAA78" w14:textId="77777777" w:rsidR="00216574" w:rsidRPr="00054DBB" w:rsidRDefault="00216574" w:rsidP="009E4044">
            <w:pPr>
              <w:spacing w:before="120"/>
              <w:rPr>
                <w:rFonts w:asciiTheme="minorHAnsi" w:hAnsiTheme="minorHAnsi" w:cstheme="minorHAnsi"/>
                <w:color w:val="000000" w:themeColor="text1"/>
              </w:rPr>
            </w:pPr>
          </w:p>
          <w:p w14:paraId="4BE49F13" w14:textId="77777777" w:rsidR="00216574" w:rsidRPr="00054DBB" w:rsidRDefault="00216574" w:rsidP="009E4044">
            <w:pPr>
              <w:spacing w:before="120"/>
              <w:rPr>
                <w:rFonts w:asciiTheme="minorHAnsi" w:hAnsiTheme="minorHAnsi" w:cstheme="minorHAnsi"/>
                <w:color w:val="000000" w:themeColor="text1"/>
              </w:rPr>
            </w:pPr>
          </w:p>
          <w:p w14:paraId="1CB781CF" w14:textId="77777777" w:rsidR="00216574" w:rsidRPr="00054DBB" w:rsidRDefault="00216574" w:rsidP="009E4044">
            <w:pPr>
              <w:spacing w:before="120"/>
              <w:rPr>
                <w:rFonts w:asciiTheme="minorHAnsi" w:hAnsiTheme="minorHAnsi" w:cstheme="minorHAnsi"/>
                <w:color w:val="000000" w:themeColor="text1"/>
              </w:rPr>
            </w:pPr>
          </w:p>
          <w:p w14:paraId="46FB96E0" w14:textId="77777777" w:rsidR="00216574" w:rsidRPr="00054DBB" w:rsidRDefault="00216574" w:rsidP="009E4044">
            <w:pPr>
              <w:spacing w:before="120"/>
              <w:rPr>
                <w:rFonts w:asciiTheme="minorHAnsi" w:hAnsiTheme="minorHAnsi" w:cstheme="minorHAnsi"/>
                <w:color w:val="000000" w:themeColor="text1"/>
              </w:rPr>
            </w:pPr>
          </w:p>
          <w:p w14:paraId="3CD7DD73" w14:textId="77777777" w:rsidR="00216574" w:rsidRPr="00054DBB" w:rsidRDefault="00216574" w:rsidP="009E4044">
            <w:pPr>
              <w:spacing w:before="120"/>
              <w:rPr>
                <w:rFonts w:asciiTheme="minorHAnsi" w:hAnsiTheme="minorHAnsi" w:cstheme="minorHAnsi"/>
                <w:color w:val="000000" w:themeColor="text1"/>
              </w:rPr>
            </w:pPr>
          </w:p>
          <w:p w14:paraId="405768F5" w14:textId="77777777" w:rsidR="00216574" w:rsidRPr="00054DBB" w:rsidRDefault="00216574" w:rsidP="009E4044">
            <w:pPr>
              <w:spacing w:before="120"/>
              <w:rPr>
                <w:rFonts w:asciiTheme="minorHAnsi" w:hAnsiTheme="minorHAnsi" w:cstheme="minorHAnsi"/>
                <w:color w:val="000000" w:themeColor="text1"/>
              </w:rPr>
            </w:pPr>
          </w:p>
          <w:p w14:paraId="7EC6AEA9" w14:textId="77777777" w:rsidR="00216574" w:rsidRPr="00054DBB" w:rsidRDefault="00216574" w:rsidP="009E4044">
            <w:pPr>
              <w:spacing w:before="120"/>
              <w:rPr>
                <w:rFonts w:asciiTheme="minorHAnsi" w:hAnsiTheme="minorHAnsi" w:cstheme="minorHAnsi"/>
                <w:color w:val="000000" w:themeColor="text1"/>
              </w:rPr>
            </w:pPr>
          </w:p>
          <w:p w14:paraId="74625338" w14:textId="42F7455F" w:rsidR="00216574" w:rsidRPr="00054DBB" w:rsidRDefault="00216574" w:rsidP="009E4044">
            <w:pPr>
              <w:spacing w:before="120"/>
              <w:rPr>
                <w:rFonts w:asciiTheme="minorHAnsi" w:hAnsiTheme="minorHAnsi" w:cstheme="minorHAnsi"/>
              </w:rPr>
            </w:pPr>
            <w:r w:rsidRPr="00054DBB">
              <w:rPr>
                <w:rFonts w:asciiTheme="minorHAnsi" w:hAnsiTheme="minorHAnsi" w:cstheme="minorHAnsi"/>
                <w:color w:val="000000" w:themeColor="text1"/>
              </w:rPr>
              <w:t xml:space="preserve">Noorte aktiivsuse tõstmine on toodud </w:t>
            </w:r>
            <w:r w:rsidRPr="00054DBB">
              <w:rPr>
                <w:rFonts w:asciiTheme="minorHAnsi" w:hAnsiTheme="minorHAnsi" w:cstheme="minorHAnsi"/>
              </w:rPr>
              <w:t>kõigi KKLM meetmete ülese horisontaalse eesmärgina.</w:t>
            </w:r>
          </w:p>
          <w:p w14:paraId="7B1F91D6" w14:textId="77777777" w:rsidR="00216574" w:rsidRPr="00054DBB" w:rsidRDefault="00216574" w:rsidP="009E4044">
            <w:pPr>
              <w:spacing w:before="120"/>
              <w:rPr>
                <w:rFonts w:asciiTheme="minorHAnsi" w:hAnsiTheme="minorHAnsi" w:cstheme="minorHAnsi"/>
              </w:rPr>
            </w:pPr>
          </w:p>
          <w:p w14:paraId="052AC0BF" w14:textId="77777777" w:rsidR="00216574" w:rsidRPr="00054DBB" w:rsidRDefault="00216574" w:rsidP="009E4044">
            <w:pPr>
              <w:spacing w:before="120"/>
              <w:rPr>
                <w:rFonts w:asciiTheme="minorHAnsi" w:hAnsiTheme="minorHAnsi" w:cstheme="minorHAnsi"/>
              </w:rPr>
            </w:pPr>
          </w:p>
          <w:p w14:paraId="5431188E" w14:textId="77777777" w:rsidR="00216574" w:rsidRPr="00054DBB" w:rsidRDefault="00216574" w:rsidP="009E4044">
            <w:pPr>
              <w:spacing w:before="120"/>
              <w:rPr>
                <w:rFonts w:asciiTheme="minorHAnsi" w:hAnsiTheme="minorHAnsi" w:cstheme="minorHAnsi"/>
              </w:rPr>
            </w:pPr>
          </w:p>
          <w:p w14:paraId="0898EEC3" w14:textId="77777777" w:rsidR="00A45D37" w:rsidRPr="00054DBB" w:rsidRDefault="00A45D37" w:rsidP="009E4044">
            <w:pPr>
              <w:spacing w:before="120"/>
              <w:rPr>
                <w:rFonts w:asciiTheme="minorHAnsi" w:hAnsiTheme="minorHAnsi" w:cstheme="minorHAnsi"/>
              </w:rPr>
            </w:pPr>
          </w:p>
          <w:p w14:paraId="4C13F515" w14:textId="0D67F2A9"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Kultuuri-, spordi ja vaba aja võimaluste arendamisega tegeletakse KKLM elukeskkonna arendamise meetmes.  </w:t>
            </w:r>
          </w:p>
          <w:p w14:paraId="34AE1167" w14:textId="77777777" w:rsidR="00216574" w:rsidRPr="00054DBB" w:rsidRDefault="00216574" w:rsidP="009E4044">
            <w:pPr>
              <w:spacing w:before="120"/>
              <w:rPr>
                <w:rFonts w:asciiTheme="minorHAnsi" w:hAnsiTheme="minorHAnsi" w:cstheme="minorHAnsi"/>
                <w:color w:val="000000" w:themeColor="text1"/>
              </w:rPr>
            </w:pPr>
          </w:p>
          <w:p w14:paraId="14DE700A" w14:textId="77777777" w:rsidR="00216574" w:rsidRPr="00054DBB" w:rsidRDefault="00216574" w:rsidP="009E4044">
            <w:pPr>
              <w:spacing w:before="120"/>
              <w:rPr>
                <w:rFonts w:asciiTheme="minorHAnsi" w:hAnsiTheme="minorHAnsi" w:cstheme="minorHAnsi"/>
                <w:color w:val="000000" w:themeColor="text1"/>
              </w:rPr>
            </w:pPr>
          </w:p>
          <w:p w14:paraId="6DB13550" w14:textId="77777777" w:rsidR="00A45D37" w:rsidRPr="00054DBB" w:rsidRDefault="00A45D37" w:rsidP="009E4044">
            <w:pPr>
              <w:spacing w:before="120"/>
              <w:rPr>
                <w:rFonts w:asciiTheme="minorHAnsi" w:hAnsiTheme="minorHAnsi" w:cstheme="minorHAnsi"/>
                <w:color w:val="000000" w:themeColor="text1"/>
              </w:rPr>
            </w:pPr>
          </w:p>
          <w:p w14:paraId="3A37CBC5" w14:textId="71629313"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Sotsiaalhoolekande ja tervishoiu arendamisega tegeletakse KKLM sotsiaalteenuste arendamise meetmes.  </w:t>
            </w:r>
          </w:p>
          <w:p w14:paraId="09911A10" w14:textId="77777777" w:rsidR="00216574" w:rsidRPr="00054DBB" w:rsidRDefault="00216574" w:rsidP="009E4044">
            <w:pPr>
              <w:spacing w:before="120"/>
              <w:rPr>
                <w:rFonts w:asciiTheme="minorHAnsi" w:hAnsiTheme="minorHAnsi" w:cstheme="minorHAnsi"/>
                <w:color w:val="000000" w:themeColor="text1"/>
              </w:rPr>
            </w:pPr>
          </w:p>
          <w:p w14:paraId="1EA194F5" w14:textId="77777777" w:rsidR="00216574" w:rsidRPr="00054DBB" w:rsidRDefault="00216574" w:rsidP="009E4044">
            <w:pPr>
              <w:spacing w:before="120"/>
              <w:rPr>
                <w:rFonts w:asciiTheme="minorHAnsi" w:hAnsiTheme="minorHAnsi" w:cstheme="minorHAnsi"/>
                <w:color w:val="000000" w:themeColor="text1"/>
              </w:rPr>
            </w:pPr>
          </w:p>
          <w:p w14:paraId="1631E7E0" w14:textId="77777777" w:rsidR="00216574" w:rsidRPr="00054DBB" w:rsidRDefault="00216574" w:rsidP="009E4044">
            <w:pPr>
              <w:spacing w:before="120"/>
              <w:rPr>
                <w:rFonts w:asciiTheme="minorHAnsi" w:hAnsiTheme="minorHAnsi" w:cstheme="minorHAnsi"/>
                <w:color w:val="000000" w:themeColor="text1"/>
              </w:rPr>
            </w:pPr>
          </w:p>
          <w:p w14:paraId="79A9D433" w14:textId="77777777" w:rsidR="00A45D37" w:rsidRPr="00054DBB" w:rsidRDefault="00A45D37" w:rsidP="009E4044">
            <w:pPr>
              <w:spacing w:before="120"/>
              <w:rPr>
                <w:rFonts w:asciiTheme="minorHAnsi" w:hAnsiTheme="minorHAnsi" w:cstheme="minorHAnsi"/>
                <w:color w:val="000000" w:themeColor="text1"/>
              </w:rPr>
            </w:pPr>
          </w:p>
          <w:p w14:paraId="16F59302" w14:textId="77777777" w:rsidR="00A45D37" w:rsidRPr="00054DBB" w:rsidRDefault="00A45D37" w:rsidP="009E4044">
            <w:pPr>
              <w:spacing w:before="120"/>
              <w:rPr>
                <w:rFonts w:asciiTheme="minorHAnsi" w:hAnsiTheme="minorHAnsi" w:cstheme="minorHAnsi"/>
                <w:color w:val="000000" w:themeColor="text1"/>
              </w:rPr>
            </w:pPr>
          </w:p>
          <w:p w14:paraId="13992E35" w14:textId="66157FDB"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Ettevõtluse arendamisega tegeletakse KKLM ettevõtluse arendamise meetmes.  </w:t>
            </w:r>
          </w:p>
          <w:p w14:paraId="768E52B6" w14:textId="77777777" w:rsidR="00216574" w:rsidRPr="00054DBB" w:rsidRDefault="00216574" w:rsidP="009E4044">
            <w:pPr>
              <w:spacing w:before="120"/>
              <w:rPr>
                <w:rFonts w:asciiTheme="minorHAnsi" w:hAnsiTheme="minorHAnsi" w:cstheme="minorHAnsi"/>
                <w:color w:val="000000" w:themeColor="text1"/>
              </w:rPr>
            </w:pPr>
          </w:p>
          <w:p w14:paraId="4D07F771" w14:textId="77777777" w:rsidR="00216574" w:rsidRPr="00054DBB" w:rsidRDefault="00216574" w:rsidP="009E4044">
            <w:pPr>
              <w:spacing w:before="120"/>
              <w:rPr>
                <w:rFonts w:asciiTheme="minorHAnsi" w:hAnsiTheme="minorHAnsi" w:cstheme="minorHAnsi"/>
                <w:color w:val="000000" w:themeColor="text1"/>
              </w:rPr>
            </w:pPr>
          </w:p>
          <w:p w14:paraId="45AC9679" w14:textId="77777777" w:rsidR="00216574" w:rsidRPr="00054DBB" w:rsidRDefault="00216574" w:rsidP="009E4044">
            <w:pPr>
              <w:spacing w:before="120"/>
              <w:rPr>
                <w:rFonts w:asciiTheme="minorHAnsi" w:hAnsiTheme="minorHAnsi" w:cstheme="minorHAnsi"/>
                <w:color w:val="000000" w:themeColor="text1"/>
              </w:rPr>
            </w:pPr>
          </w:p>
          <w:p w14:paraId="0915736E" w14:textId="77777777" w:rsidR="00216574" w:rsidRPr="00054DBB" w:rsidRDefault="00216574" w:rsidP="009E4044">
            <w:pPr>
              <w:spacing w:before="120"/>
              <w:rPr>
                <w:rFonts w:asciiTheme="minorHAnsi" w:hAnsiTheme="minorHAnsi" w:cstheme="minorHAnsi"/>
                <w:color w:val="000000" w:themeColor="text1"/>
              </w:rPr>
            </w:pPr>
          </w:p>
          <w:p w14:paraId="16FA03C7" w14:textId="77777777" w:rsidR="00216574" w:rsidRPr="00054DBB" w:rsidRDefault="00216574" w:rsidP="009E4044">
            <w:pPr>
              <w:spacing w:before="120"/>
              <w:rPr>
                <w:rFonts w:asciiTheme="minorHAnsi" w:hAnsiTheme="minorHAnsi" w:cstheme="minorHAnsi"/>
                <w:color w:val="000000" w:themeColor="text1"/>
              </w:rPr>
            </w:pPr>
          </w:p>
          <w:p w14:paraId="106FA158" w14:textId="77777777" w:rsidR="00216574" w:rsidRPr="00054DBB" w:rsidRDefault="00216574" w:rsidP="009E4044">
            <w:pPr>
              <w:spacing w:before="120"/>
              <w:rPr>
                <w:rFonts w:asciiTheme="minorHAnsi" w:hAnsiTheme="minorHAnsi" w:cstheme="minorHAnsi"/>
                <w:color w:val="000000" w:themeColor="text1"/>
              </w:rPr>
            </w:pPr>
          </w:p>
          <w:p w14:paraId="258D5B5A" w14:textId="77777777" w:rsidR="00216574" w:rsidRPr="00054DBB" w:rsidRDefault="00216574" w:rsidP="009E4044">
            <w:pPr>
              <w:spacing w:before="120"/>
              <w:rPr>
                <w:rFonts w:asciiTheme="minorHAnsi" w:hAnsiTheme="minorHAnsi" w:cstheme="minorHAnsi"/>
                <w:color w:val="000000" w:themeColor="text1"/>
              </w:rPr>
            </w:pPr>
          </w:p>
          <w:p w14:paraId="3AF64FE1" w14:textId="77777777" w:rsidR="00216574" w:rsidRPr="00054DBB" w:rsidRDefault="00216574" w:rsidP="009E4044">
            <w:pPr>
              <w:spacing w:before="120"/>
              <w:rPr>
                <w:rFonts w:asciiTheme="minorHAnsi" w:hAnsiTheme="minorHAnsi" w:cstheme="minorHAnsi"/>
                <w:color w:val="000000" w:themeColor="text1"/>
              </w:rPr>
            </w:pPr>
          </w:p>
          <w:p w14:paraId="16634FD2" w14:textId="77777777" w:rsidR="00216574" w:rsidRPr="00054DBB" w:rsidRDefault="00216574" w:rsidP="009E4044">
            <w:pPr>
              <w:spacing w:before="120"/>
              <w:rPr>
                <w:rFonts w:asciiTheme="minorHAnsi" w:hAnsiTheme="minorHAnsi" w:cstheme="minorHAnsi"/>
                <w:color w:val="000000" w:themeColor="text1"/>
              </w:rPr>
            </w:pPr>
          </w:p>
          <w:p w14:paraId="7AF9E009" w14:textId="77777777" w:rsidR="00216574" w:rsidRPr="00054DBB" w:rsidRDefault="00216574" w:rsidP="009E4044">
            <w:pPr>
              <w:spacing w:before="120"/>
              <w:rPr>
                <w:rFonts w:asciiTheme="minorHAnsi" w:hAnsiTheme="minorHAnsi" w:cstheme="minorHAnsi"/>
                <w:color w:val="000000" w:themeColor="text1"/>
              </w:rPr>
            </w:pPr>
          </w:p>
          <w:p w14:paraId="5F14B4AD" w14:textId="77777777" w:rsidR="00216574" w:rsidRPr="00054DBB" w:rsidRDefault="00216574" w:rsidP="009E4044">
            <w:pPr>
              <w:spacing w:before="120"/>
              <w:rPr>
                <w:rFonts w:asciiTheme="minorHAnsi" w:hAnsiTheme="minorHAnsi" w:cstheme="minorHAnsi"/>
                <w:color w:val="000000" w:themeColor="text1"/>
              </w:rPr>
            </w:pPr>
          </w:p>
          <w:p w14:paraId="327AF48E" w14:textId="77777777" w:rsidR="00A45D37" w:rsidRPr="00054DBB" w:rsidRDefault="00A45D37" w:rsidP="009E4044">
            <w:pPr>
              <w:spacing w:before="120"/>
              <w:rPr>
                <w:rFonts w:asciiTheme="minorHAnsi" w:hAnsiTheme="minorHAnsi" w:cstheme="minorHAnsi"/>
                <w:color w:val="000000" w:themeColor="text1"/>
              </w:rPr>
            </w:pPr>
          </w:p>
          <w:p w14:paraId="76B7E8BE" w14:textId="16BED841"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Kodanikuühiskonna aktiveerimisega tegeletakse KKLM elukeskkonna ja koostöö arendamise meetmes.  </w:t>
            </w:r>
          </w:p>
          <w:p w14:paraId="0868BFE1" w14:textId="77777777" w:rsidR="00216574" w:rsidRPr="00054DBB" w:rsidRDefault="00216574" w:rsidP="009E4044">
            <w:pPr>
              <w:spacing w:before="120"/>
              <w:rPr>
                <w:rFonts w:asciiTheme="minorHAnsi" w:hAnsiTheme="minorHAnsi" w:cstheme="minorHAnsi"/>
                <w:color w:val="000000" w:themeColor="text1"/>
              </w:rPr>
            </w:pPr>
          </w:p>
        </w:tc>
      </w:tr>
      <w:tr w:rsidR="00216574" w:rsidRPr="00054DBB" w14:paraId="51B9E3BB" w14:textId="77777777" w:rsidTr="00216574">
        <w:tc>
          <w:tcPr>
            <w:tcW w:w="1838" w:type="dxa"/>
          </w:tcPr>
          <w:p w14:paraId="52118340" w14:textId="77777777" w:rsidR="00216574" w:rsidRPr="00054DBB" w:rsidRDefault="00216574" w:rsidP="009E4044">
            <w:pPr>
              <w:pStyle w:val="NormalWeb"/>
              <w:spacing w:before="120" w:beforeAutospacing="0" w:after="0" w:afterAutospacing="0"/>
              <w:rPr>
                <w:rFonts w:asciiTheme="minorHAnsi" w:hAnsiTheme="minorHAnsi" w:cstheme="minorHAnsi"/>
                <w:b/>
                <w:bCs/>
                <w:color w:val="000000" w:themeColor="text1"/>
              </w:rPr>
            </w:pPr>
            <w:r w:rsidRPr="00054DBB">
              <w:rPr>
                <w:rFonts w:asciiTheme="minorHAnsi" w:hAnsiTheme="minorHAnsi" w:cstheme="minorHAnsi"/>
                <w:b/>
                <w:bCs/>
                <w:color w:val="000000" w:themeColor="text1"/>
              </w:rPr>
              <w:t>Lääne maakonna</w:t>
            </w:r>
            <w:r w:rsidRPr="00054DBB">
              <w:rPr>
                <w:rFonts w:asciiTheme="minorHAnsi" w:hAnsiTheme="minorHAnsi" w:cstheme="minorHAnsi"/>
                <w:b/>
                <w:bCs/>
                <w:color w:val="000000" w:themeColor="text1"/>
                <w:lang w:val="et-EE"/>
              </w:rPr>
              <w:t>-</w:t>
            </w:r>
            <w:r w:rsidRPr="00054DBB">
              <w:rPr>
                <w:rFonts w:asciiTheme="minorHAnsi" w:hAnsiTheme="minorHAnsi" w:cstheme="minorHAnsi"/>
                <w:b/>
                <w:bCs/>
                <w:color w:val="000000" w:themeColor="text1"/>
              </w:rPr>
              <w:t>planeer</w:t>
            </w:r>
            <w:r w:rsidRPr="00054DBB">
              <w:rPr>
                <w:rFonts w:asciiTheme="minorHAnsi" w:hAnsiTheme="minorHAnsi" w:cstheme="minorHAnsi"/>
                <w:b/>
                <w:bCs/>
                <w:color w:val="000000" w:themeColor="text1"/>
                <w:lang w:val="et-EE"/>
              </w:rPr>
              <w:t>i</w:t>
            </w:r>
            <w:r w:rsidRPr="00054DBB">
              <w:rPr>
                <w:rFonts w:asciiTheme="minorHAnsi" w:hAnsiTheme="minorHAnsi" w:cstheme="minorHAnsi"/>
                <w:b/>
                <w:bCs/>
                <w:color w:val="000000" w:themeColor="text1"/>
              </w:rPr>
              <w:t>ng</w:t>
            </w:r>
            <w:r w:rsidRPr="00054DBB">
              <w:rPr>
                <w:rFonts w:asciiTheme="minorHAnsi" w:hAnsiTheme="minorHAnsi" w:cstheme="minorHAnsi"/>
                <w:b/>
                <w:bCs/>
                <w:color w:val="000000" w:themeColor="text1"/>
                <w:lang w:val="et-EE"/>
              </w:rPr>
              <w:t xml:space="preserve"> </w:t>
            </w:r>
            <w:r w:rsidRPr="00054DBB">
              <w:rPr>
                <w:rFonts w:asciiTheme="minorHAnsi" w:hAnsiTheme="minorHAnsi" w:cstheme="minorHAnsi"/>
                <w:b/>
                <w:bCs/>
                <w:color w:val="000000" w:themeColor="text1"/>
              </w:rPr>
              <w:t xml:space="preserve">2030+ </w:t>
            </w:r>
            <w:r w:rsidRPr="00054DBB">
              <w:rPr>
                <w:rStyle w:val="FootnoteReference"/>
                <w:rFonts w:asciiTheme="minorHAnsi" w:eastAsiaTheme="minorEastAsia" w:hAnsiTheme="minorHAnsi" w:cstheme="minorHAnsi"/>
                <w:b/>
                <w:bCs/>
                <w:color w:val="000000" w:themeColor="text1"/>
              </w:rPr>
              <w:footnoteReference w:id="29"/>
            </w:r>
          </w:p>
          <w:p w14:paraId="04E517FA" w14:textId="77777777" w:rsidR="00216574" w:rsidRPr="00054DBB" w:rsidRDefault="00216574" w:rsidP="009E4044">
            <w:pPr>
              <w:spacing w:before="120"/>
              <w:rPr>
                <w:rFonts w:asciiTheme="minorHAnsi" w:hAnsiTheme="minorHAnsi" w:cstheme="minorHAnsi"/>
                <w:b/>
                <w:bCs/>
                <w:color w:val="000000" w:themeColor="text1"/>
              </w:rPr>
            </w:pPr>
          </w:p>
        </w:tc>
        <w:tc>
          <w:tcPr>
            <w:tcW w:w="3402" w:type="dxa"/>
          </w:tcPr>
          <w:p w14:paraId="63D5909C"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Visioon 2030+:</w:t>
            </w:r>
          </w:p>
          <w:p w14:paraId="131992C2"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Lääne maakond on mitmekesise loodusega ning omanäolise kultuuripärandiga meeldiv ja jätkusuutlik elukeskkond, kus hinnatakse inimese ja looduse vahelist tasakaalu. </w:t>
            </w:r>
          </w:p>
          <w:p w14:paraId="571FC709"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Majandusliku heaolu ja konkurentsivõime aluseks on motiveeritud ja ettevõtlikud inimesed ning majandustegevust toetav innovatiivne kohalikel ressurssidel baseeruv ettevõtluskeskkond. </w:t>
            </w:r>
          </w:p>
          <w:p w14:paraId="792384B3"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 xml:space="preserve">Lääne maakond on kaasaegse ja jätkusuutlikku infrastruktuuriga kiirete maismaa- ja mereühendustega maakond. Igale Läänemaa elanikule on kättesaadavad tema vajadustest lähtuvad teenused ja eneseteostust pakkuvad töökohad. Väärtustatakse omanäolise kultuuripärandi ja traditsioonide säilimist, looduslikku mitmekesisust ja avatust merele. </w:t>
            </w:r>
          </w:p>
        </w:tc>
        <w:tc>
          <w:tcPr>
            <w:tcW w:w="3402" w:type="dxa"/>
          </w:tcPr>
          <w:p w14:paraId="62A6BE76" w14:textId="77777777" w:rsidR="00216574" w:rsidRPr="00054DBB" w:rsidRDefault="00216574" w:rsidP="009E4044">
            <w:pPr>
              <w:spacing w:before="120"/>
              <w:rPr>
                <w:rFonts w:asciiTheme="minorHAnsi" w:hAnsiTheme="minorHAnsi" w:cstheme="minorHAnsi"/>
                <w:color w:val="000000" w:themeColor="text1"/>
              </w:rPr>
            </w:pPr>
            <w:r w:rsidRPr="00054DBB">
              <w:rPr>
                <w:rFonts w:asciiTheme="minorHAnsi" w:hAnsiTheme="minorHAnsi" w:cstheme="minorHAnsi"/>
                <w:color w:val="000000" w:themeColor="text1"/>
              </w:rPr>
              <w:t>KKLM strateegia visioon on kooskõlas maakonna strateegia visiooniga.</w:t>
            </w:r>
          </w:p>
          <w:p w14:paraId="31E5A363" w14:textId="77777777" w:rsidR="00216574" w:rsidRPr="00054DBB" w:rsidRDefault="00216574" w:rsidP="009E4044">
            <w:pPr>
              <w:spacing w:before="120"/>
              <w:rPr>
                <w:rFonts w:asciiTheme="minorHAnsi" w:hAnsiTheme="minorHAnsi" w:cstheme="minorHAnsi"/>
                <w:color w:val="000000" w:themeColor="text1"/>
              </w:rPr>
            </w:pPr>
          </w:p>
        </w:tc>
      </w:tr>
    </w:tbl>
    <w:p w14:paraId="5086CBAA" w14:textId="77777777" w:rsidR="00216574" w:rsidRPr="00054DBB" w:rsidRDefault="00216574" w:rsidP="00216574">
      <w:pPr>
        <w:rPr>
          <w:rFonts w:asciiTheme="minorHAnsi" w:hAnsiTheme="minorHAnsi" w:cstheme="minorHAnsi"/>
        </w:rPr>
      </w:pPr>
    </w:p>
    <w:sectPr w:rsidR="00216574" w:rsidRPr="00054DBB" w:rsidSect="00834DA1">
      <w:headerReference w:type="even" r:id="rId11"/>
      <w:footerReference w:type="default" r:id="rId12"/>
      <w:pgSz w:w="11900" w:h="16860"/>
      <w:pgMar w:top="1380" w:right="1680" w:bottom="280" w:left="1680" w:header="0" w:footer="907"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E90A" w14:textId="77777777" w:rsidR="0096795F" w:rsidRDefault="0096795F" w:rsidP="00B818CD">
      <w:r>
        <w:separator/>
      </w:r>
    </w:p>
  </w:endnote>
  <w:endnote w:type="continuationSeparator" w:id="0">
    <w:p w14:paraId="49C26E56" w14:textId="77777777" w:rsidR="0096795F" w:rsidRDefault="0096795F" w:rsidP="00B8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F90A" w14:textId="77777777" w:rsidR="00892DCF" w:rsidRDefault="00892DCF">
    <w:pPr>
      <w:spacing w:line="200" w:lineRule="exact"/>
    </w:pPr>
    <w:r>
      <w:rPr>
        <w:noProof/>
        <w:lang w:val="et-EE" w:eastAsia="et-EE"/>
      </w:rPr>
      <mc:AlternateContent>
        <mc:Choice Requires="wps">
          <w:drawing>
            <wp:anchor distT="0" distB="0" distL="114300" distR="114300" simplePos="0" relativeHeight="251657216" behindDoc="1" locked="0" layoutInCell="1" allowOverlap="1" wp14:anchorId="28111E95" wp14:editId="33CEFC97">
              <wp:simplePos x="0" y="0"/>
              <wp:positionH relativeFrom="page">
                <wp:posOffset>3677285</wp:posOffset>
              </wp:positionH>
              <wp:positionV relativeFrom="page">
                <wp:posOffset>10072370</wp:posOffset>
              </wp:positionV>
              <wp:extent cx="203200" cy="177800"/>
              <wp:effectExtent l="635" t="4445"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28111E95" id="_x0000_t202" coordsize="21600,21600" o:spt="202" path="m,l,21600r21600,l21600,xe">
              <v:stroke joinstyle="miter"/>
              <v:path gradientshapeok="t" o:connecttype="rect"/>
            </v:shapetype>
            <v:shape id="Text Box 1" o:spid="_x0000_s1026" type="#_x0000_t202" style="position:absolute;margin-left:289.55pt;margin-top:793.1pt;width:16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" filled="f" stroked="f">
              <v:textbox inset="0,0,0,0">
                <w:txbxContent>
                  <w:p w14:paraId="36CFF99E" w14:textId="77777777" w:rsidR="00892DCF" w:rsidRPr="00834DA1" w:rsidRDefault="00892DCF">
                    <w:pPr>
                      <w:spacing w:line="260" w:lineRule="exact"/>
                      <w:ind w:left="40"/>
                      <w:rPr>
                        <w:rFonts w:asciiTheme="minorHAnsi" w:hAnsiTheme="minorHAnsi" w:cstheme="minorHAnsi"/>
                      </w:rPr>
                    </w:pPr>
                    <w:r w:rsidRPr="00834DA1">
                      <w:rPr>
                        <w:rFonts w:asciiTheme="minorHAnsi" w:hAnsiTheme="minorHAnsi" w:cstheme="minorHAnsi"/>
                      </w:rPr>
                      <w:fldChar w:fldCharType="begin"/>
                    </w:r>
                    <w:r w:rsidRPr="00834DA1">
                      <w:rPr>
                        <w:rFonts w:asciiTheme="minorHAnsi" w:hAnsiTheme="minorHAnsi" w:cstheme="minorHAnsi"/>
                      </w:rPr>
                      <w:instrText xml:space="preserve"> PAGE </w:instrText>
                    </w:r>
                    <w:r w:rsidRPr="00834DA1">
                      <w:rPr>
                        <w:rFonts w:asciiTheme="minorHAnsi" w:hAnsiTheme="minorHAnsi" w:cstheme="minorHAnsi"/>
                      </w:rPr>
                      <w:fldChar w:fldCharType="separate"/>
                    </w:r>
                    <w:r w:rsidRPr="00834DA1">
                      <w:rPr>
                        <w:rFonts w:asciiTheme="minorHAnsi" w:hAnsiTheme="minorHAnsi" w:cstheme="minorHAnsi"/>
                        <w:noProof/>
                      </w:rPr>
                      <w:t>52</w:t>
                    </w:r>
                    <w:r w:rsidRPr="00834DA1">
                      <w:rPr>
                        <w:rFonts w:asciiTheme="minorHAnsi" w:hAnsiTheme="minorHAnsi" w:cs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7356C" w14:textId="77777777" w:rsidR="0096795F" w:rsidRDefault="0096795F" w:rsidP="00B818CD">
      <w:r>
        <w:separator/>
      </w:r>
    </w:p>
  </w:footnote>
  <w:footnote w:type="continuationSeparator" w:id="0">
    <w:p w14:paraId="0EB7FCEC" w14:textId="77777777" w:rsidR="0096795F" w:rsidRDefault="0096795F" w:rsidP="00B818CD">
      <w:r>
        <w:continuationSeparator/>
      </w:r>
    </w:p>
  </w:footnote>
  <w:footnote w:id="1">
    <w:p w14:paraId="439BCA52" w14:textId="54370D0C" w:rsidR="00321E89" w:rsidRPr="00321E89" w:rsidRDefault="00321E89">
      <w:pPr>
        <w:pStyle w:val="FootnoteText"/>
        <w:rPr>
          <w:rFonts w:asciiTheme="minorHAnsi" w:hAnsiTheme="minorHAnsi" w:cstheme="minorHAnsi"/>
          <w:sz w:val="18"/>
          <w:szCs w:val="18"/>
          <w:lang w:val="et-EE"/>
        </w:rPr>
      </w:pPr>
      <w:r w:rsidRPr="00321E89">
        <w:rPr>
          <w:rStyle w:val="FootnoteReference"/>
          <w:rFonts w:asciiTheme="minorHAnsi" w:hAnsiTheme="minorHAnsi" w:cstheme="minorHAnsi"/>
          <w:sz w:val="18"/>
          <w:szCs w:val="18"/>
        </w:rPr>
        <w:footnoteRef/>
      </w:r>
      <w:r w:rsidRPr="00321E89">
        <w:rPr>
          <w:rFonts w:asciiTheme="minorHAnsi" w:hAnsiTheme="minorHAnsi" w:cstheme="minorHAnsi"/>
          <w:sz w:val="18"/>
          <w:szCs w:val="18"/>
        </w:rPr>
        <w:t xml:space="preserve"> </w:t>
      </w:r>
      <w:r w:rsidRPr="00321E89">
        <w:rPr>
          <w:rFonts w:asciiTheme="minorHAnsi" w:hAnsiTheme="minorHAnsi" w:cstheme="minorHAnsi"/>
          <w:sz w:val="18"/>
          <w:szCs w:val="18"/>
          <w:lang w:val="et-EE"/>
        </w:rPr>
        <w:t>Res</w:t>
      </w:r>
      <w:r w:rsidR="00D76F8A">
        <w:rPr>
          <w:rFonts w:asciiTheme="minorHAnsi" w:hAnsiTheme="minorHAnsi" w:cstheme="minorHAnsi"/>
          <w:sz w:val="18"/>
          <w:szCs w:val="18"/>
          <w:lang w:val="et-EE"/>
        </w:rPr>
        <w:t>s</w:t>
      </w:r>
      <w:r w:rsidRPr="00321E89">
        <w:rPr>
          <w:rFonts w:asciiTheme="minorHAnsi" w:hAnsiTheme="minorHAnsi" w:cstheme="minorHAnsi"/>
          <w:sz w:val="18"/>
          <w:szCs w:val="18"/>
          <w:lang w:val="et-EE"/>
        </w:rPr>
        <w:t>ursimajandus on loodusvarade tõhus ja säästev kasutamine, et tagada nende jätkusuutlikkus ning majanduse ja keskkonna tasakaal</w:t>
      </w:r>
      <w:r w:rsidR="00D76F8A">
        <w:rPr>
          <w:rFonts w:asciiTheme="minorHAnsi" w:hAnsiTheme="minorHAnsi" w:cstheme="minorHAnsi"/>
          <w:sz w:val="18"/>
          <w:szCs w:val="18"/>
          <w:lang w:val="et-EE"/>
        </w:rPr>
        <w:t>.</w:t>
      </w:r>
    </w:p>
  </w:footnote>
  <w:footnote w:id="2">
    <w:p w14:paraId="6D8516F9" w14:textId="5309D5F3" w:rsidR="00321E89" w:rsidRPr="00321E89" w:rsidRDefault="00321E89">
      <w:pPr>
        <w:pStyle w:val="FootnoteText"/>
        <w:rPr>
          <w:rFonts w:asciiTheme="minorHAnsi" w:hAnsiTheme="minorHAnsi" w:cstheme="minorHAnsi"/>
          <w:sz w:val="18"/>
          <w:szCs w:val="18"/>
          <w:lang w:val="et-EE"/>
        </w:rPr>
      </w:pPr>
      <w:r w:rsidRPr="00321E89">
        <w:rPr>
          <w:rStyle w:val="FootnoteReference"/>
          <w:rFonts w:asciiTheme="minorHAnsi" w:hAnsiTheme="minorHAnsi" w:cstheme="minorHAnsi"/>
          <w:sz w:val="18"/>
          <w:szCs w:val="18"/>
        </w:rPr>
        <w:footnoteRef/>
      </w:r>
      <w:r w:rsidRPr="00321E89">
        <w:rPr>
          <w:rFonts w:asciiTheme="minorHAnsi" w:hAnsiTheme="minorHAnsi" w:cstheme="minorHAnsi"/>
          <w:sz w:val="18"/>
          <w:szCs w:val="18"/>
        </w:rPr>
        <w:t xml:space="preserve">  Innovaatilised lahendused on uued ja loovad meetodid, tehnoloogiad või lähenemisviisid, mis aitavad oluliselt kaasa konkreetse probleemi lahendamisele või valdkonna arendamisele.</w:t>
      </w:r>
      <w:ins w:id="12" w:author="Liis Moor" w:date="2025-05-28T14:25:00Z">
        <w:r w:rsidR="00F50F1A">
          <w:rPr>
            <w:rFonts w:asciiTheme="minorHAnsi" w:hAnsiTheme="minorHAnsi" w:cstheme="minorHAnsi"/>
            <w:sz w:val="18"/>
            <w:szCs w:val="18"/>
          </w:rPr>
          <w:t xml:space="preserve"> </w:t>
        </w:r>
      </w:ins>
      <w:ins w:id="13" w:author="Liis Moor" w:date="2025-05-28T15:09:00Z">
        <w:r w:rsidR="00454BBC">
          <w:rPr>
            <w:rFonts w:asciiTheme="minorHAnsi" w:hAnsiTheme="minorHAnsi" w:cstheme="minorHAnsi"/>
            <w:sz w:val="18"/>
            <w:szCs w:val="18"/>
          </w:rPr>
          <w:t xml:space="preserve">NB! </w:t>
        </w:r>
        <w:r w:rsidR="00454BBC" w:rsidRPr="00454BBC">
          <w:rPr>
            <w:rFonts w:asciiTheme="minorHAnsi" w:hAnsiTheme="minorHAnsi" w:cstheme="minorHAnsi"/>
            <w:sz w:val="18"/>
            <w:szCs w:val="18"/>
          </w:rPr>
          <w:t>Innovatsiooniks ei loeta taotleja poolt uue toote või teenuse loomist või olemasoleva parendamist kui selle</w:t>
        </w:r>
        <w:r w:rsidR="00454BBC">
          <w:rPr>
            <w:rFonts w:asciiTheme="minorHAnsi" w:hAnsiTheme="minorHAnsi" w:cstheme="minorHAnsi"/>
            <w:sz w:val="18"/>
            <w:szCs w:val="18"/>
          </w:rPr>
          <w:t>ks</w:t>
        </w:r>
        <w:r w:rsidR="00454BBC" w:rsidRPr="00454BBC">
          <w:rPr>
            <w:rFonts w:asciiTheme="minorHAnsi" w:hAnsiTheme="minorHAnsi" w:cstheme="minorHAnsi"/>
            <w:sz w:val="18"/>
            <w:szCs w:val="18"/>
          </w:rPr>
          <w:t xml:space="preserve"> ei kasutata uusi ja loovad meetodeid, tehnoloogiad või lähenemisviise.</w:t>
        </w:r>
      </w:ins>
    </w:p>
  </w:footnote>
  <w:footnote w:id="3">
    <w:p w14:paraId="4A84353A" w14:textId="5CF7E0B6" w:rsidR="00B50D17" w:rsidRPr="00B50D17" w:rsidRDefault="00B50D17">
      <w:pPr>
        <w:pStyle w:val="FootnoteText"/>
        <w:rPr>
          <w:rFonts w:asciiTheme="minorHAnsi" w:hAnsiTheme="minorHAnsi" w:cstheme="minorHAnsi"/>
          <w:sz w:val="18"/>
          <w:szCs w:val="18"/>
          <w:lang w:val="et-EE"/>
        </w:rPr>
      </w:pPr>
      <w:ins w:id="15" w:author="Liis Moor" w:date="2025-05-27T13:21:00Z">
        <w:r w:rsidRPr="00B50D17">
          <w:rPr>
            <w:rStyle w:val="FootnoteReference"/>
            <w:rFonts w:asciiTheme="minorHAnsi" w:hAnsiTheme="minorHAnsi" w:cstheme="minorHAnsi"/>
            <w:sz w:val="18"/>
            <w:szCs w:val="18"/>
          </w:rPr>
          <w:footnoteRef/>
        </w:r>
        <w:r w:rsidRPr="00B50D17">
          <w:rPr>
            <w:rFonts w:asciiTheme="minorHAnsi" w:hAnsiTheme="minorHAnsi" w:cstheme="minorHAnsi"/>
            <w:sz w:val="18"/>
            <w:szCs w:val="18"/>
          </w:rPr>
          <w:t xml:space="preserve"> Koostöövõrgustik on erinevate organisatsioonide vaheline struktu</w:t>
        </w:r>
      </w:ins>
      <w:ins w:id="16" w:author="Liis Moor" w:date="2025-05-29T16:15:00Z">
        <w:r w:rsidR="008964C7">
          <w:rPr>
            <w:rFonts w:asciiTheme="minorHAnsi" w:hAnsiTheme="minorHAnsi" w:cstheme="minorHAnsi"/>
            <w:sz w:val="18"/>
            <w:szCs w:val="18"/>
          </w:rPr>
          <w:t>ree</w:t>
        </w:r>
      </w:ins>
      <w:ins w:id="17" w:author="Liis Moor" w:date="2025-05-27T13:21:00Z">
        <w:r w:rsidRPr="00B50D17">
          <w:rPr>
            <w:rFonts w:asciiTheme="minorHAnsi" w:hAnsiTheme="minorHAnsi" w:cstheme="minorHAnsi"/>
            <w:sz w:val="18"/>
            <w:szCs w:val="18"/>
          </w:rPr>
          <w:t>ritud ja sihipärane koostöövorm, mille ülesanne on ühiste eesmärkide saavutamine ning teabe ja kogemuste vahetamine.</w:t>
        </w:r>
      </w:ins>
      <w:ins w:id="18" w:author="Liis Moor" w:date="2025-05-29T16:15:00Z">
        <w:r w:rsidR="008964C7">
          <w:rPr>
            <w:rFonts w:asciiTheme="minorHAnsi" w:hAnsiTheme="minorHAnsi" w:cstheme="minorHAnsi"/>
            <w:sz w:val="18"/>
            <w:szCs w:val="18"/>
          </w:rPr>
          <w:t xml:space="preserve"> NB! </w:t>
        </w:r>
        <w:r w:rsidR="008964C7" w:rsidRPr="00860471">
          <w:rPr>
            <w:rFonts w:asciiTheme="minorHAnsi" w:hAnsiTheme="minorHAnsi" w:cstheme="minorHAnsi"/>
            <w:sz w:val="18"/>
            <w:szCs w:val="18"/>
          </w:rPr>
          <w:t>Koostöövõrgustike arendamiseks ei loeta projekte, kus koostöö on vaid projekti elluviimise vahend</w:t>
        </w:r>
        <w:r w:rsidR="008964C7">
          <w:rPr>
            <w:rFonts w:asciiTheme="minorHAnsi" w:hAnsiTheme="minorHAnsi" w:cstheme="minorHAnsi"/>
            <w:sz w:val="18"/>
            <w:szCs w:val="18"/>
          </w:rPr>
          <w:t xml:space="preserve"> (nt koostöö teenusepakkujatega)</w:t>
        </w:r>
        <w:r w:rsidR="008964C7" w:rsidRPr="00860471">
          <w:rPr>
            <w:rFonts w:asciiTheme="minorHAnsi" w:hAnsiTheme="minorHAnsi" w:cstheme="minorHAnsi"/>
            <w:sz w:val="18"/>
            <w:szCs w:val="18"/>
          </w:rPr>
          <w:t xml:space="preserve"> või kus koostöö võib tekkida kaudselt tulevikus, kuid ei ole </w:t>
        </w:r>
        <w:r w:rsidR="008964C7">
          <w:rPr>
            <w:rFonts w:asciiTheme="minorHAnsi" w:hAnsiTheme="minorHAnsi" w:cstheme="minorHAnsi"/>
            <w:sz w:val="18"/>
            <w:szCs w:val="18"/>
          </w:rPr>
          <w:t>projekti</w:t>
        </w:r>
        <w:r w:rsidR="008964C7" w:rsidRPr="00860471">
          <w:rPr>
            <w:rFonts w:asciiTheme="minorHAnsi" w:hAnsiTheme="minorHAnsi" w:cstheme="minorHAnsi"/>
            <w:sz w:val="18"/>
            <w:szCs w:val="18"/>
          </w:rPr>
          <w:t xml:space="preserve"> otsene eesmärk.</w:t>
        </w:r>
      </w:ins>
    </w:p>
  </w:footnote>
  <w:footnote w:id="4">
    <w:p w14:paraId="1F65FC19" w14:textId="2686B53F" w:rsidR="00582A7F" w:rsidRPr="0036487A" w:rsidRDefault="00582A7F">
      <w:pPr>
        <w:pStyle w:val="FootnoteText"/>
        <w:rPr>
          <w:rFonts w:asciiTheme="minorHAnsi" w:hAnsiTheme="minorHAnsi" w:cstheme="minorHAnsi"/>
          <w:sz w:val="18"/>
          <w:szCs w:val="18"/>
          <w:lang w:val="et-EE"/>
        </w:rPr>
      </w:pPr>
      <w:r w:rsidRPr="00582A7F">
        <w:rPr>
          <w:rStyle w:val="FootnoteReference"/>
          <w:rFonts w:asciiTheme="minorHAnsi" w:hAnsiTheme="minorHAnsi" w:cstheme="minorHAnsi"/>
          <w:sz w:val="18"/>
          <w:szCs w:val="18"/>
        </w:rPr>
        <w:footnoteRef/>
      </w:r>
      <w:r w:rsidRPr="00582A7F">
        <w:rPr>
          <w:rFonts w:asciiTheme="minorHAnsi" w:hAnsiTheme="minorHAnsi" w:cstheme="minorHAnsi"/>
          <w:sz w:val="18"/>
          <w:szCs w:val="18"/>
        </w:rPr>
        <w:t xml:space="preserve"> </w:t>
      </w:r>
      <w:r w:rsidRPr="008964C7">
        <w:rPr>
          <w:rFonts w:asciiTheme="minorHAnsi" w:hAnsiTheme="minorHAnsi" w:cstheme="minorHAnsi"/>
          <w:sz w:val="18"/>
          <w:szCs w:val="18"/>
        </w:rPr>
        <w:t xml:space="preserve">Noorte aktiivsuse tõstmise all mõeldakse projekte, </w:t>
      </w:r>
      <w:del w:id="20" w:author="Liis Moor" w:date="2025-05-29T16:17:00Z">
        <w:r w:rsidRPr="008964C7" w:rsidDel="008964C7">
          <w:rPr>
            <w:rFonts w:asciiTheme="minorHAnsi" w:hAnsiTheme="minorHAnsi" w:cstheme="minorHAnsi"/>
            <w:sz w:val="18"/>
            <w:szCs w:val="18"/>
          </w:rPr>
          <w:delText>kus noored (vanuses kuni 30 kaasaarvatud) on kas ise projekti vedajad (taotlevad toetust) või on projekti tegevused neile suunatud.</w:delText>
        </w:r>
      </w:del>
      <w:ins w:id="21" w:author="Maarja Pikkmets" w:date="2025-05-28T10:58:00Z">
        <w:del w:id="22" w:author="Liis Moor" w:date="2025-05-29T16:16:00Z">
          <w:r w:rsidR="00612C03" w:rsidDel="008964C7">
            <w:rPr>
              <w:rFonts w:asciiTheme="minorHAnsi" w:hAnsiTheme="minorHAnsi" w:cstheme="minorHAnsi"/>
              <w:sz w:val="18"/>
              <w:szCs w:val="18"/>
            </w:rPr>
            <w:delText xml:space="preserve"> </w:delText>
          </w:r>
        </w:del>
      </w:ins>
      <w:ins w:id="23" w:author="Liis Moor" w:date="2025-05-29T16:16:00Z">
        <w:r w:rsidR="008964C7" w:rsidRPr="00612C03">
          <w:rPr>
            <w:rFonts w:asciiTheme="minorHAnsi" w:hAnsiTheme="minorHAnsi" w:cstheme="minorHAnsi"/>
            <w:sz w:val="18"/>
            <w:szCs w:val="18"/>
          </w:rPr>
          <w:t>mille tegevused on otseselt noortele</w:t>
        </w:r>
        <w:r w:rsidR="008964C7">
          <w:rPr>
            <w:rFonts w:asciiTheme="minorHAnsi" w:hAnsiTheme="minorHAnsi" w:cstheme="minorHAnsi"/>
            <w:sz w:val="18"/>
            <w:szCs w:val="18"/>
          </w:rPr>
          <w:t xml:space="preserve"> suunatud (</w:t>
        </w:r>
        <w:r w:rsidR="008964C7" w:rsidRPr="00612C03">
          <w:rPr>
            <w:rFonts w:asciiTheme="minorHAnsi" w:hAnsiTheme="minorHAnsi" w:cstheme="minorHAnsi"/>
            <w:sz w:val="18"/>
            <w:szCs w:val="18"/>
          </w:rPr>
          <w:t>nende osaluse, kaasamise või eestvedamise kaudu</w:t>
        </w:r>
        <w:r w:rsidR="008964C7">
          <w:rPr>
            <w:rFonts w:asciiTheme="minorHAnsi" w:hAnsiTheme="minorHAnsi" w:cstheme="minorHAnsi"/>
            <w:sz w:val="18"/>
            <w:szCs w:val="18"/>
          </w:rPr>
          <w:t xml:space="preserve">) või kui toetuse taotlejaks on noor (vanuses kuni 30 kaasaarvatud). NB! Projekte, kus noored on kaudsed kasusaajad või teenuse üks sihtrühmadest, ei loeta noorte aktiivsuse tõstmisele suunatud projektideks. </w:t>
        </w:r>
      </w:ins>
    </w:p>
  </w:footnote>
  <w:footnote w:id="5">
    <w:p w14:paraId="09897A12" w14:textId="77777777" w:rsidR="00E81F18" w:rsidRPr="00163D5B" w:rsidRDefault="00E81F18" w:rsidP="00E81F18">
      <w:pPr>
        <w:pStyle w:val="FootnoteText"/>
        <w:rPr>
          <w:sz w:val="18"/>
          <w:szCs w:val="18"/>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w:t>
      </w:r>
      <w:r w:rsidRPr="00163D5B">
        <w:rPr>
          <w:rFonts w:asciiTheme="minorHAnsi" w:hAnsiTheme="minorHAnsi" w:cstheme="minorHAnsi"/>
          <w:b/>
          <w:bCs/>
          <w:sz w:val="18"/>
          <w:szCs w:val="18"/>
        </w:rPr>
        <w:t>Siin ja edaspidi:</w:t>
      </w:r>
      <w:r w:rsidRPr="00163D5B">
        <w:rPr>
          <w:rFonts w:asciiTheme="minorHAnsi" w:hAnsiTheme="minorHAnsi" w:cstheme="minorHAnsi"/>
          <w:sz w:val="18"/>
          <w:szCs w:val="18"/>
        </w:rPr>
        <w:t xml:space="preserve"> R... viitab ühise põllumajanduspoliitika strateegiakava kohustuslikule seirenäitajale.</w:t>
      </w:r>
    </w:p>
  </w:footnote>
  <w:footnote w:id="6">
    <w:p w14:paraId="7A1CC5B9" w14:textId="77777777" w:rsidR="00E81F18" w:rsidRPr="00856D0E" w:rsidRDefault="00E81F18" w:rsidP="00E81F18">
      <w:pPr>
        <w:pStyle w:val="FootnoteText"/>
        <w:rPr>
          <w:rFonts w:asciiTheme="minorHAnsi" w:hAnsiTheme="minorHAnsi" w:cstheme="minorHAnsi"/>
          <w:sz w:val="20"/>
          <w:szCs w:val="20"/>
        </w:rPr>
      </w:pPr>
      <w:r w:rsidRPr="00163D5B">
        <w:rPr>
          <w:rStyle w:val="FootnoteReference"/>
          <w:rFonts w:asciiTheme="minorHAnsi" w:hAnsiTheme="minorHAnsi" w:cstheme="minorHAnsi"/>
          <w:sz w:val="18"/>
          <w:szCs w:val="18"/>
        </w:rPr>
        <w:footnoteRef/>
      </w:r>
      <w:r w:rsidRPr="00163D5B">
        <w:rPr>
          <w:rFonts w:asciiTheme="minorHAnsi" w:hAnsiTheme="minorHAnsi" w:cstheme="minorHAnsi"/>
          <w:sz w:val="18"/>
          <w:szCs w:val="18"/>
        </w:rPr>
        <w:t xml:space="preserve"> Mõõtmist alustatakse strateegia elluviimisega. Algtase on 0, kuna mõõdetakse mõju toetuse saajale.</w:t>
      </w:r>
    </w:p>
  </w:footnote>
  <w:footnote w:id="7">
    <w:p w14:paraId="33184716" w14:textId="5827C23E" w:rsidR="00E5615A" w:rsidRPr="0036487A" w:rsidRDefault="00E5615A">
      <w:pPr>
        <w:pStyle w:val="FootnoteText"/>
        <w:rPr>
          <w:rFonts w:asciiTheme="minorHAnsi" w:hAnsiTheme="minorHAnsi" w:cstheme="minorHAnsi"/>
          <w:sz w:val="18"/>
          <w:szCs w:val="18"/>
          <w:lang w:val="et-EE"/>
        </w:rPr>
      </w:pPr>
      <w:r w:rsidRPr="0036487A">
        <w:rPr>
          <w:rStyle w:val="FootnoteReference"/>
          <w:rFonts w:asciiTheme="minorHAnsi" w:hAnsiTheme="minorHAnsi" w:cstheme="minorHAnsi"/>
          <w:sz w:val="18"/>
          <w:szCs w:val="18"/>
        </w:rPr>
        <w:footnoteRef/>
      </w:r>
      <w:r w:rsidRPr="0036487A">
        <w:rPr>
          <w:rFonts w:asciiTheme="minorHAnsi" w:hAnsiTheme="minorHAnsi" w:cstheme="minorHAnsi"/>
          <w:sz w:val="18"/>
          <w:szCs w:val="18"/>
        </w:rPr>
        <w:t xml:space="preserve"> Kohalik ressurss on KKLM piirkonna päritolu looduslik ressurss (maavarad, puit, biomass, meri, põllumajandus</w:t>
      </w:r>
      <w:r w:rsidR="00612C03">
        <w:rPr>
          <w:rFonts w:asciiTheme="minorHAnsi" w:hAnsiTheme="minorHAnsi" w:cstheme="minorHAnsi"/>
          <w:sz w:val="18"/>
          <w:szCs w:val="18"/>
        </w:rPr>
        <w:t>-</w:t>
      </w:r>
      <w:r w:rsidRPr="0036487A">
        <w:rPr>
          <w:rFonts w:asciiTheme="minorHAnsi" w:hAnsiTheme="minorHAnsi" w:cstheme="minorHAnsi"/>
          <w:sz w:val="18"/>
          <w:szCs w:val="18"/>
        </w:rPr>
        <w:t xml:space="preserve">saadused jmt). </w:t>
      </w:r>
      <w:r w:rsidR="00612C03">
        <w:rPr>
          <w:rFonts w:asciiTheme="minorHAnsi" w:hAnsiTheme="minorHAnsi" w:cstheme="minorHAnsi"/>
          <w:sz w:val="18"/>
          <w:szCs w:val="18"/>
        </w:rPr>
        <w:t xml:space="preserve">NB! </w:t>
      </w:r>
      <w:r w:rsidRPr="0036487A">
        <w:rPr>
          <w:rFonts w:asciiTheme="minorHAnsi" w:hAnsiTheme="minorHAnsi" w:cstheme="minorHAnsi"/>
          <w:sz w:val="18"/>
          <w:szCs w:val="18"/>
        </w:rPr>
        <w:t>Kohalikuks ressursiks ei loeta inimressurssi ning taastuvenergiat. Kohalik eripära on piirkonnale omane looduslik (näiteks merelisus, hajaasustus) ja kultuuriline eripära (näiteks pärandkultuur, käsitöö).</w:t>
      </w:r>
    </w:p>
  </w:footnote>
  <w:footnote w:id="8">
    <w:p w14:paraId="532CB552" w14:textId="6E2EFC7A" w:rsidR="003D5279" w:rsidRPr="0001257B" w:rsidRDefault="003D5279" w:rsidP="003D5279">
      <w:pPr>
        <w:pStyle w:val="FootnoteText"/>
        <w:rPr>
          <w:rFonts w:asciiTheme="minorHAnsi" w:hAnsiTheme="minorHAnsi" w:cstheme="minorHAnsi"/>
          <w:sz w:val="18"/>
          <w:szCs w:val="18"/>
          <w:lang w:val="et-EE"/>
        </w:rPr>
      </w:pPr>
      <w:r w:rsidRPr="008964C7">
        <w:rPr>
          <w:rStyle w:val="FootnoteReference"/>
          <w:sz w:val="18"/>
          <w:szCs w:val="18"/>
        </w:rPr>
        <w:footnoteRef/>
      </w:r>
      <w:r w:rsidRPr="008964C7">
        <w:rPr>
          <w:sz w:val="18"/>
          <w:szCs w:val="18"/>
        </w:rPr>
        <w:t xml:space="preserve"> </w:t>
      </w:r>
      <w:r w:rsidRPr="0001257B">
        <w:rPr>
          <w:rFonts w:asciiTheme="minorHAnsi" w:hAnsiTheme="minorHAnsi" w:cstheme="minorHAnsi"/>
          <w:sz w:val="18"/>
          <w:szCs w:val="18"/>
          <w:lang w:val="et-EE"/>
        </w:rPr>
        <w:t>Kogukonnateenus on kogukonna vajaduspõhine ja paindlik teenus piirkonnas, kus tururegulatsioon ei</w:t>
      </w:r>
    </w:p>
    <w:p w14:paraId="7534F855" w14:textId="77777777" w:rsidR="003D5279" w:rsidRPr="0001257B" w:rsidRDefault="003D5279" w:rsidP="003D5279">
      <w:pPr>
        <w:pStyle w:val="FootnoteText"/>
        <w:rPr>
          <w:rFonts w:asciiTheme="minorHAnsi" w:hAnsiTheme="minorHAnsi" w:cstheme="minorHAnsi"/>
          <w:sz w:val="18"/>
          <w:szCs w:val="18"/>
          <w:lang w:val="et-EE"/>
        </w:rPr>
      </w:pPr>
      <w:r w:rsidRPr="0001257B">
        <w:rPr>
          <w:rFonts w:asciiTheme="minorHAnsi" w:hAnsiTheme="minorHAnsi" w:cstheme="minorHAnsi"/>
          <w:sz w:val="18"/>
          <w:szCs w:val="18"/>
          <w:lang w:val="et-EE"/>
        </w:rPr>
        <w:t>toimi ja/või teenus ei ole kättesaadav. Kogukonnateenuse projekti esitamise õiguse otsustab KKLM üldkoosolek.</w:t>
      </w:r>
    </w:p>
    <w:p w14:paraId="108BC579" w14:textId="0C27C427" w:rsidR="003D5279" w:rsidRPr="008964C7" w:rsidRDefault="003D5279">
      <w:pPr>
        <w:pStyle w:val="FootnoteText"/>
        <w:rPr>
          <w:lang w:val="et-EE"/>
        </w:rPr>
      </w:pPr>
    </w:p>
  </w:footnote>
  <w:footnote w:id="9">
    <w:p w14:paraId="23AF3E91" w14:textId="4CFB29BC" w:rsidR="002972DC" w:rsidRPr="00DC6E6D" w:rsidRDefault="002972DC" w:rsidP="002972DC">
      <w:pPr>
        <w:pStyle w:val="FootnoteText"/>
        <w:rPr>
          <w:rFonts w:asciiTheme="minorHAnsi" w:hAnsiTheme="minorHAnsi" w:cstheme="minorHAnsi"/>
          <w:sz w:val="20"/>
          <w:szCs w:val="20"/>
          <w:lang w:val="et-EE"/>
        </w:rPr>
      </w:pPr>
      <w:r w:rsidRPr="00DC6E6D">
        <w:rPr>
          <w:rStyle w:val="FootnoteReference"/>
          <w:rFonts w:asciiTheme="minorHAnsi" w:hAnsiTheme="minorHAnsi" w:cstheme="minorHAnsi"/>
          <w:sz w:val="20"/>
          <w:szCs w:val="20"/>
        </w:rPr>
        <w:footnoteRef/>
      </w:r>
      <w:r w:rsidRPr="00DC6E6D">
        <w:rPr>
          <w:rFonts w:asciiTheme="minorHAnsi" w:hAnsiTheme="minorHAnsi" w:cstheme="minorHAnsi"/>
          <w:sz w:val="20"/>
          <w:szCs w:val="20"/>
        </w:rPr>
        <w:t xml:space="preserve"> </w:t>
      </w:r>
      <w:r w:rsidRPr="000F10C6">
        <w:rPr>
          <w:rFonts w:asciiTheme="minorHAnsi" w:hAnsiTheme="minorHAnsi" w:cstheme="minorHAnsi"/>
          <w:sz w:val="18"/>
          <w:szCs w:val="18"/>
        </w:rPr>
        <w:t xml:space="preserve">Ühistegevus on projekt, mis viiakse ellu </w:t>
      </w:r>
      <w:r w:rsidR="00E5615A" w:rsidRPr="000F10C6">
        <w:rPr>
          <w:rFonts w:asciiTheme="minorHAnsi" w:hAnsiTheme="minorHAnsi" w:cstheme="minorHAnsi"/>
          <w:sz w:val="18"/>
          <w:szCs w:val="18"/>
        </w:rPr>
        <w:t>kuni 2-aastase tegevuskava alusel vähemalt kahe juriidilise isiku või füüsilisest isikust ettevõtja poolt</w:t>
      </w:r>
      <w:ins w:id="27" w:author="Liis Moor" w:date="2025-05-27T13:31:00Z">
        <w:r w:rsidR="00A57D04">
          <w:rPr>
            <w:rFonts w:asciiTheme="minorHAnsi" w:hAnsiTheme="minorHAnsi" w:cstheme="minorHAnsi"/>
            <w:sz w:val="18"/>
            <w:szCs w:val="18"/>
          </w:rPr>
          <w:t>, kellest vähemalt üks ei ole kohalik tegevusrühm</w:t>
        </w:r>
      </w:ins>
      <w:r w:rsidR="00E5615A" w:rsidRPr="000F10C6">
        <w:rPr>
          <w:rFonts w:asciiTheme="minorHAnsi" w:hAnsiTheme="minorHAnsi" w:cstheme="minorHAnsi"/>
          <w:sz w:val="18"/>
          <w:szCs w:val="18"/>
        </w:rPr>
        <w:t xml:space="preserve">. </w:t>
      </w:r>
    </w:p>
  </w:footnote>
  <w:footnote w:id="10">
    <w:p w14:paraId="150009CF" w14:textId="25AF8FA8"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lang w:val="et-EE"/>
        </w:rPr>
        <w:t xml:space="preserve"> </w:t>
      </w:r>
      <w:r w:rsidRPr="0001257B">
        <w:rPr>
          <w:rFonts w:asciiTheme="minorHAnsi" w:hAnsiTheme="minorHAnsi" w:cstheme="minorHAnsi"/>
          <w:color w:val="000000" w:themeColor="text1"/>
          <w:sz w:val="18"/>
          <w:szCs w:val="18"/>
          <w:lang w:val="et-EE"/>
        </w:rPr>
        <w:t>Mi</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pacing w:val="1"/>
          <w:sz w:val="18"/>
          <w:szCs w:val="18"/>
          <w:lang w:val="et-EE"/>
        </w:rPr>
        <w:t>ro</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13"/>
          <w:sz w:val="18"/>
          <w:szCs w:val="18"/>
          <w:lang w:val="et-EE"/>
        </w:rPr>
        <w:t xml:space="preserve"> </w:t>
      </w:r>
      <w:r w:rsidRPr="0001257B">
        <w:rPr>
          <w:rFonts w:asciiTheme="minorHAnsi" w:hAnsiTheme="minorHAnsi" w:cstheme="minorHAnsi"/>
          <w:color w:val="000000" w:themeColor="text1"/>
          <w:spacing w:val="1"/>
          <w:sz w:val="18"/>
          <w:szCs w:val="18"/>
          <w:lang w:val="et-EE"/>
        </w:rPr>
        <w:t>o</w:t>
      </w:r>
      <w:r w:rsidRPr="0001257B">
        <w:rPr>
          <w:rFonts w:asciiTheme="minorHAnsi" w:hAnsiTheme="minorHAnsi" w:cstheme="minorHAnsi"/>
          <w:color w:val="000000" w:themeColor="text1"/>
          <w:sz w:val="18"/>
          <w:szCs w:val="18"/>
          <w:lang w:val="et-EE"/>
        </w:rPr>
        <w:t>n</w:t>
      </w:r>
      <w:r w:rsidRPr="0001257B">
        <w:rPr>
          <w:rFonts w:asciiTheme="minorHAnsi" w:hAnsiTheme="minorHAnsi" w:cstheme="minorHAnsi"/>
          <w:color w:val="000000" w:themeColor="text1"/>
          <w:spacing w:val="-5"/>
          <w:sz w:val="18"/>
          <w:szCs w:val="18"/>
          <w:lang w:val="et-EE"/>
        </w:rPr>
        <w:t xml:space="preserve">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1</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z w:val="18"/>
          <w:szCs w:val="18"/>
        </w:rPr>
        <w:t>või aastabilansi kogumaht ei ületa 2 miljonit eurot</w:t>
      </w:r>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S-d, 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 täisühingud, usaldusühingud)</w:t>
      </w:r>
      <w:r w:rsidRPr="0001257B">
        <w:rPr>
          <w:rFonts w:asciiTheme="minorHAnsi" w:hAnsiTheme="minorHAnsi" w:cstheme="minorHAnsi"/>
          <w:color w:val="000000" w:themeColor="text1"/>
          <w:sz w:val="18"/>
          <w:szCs w:val="18"/>
          <w:lang w:val="et-EE"/>
        </w:rPr>
        <w:t>.</w:t>
      </w:r>
    </w:p>
  </w:footnote>
  <w:footnote w:id="11">
    <w:p w14:paraId="3D850877" w14:textId="5B26EE41" w:rsidR="002972DC" w:rsidRPr="0001257B" w:rsidRDefault="002972DC" w:rsidP="002972DC">
      <w:pPr>
        <w:pStyle w:val="NormalWeb"/>
        <w:spacing w:before="0" w:beforeAutospacing="0" w:after="0" w:afterAutospacing="0"/>
        <w:rPr>
          <w:rFonts w:asciiTheme="minorHAnsi" w:hAnsiTheme="minorHAnsi" w:cstheme="minorHAnsi"/>
          <w:color w:val="000000" w:themeColor="text1"/>
          <w:sz w:val="18"/>
          <w:szCs w:val="18"/>
          <w:lang w:val="et-EE"/>
        </w:rPr>
      </w:pPr>
      <w:r w:rsidRPr="0001257B">
        <w:rPr>
          <w:rStyle w:val="FootnoteReference"/>
          <w:rFonts w:asciiTheme="minorHAnsi" w:hAnsiTheme="minorHAnsi" w:cstheme="minorHAnsi"/>
          <w:color w:val="000000" w:themeColor="text1"/>
          <w:sz w:val="18"/>
          <w:szCs w:val="18"/>
        </w:rPr>
        <w:footnoteRef/>
      </w:r>
      <w:r w:rsidRPr="0001257B">
        <w:rPr>
          <w:rFonts w:asciiTheme="minorHAnsi" w:hAnsiTheme="minorHAnsi" w:cstheme="minorHAnsi"/>
          <w:color w:val="000000" w:themeColor="text1"/>
          <w:sz w:val="18"/>
          <w:szCs w:val="18"/>
        </w:rPr>
        <w:t xml:space="preserve"> </w:t>
      </w:r>
      <w:r w:rsidRPr="0001257B">
        <w:rPr>
          <w:rFonts w:asciiTheme="minorHAnsi" w:hAnsiTheme="minorHAnsi" w:cstheme="minorHAnsi"/>
          <w:color w:val="000000" w:themeColor="text1"/>
          <w:sz w:val="18"/>
          <w:szCs w:val="18"/>
          <w:lang w:val="et-EE"/>
        </w:rPr>
        <w:t xml:space="preserve">Väikeettevõte on </w:t>
      </w:r>
      <w:r w:rsidRPr="0001257B">
        <w:rPr>
          <w:rFonts w:asciiTheme="minorHAnsi" w:hAnsiTheme="minorHAnsi" w:cstheme="minorHAnsi"/>
          <w:color w:val="000000" w:themeColor="text1"/>
          <w:spacing w:val="1"/>
          <w:sz w:val="18"/>
          <w:szCs w:val="18"/>
          <w:lang w:val="et-EE"/>
        </w:rPr>
        <w:t>ku</w:t>
      </w:r>
      <w:r w:rsidRPr="0001257B">
        <w:rPr>
          <w:rFonts w:asciiTheme="minorHAnsi" w:hAnsiTheme="minorHAnsi" w:cstheme="minorHAnsi"/>
          <w:color w:val="000000" w:themeColor="text1"/>
          <w:spacing w:val="-1"/>
          <w:sz w:val="18"/>
          <w:szCs w:val="18"/>
          <w:lang w:val="et-EE"/>
        </w:rPr>
        <w:t>n</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1"/>
          <w:sz w:val="18"/>
          <w:szCs w:val="18"/>
          <w:lang w:val="et-EE"/>
        </w:rPr>
        <w:t>5</w:t>
      </w:r>
      <w:r w:rsidRPr="0001257B">
        <w:rPr>
          <w:rFonts w:asciiTheme="minorHAnsi" w:hAnsiTheme="minorHAnsi" w:cstheme="minorHAnsi"/>
          <w:color w:val="000000" w:themeColor="text1"/>
          <w:sz w:val="18"/>
          <w:szCs w:val="18"/>
          <w:lang w:val="et-EE"/>
        </w:rPr>
        <w:t>0</w:t>
      </w:r>
      <w:r w:rsidRPr="0001257B">
        <w:rPr>
          <w:rFonts w:asciiTheme="minorHAnsi" w:hAnsiTheme="minorHAnsi" w:cstheme="minorHAnsi"/>
          <w:color w:val="000000" w:themeColor="text1"/>
          <w:spacing w:val="-3"/>
          <w:sz w:val="18"/>
          <w:szCs w:val="18"/>
          <w:lang w:val="et-EE"/>
        </w:rPr>
        <w:t xml:space="preserve"> </w:t>
      </w:r>
      <w:r w:rsidRPr="0001257B">
        <w:rPr>
          <w:rFonts w:asciiTheme="minorHAnsi" w:hAnsiTheme="minorHAnsi" w:cstheme="minorHAnsi"/>
          <w:color w:val="000000" w:themeColor="text1"/>
          <w:sz w:val="18"/>
          <w:szCs w:val="18"/>
          <w:lang w:val="et-EE"/>
        </w:rPr>
        <w:t>t</w:t>
      </w:r>
      <w:r w:rsidRPr="0001257B">
        <w:rPr>
          <w:rFonts w:asciiTheme="minorHAnsi" w:hAnsiTheme="minorHAnsi" w:cstheme="minorHAnsi"/>
          <w:color w:val="000000" w:themeColor="text1"/>
          <w:spacing w:val="1"/>
          <w:sz w:val="18"/>
          <w:szCs w:val="18"/>
          <w:lang w:val="et-EE"/>
        </w:rPr>
        <w:t>öö</w:t>
      </w:r>
      <w:r w:rsidRPr="0001257B">
        <w:rPr>
          <w:rFonts w:asciiTheme="minorHAnsi" w:hAnsiTheme="minorHAnsi" w:cstheme="minorHAnsi"/>
          <w:color w:val="000000" w:themeColor="text1"/>
          <w:spacing w:val="-3"/>
          <w:sz w:val="18"/>
          <w:szCs w:val="18"/>
          <w:lang w:val="et-EE"/>
        </w:rPr>
        <w:t>t</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2"/>
          <w:sz w:val="18"/>
          <w:szCs w:val="18"/>
          <w:lang w:val="et-EE"/>
        </w:rPr>
        <w:t>j</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1"/>
          <w:sz w:val="18"/>
          <w:szCs w:val="18"/>
          <w:lang w:val="et-EE"/>
        </w:rPr>
        <w:t>g</w:t>
      </w:r>
      <w:r w:rsidRPr="0001257B">
        <w:rPr>
          <w:rFonts w:asciiTheme="minorHAnsi" w:hAnsiTheme="minorHAnsi" w:cstheme="minorHAnsi"/>
          <w:color w:val="000000" w:themeColor="text1"/>
          <w:sz w:val="18"/>
          <w:szCs w:val="18"/>
          <w:lang w:val="et-EE"/>
        </w:rPr>
        <w:t>a</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ette</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pacing w:val="1"/>
          <w:sz w:val="18"/>
          <w:szCs w:val="18"/>
          <w:lang w:val="et-EE"/>
        </w:rPr>
        <w:t>õ</w:t>
      </w:r>
      <w:r w:rsidRPr="0001257B">
        <w:rPr>
          <w:rFonts w:asciiTheme="minorHAnsi" w:hAnsiTheme="minorHAnsi" w:cstheme="minorHAnsi"/>
          <w:color w:val="000000" w:themeColor="text1"/>
          <w:sz w:val="18"/>
          <w:szCs w:val="18"/>
          <w:lang w:val="et-EE"/>
        </w:rPr>
        <w:t>te,</w:t>
      </w:r>
      <w:r w:rsidRPr="0001257B">
        <w:rPr>
          <w:rFonts w:asciiTheme="minorHAnsi" w:hAnsiTheme="minorHAnsi" w:cstheme="minorHAnsi"/>
          <w:color w:val="000000" w:themeColor="text1"/>
          <w:spacing w:val="-8"/>
          <w:sz w:val="18"/>
          <w:szCs w:val="18"/>
          <w:lang w:val="et-EE"/>
        </w:rPr>
        <w:t xml:space="preserve"> </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elle</w:t>
      </w:r>
      <w:r w:rsidRPr="0001257B">
        <w:rPr>
          <w:rFonts w:asciiTheme="minorHAnsi" w:hAnsiTheme="minorHAnsi" w:cstheme="minorHAnsi"/>
          <w:color w:val="000000" w:themeColor="text1"/>
          <w:spacing w:val="-6"/>
          <w:sz w:val="18"/>
          <w:szCs w:val="18"/>
          <w:lang w:val="et-EE"/>
        </w:rPr>
        <w:t xml:space="preserve"> aasta</w:t>
      </w:r>
      <w:r w:rsidRPr="0001257B">
        <w:rPr>
          <w:rFonts w:asciiTheme="minorHAnsi" w:hAnsiTheme="minorHAnsi" w:cstheme="minorHAnsi"/>
          <w:color w:val="000000" w:themeColor="text1"/>
          <w:spacing w:val="-1"/>
          <w:sz w:val="18"/>
          <w:szCs w:val="18"/>
          <w:lang w:val="et-EE"/>
        </w:rPr>
        <w:t>k</w:t>
      </w:r>
      <w:r w:rsidRPr="0001257B">
        <w:rPr>
          <w:rFonts w:asciiTheme="minorHAnsi" w:hAnsiTheme="minorHAnsi" w:cstheme="minorHAnsi"/>
          <w:color w:val="000000" w:themeColor="text1"/>
          <w:sz w:val="18"/>
          <w:szCs w:val="18"/>
          <w:lang w:val="et-EE"/>
        </w:rPr>
        <w:t>ä</w:t>
      </w:r>
      <w:r w:rsidRPr="0001257B">
        <w:rPr>
          <w:rFonts w:asciiTheme="minorHAnsi" w:hAnsiTheme="minorHAnsi" w:cstheme="minorHAnsi"/>
          <w:color w:val="000000" w:themeColor="text1"/>
          <w:spacing w:val="2"/>
          <w:sz w:val="18"/>
          <w:szCs w:val="18"/>
          <w:lang w:val="et-EE"/>
        </w:rPr>
        <w:t>i</w:t>
      </w:r>
      <w:r w:rsidRPr="0001257B">
        <w:rPr>
          <w:rFonts w:asciiTheme="minorHAnsi" w:hAnsiTheme="minorHAnsi" w:cstheme="minorHAnsi"/>
          <w:color w:val="000000" w:themeColor="text1"/>
          <w:spacing w:val="-1"/>
          <w:sz w:val="18"/>
          <w:szCs w:val="18"/>
          <w:lang w:val="et-EE"/>
        </w:rPr>
        <w:t>v</w:t>
      </w:r>
      <w:r w:rsidRPr="0001257B">
        <w:rPr>
          <w:rFonts w:asciiTheme="minorHAnsi" w:hAnsiTheme="minorHAnsi" w:cstheme="minorHAnsi"/>
          <w:color w:val="000000" w:themeColor="text1"/>
          <w:sz w:val="18"/>
          <w:szCs w:val="18"/>
          <w:lang w:val="et-EE"/>
        </w:rPr>
        <w:t>e</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z w:val="18"/>
          <w:szCs w:val="18"/>
        </w:rPr>
        <w:t xml:space="preserve">või aastabilansi kogumaht ei ületa </w:t>
      </w:r>
      <w:r w:rsidRPr="0001257B">
        <w:rPr>
          <w:rFonts w:asciiTheme="minorHAnsi" w:hAnsiTheme="minorHAnsi" w:cstheme="minorHAnsi"/>
          <w:color w:val="000000" w:themeColor="text1"/>
          <w:sz w:val="18"/>
          <w:szCs w:val="18"/>
          <w:lang w:val="et-EE"/>
        </w:rPr>
        <w:t>10</w:t>
      </w:r>
      <w:r w:rsidRPr="0001257B">
        <w:rPr>
          <w:rFonts w:asciiTheme="minorHAnsi" w:hAnsiTheme="minorHAnsi" w:cstheme="minorHAnsi"/>
          <w:color w:val="000000" w:themeColor="text1"/>
          <w:sz w:val="18"/>
          <w:szCs w:val="18"/>
        </w:rPr>
        <w:t xml:space="preserve"> miljonit eurot</w:t>
      </w:r>
      <w:r w:rsidRPr="0001257B">
        <w:rPr>
          <w:rFonts w:asciiTheme="minorHAnsi" w:hAnsiTheme="minorHAnsi" w:cstheme="minorHAnsi"/>
          <w:color w:val="000000" w:themeColor="text1"/>
          <w:sz w:val="18"/>
          <w:szCs w:val="18"/>
          <w:lang w:val="et-EE"/>
        </w:rPr>
        <w:t xml:space="preserve"> </w:t>
      </w:r>
      <w:r w:rsidRPr="0001257B">
        <w:rPr>
          <w:rFonts w:asciiTheme="minorHAnsi" w:hAnsiTheme="minorHAnsi" w:cstheme="minorHAnsi"/>
          <w:color w:val="000000" w:themeColor="text1"/>
          <w:spacing w:val="1"/>
          <w:sz w:val="18"/>
          <w:szCs w:val="18"/>
          <w:lang w:val="et-EE"/>
        </w:rPr>
        <w:t>(</w:t>
      </w:r>
      <w:r w:rsidRPr="0001257B">
        <w:rPr>
          <w:rFonts w:asciiTheme="minorHAnsi" w:hAnsiTheme="minorHAnsi" w:cstheme="minorHAnsi"/>
          <w:color w:val="000000" w:themeColor="text1"/>
          <w:sz w:val="18"/>
          <w:szCs w:val="18"/>
          <w:lang w:val="et-EE"/>
        </w:rPr>
        <w:t>OÜ-</w:t>
      </w:r>
      <w:r w:rsidRPr="0001257B">
        <w:rPr>
          <w:rFonts w:asciiTheme="minorHAnsi" w:hAnsiTheme="minorHAnsi" w:cstheme="minorHAnsi"/>
          <w:color w:val="000000" w:themeColor="text1"/>
          <w:spacing w:val="1"/>
          <w:sz w:val="18"/>
          <w:szCs w:val="18"/>
          <w:lang w:val="et-EE"/>
        </w:rPr>
        <w:t>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9"/>
          <w:sz w:val="18"/>
          <w:szCs w:val="18"/>
          <w:lang w:val="et-EE"/>
        </w:rPr>
        <w:t xml:space="preserve"> </w:t>
      </w:r>
      <w:r w:rsidRPr="0001257B">
        <w:rPr>
          <w:rFonts w:asciiTheme="minorHAnsi" w:hAnsiTheme="minorHAnsi" w:cstheme="minorHAnsi"/>
          <w:color w:val="000000" w:themeColor="text1"/>
          <w:sz w:val="18"/>
          <w:szCs w:val="18"/>
          <w:lang w:val="et-EE"/>
        </w:rPr>
        <w:t>FI</w:t>
      </w:r>
      <w:r w:rsidRPr="0001257B">
        <w:rPr>
          <w:rFonts w:asciiTheme="minorHAnsi" w:hAnsiTheme="minorHAnsi" w:cstheme="minorHAnsi"/>
          <w:color w:val="000000" w:themeColor="text1"/>
          <w:spacing w:val="1"/>
          <w:sz w:val="18"/>
          <w:szCs w:val="18"/>
          <w:lang w:val="et-EE"/>
        </w:rPr>
        <w:t>E-d</w:t>
      </w:r>
      <w:r w:rsidRPr="0001257B">
        <w:rPr>
          <w:rFonts w:asciiTheme="minorHAnsi" w:hAnsiTheme="minorHAnsi" w:cstheme="minorHAnsi"/>
          <w:color w:val="000000" w:themeColor="text1"/>
          <w:sz w:val="18"/>
          <w:szCs w:val="18"/>
          <w:lang w:val="et-EE"/>
        </w:rPr>
        <w:t>,</w:t>
      </w:r>
      <w:r w:rsidRPr="0001257B">
        <w:rPr>
          <w:rFonts w:asciiTheme="minorHAnsi" w:hAnsiTheme="minorHAnsi" w:cstheme="minorHAnsi"/>
          <w:color w:val="000000" w:themeColor="text1"/>
          <w:spacing w:val="-6"/>
          <w:sz w:val="18"/>
          <w:szCs w:val="18"/>
          <w:lang w:val="et-EE"/>
        </w:rPr>
        <w:t xml:space="preserve"> </w:t>
      </w:r>
      <w:r w:rsidRPr="0001257B">
        <w:rPr>
          <w:rFonts w:asciiTheme="minorHAnsi" w:hAnsiTheme="minorHAnsi" w:cstheme="minorHAnsi"/>
          <w:color w:val="000000" w:themeColor="text1"/>
          <w:spacing w:val="-2"/>
          <w:sz w:val="18"/>
          <w:szCs w:val="18"/>
          <w:lang w:val="et-EE"/>
        </w:rPr>
        <w:t>A</w:t>
      </w:r>
      <w:r w:rsidRPr="0001257B">
        <w:rPr>
          <w:rFonts w:asciiTheme="minorHAnsi" w:hAnsiTheme="minorHAnsi" w:cstheme="minorHAnsi"/>
          <w:color w:val="000000" w:themeColor="text1"/>
          <w:sz w:val="18"/>
          <w:szCs w:val="18"/>
          <w:lang w:val="et-EE"/>
        </w:rPr>
        <w:t>S-d, 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l</w:t>
      </w:r>
      <w:r w:rsidRPr="0001257B">
        <w:rPr>
          <w:rFonts w:asciiTheme="minorHAnsi" w:hAnsiTheme="minorHAnsi" w:cstheme="minorHAnsi"/>
          <w:color w:val="000000" w:themeColor="text1"/>
          <w:spacing w:val="-1"/>
          <w:sz w:val="18"/>
          <w:szCs w:val="18"/>
          <w:lang w:val="et-EE"/>
        </w:rPr>
        <w:t>un</w:t>
      </w:r>
      <w:r w:rsidRPr="0001257B">
        <w:rPr>
          <w:rFonts w:asciiTheme="minorHAnsi" w:hAnsiTheme="minorHAnsi" w:cstheme="minorHAnsi"/>
          <w:color w:val="000000" w:themeColor="text1"/>
          <w:spacing w:val="3"/>
          <w:sz w:val="18"/>
          <w:szCs w:val="18"/>
          <w:lang w:val="et-EE"/>
        </w:rPr>
        <w:t>d</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2"/>
          <w:sz w:val="18"/>
          <w:szCs w:val="18"/>
          <w:lang w:val="et-EE"/>
        </w:rPr>
        <w:t>s</w:t>
      </w:r>
      <w:r w:rsidRPr="0001257B">
        <w:rPr>
          <w:rFonts w:asciiTheme="minorHAnsi" w:hAnsiTheme="minorHAnsi" w:cstheme="minorHAnsi"/>
          <w:color w:val="000000" w:themeColor="text1"/>
          <w:spacing w:val="-1"/>
          <w:sz w:val="18"/>
          <w:szCs w:val="18"/>
          <w:lang w:val="et-EE"/>
        </w:rPr>
        <w:t>ü</w:t>
      </w:r>
      <w:r w:rsidRPr="0001257B">
        <w:rPr>
          <w:rFonts w:asciiTheme="minorHAnsi" w:hAnsiTheme="minorHAnsi" w:cstheme="minorHAnsi"/>
          <w:color w:val="000000" w:themeColor="text1"/>
          <w:spacing w:val="1"/>
          <w:sz w:val="18"/>
          <w:szCs w:val="18"/>
          <w:lang w:val="et-EE"/>
        </w:rPr>
        <w:t>h</w:t>
      </w:r>
      <w:r w:rsidRPr="0001257B">
        <w:rPr>
          <w:rFonts w:asciiTheme="minorHAnsi" w:hAnsiTheme="minorHAnsi" w:cstheme="minorHAnsi"/>
          <w:color w:val="000000" w:themeColor="text1"/>
          <w:sz w:val="18"/>
          <w:szCs w:val="18"/>
          <w:lang w:val="et-EE"/>
        </w:rPr>
        <w:t>i</w:t>
      </w:r>
      <w:r w:rsidRPr="0001257B">
        <w:rPr>
          <w:rFonts w:asciiTheme="minorHAnsi" w:hAnsiTheme="minorHAnsi" w:cstheme="minorHAnsi"/>
          <w:color w:val="000000" w:themeColor="text1"/>
          <w:spacing w:val="-1"/>
          <w:sz w:val="18"/>
          <w:szCs w:val="18"/>
          <w:lang w:val="et-EE"/>
        </w:rPr>
        <w:t>s</w:t>
      </w:r>
      <w:r w:rsidRPr="0001257B">
        <w:rPr>
          <w:rFonts w:asciiTheme="minorHAnsi" w:hAnsiTheme="minorHAnsi" w:cstheme="minorHAnsi"/>
          <w:color w:val="000000" w:themeColor="text1"/>
          <w:spacing w:val="2"/>
          <w:sz w:val="18"/>
          <w:szCs w:val="18"/>
          <w:lang w:val="et-EE"/>
        </w:rPr>
        <w:t>t</w:t>
      </w:r>
      <w:r w:rsidRPr="0001257B">
        <w:rPr>
          <w:rFonts w:asciiTheme="minorHAnsi" w:hAnsiTheme="minorHAnsi" w:cstheme="minorHAnsi"/>
          <w:color w:val="000000" w:themeColor="text1"/>
          <w:spacing w:val="-1"/>
          <w:sz w:val="18"/>
          <w:szCs w:val="18"/>
          <w:lang w:val="et-EE"/>
        </w:rPr>
        <w:t>u</w:t>
      </w:r>
      <w:r w:rsidRPr="0001257B">
        <w:rPr>
          <w:rFonts w:asciiTheme="minorHAnsi" w:hAnsiTheme="minorHAnsi" w:cstheme="minorHAnsi"/>
          <w:color w:val="000000" w:themeColor="text1"/>
          <w:spacing w:val="1"/>
          <w:sz w:val="18"/>
          <w:szCs w:val="18"/>
          <w:lang w:val="et-EE"/>
        </w:rPr>
        <w:t>d, täisühingud, usaldusühingud)</w:t>
      </w:r>
      <w:r w:rsidRPr="0001257B">
        <w:rPr>
          <w:rFonts w:asciiTheme="minorHAnsi" w:hAnsiTheme="minorHAnsi" w:cstheme="minorHAnsi"/>
          <w:color w:val="000000" w:themeColor="text1"/>
          <w:sz w:val="18"/>
          <w:szCs w:val="18"/>
          <w:lang w:val="et-EE"/>
        </w:rPr>
        <w:t>.</w:t>
      </w:r>
    </w:p>
  </w:footnote>
  <w:footnote w:id="12">
    <w:p w14:paraId="0C0668D7" w14:textId="0B031128" w:rsidR="00D933EE" w:rsidRPr="0001257B" w:rsidRDefault="00D933EE">
      <w:pPr>
        <w:pStyle w:val="FootnoteText"/>
        <w:rPr>
          <w:rFonts w:asciiTheme="minorHAnsi" w:hAnsiTheme="minorHAnsi" w:cstheme="minorHAnsi"/>
          <w:sz w:val="18"/>
          <w:szCs w:val="18"/>
          <w:lang w:val="et-EE"/>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Toetus on vähese tähtsusega abi.</w:t>
      </w:r>
    </w:p>
  </w:footnote>
  <w:footnote w:id="13">
    <w:p w14:paraId="33A294E6" w14:textId="77777777" w:rsidR="002972DC" w:rsidRPr="0001257B" w:rsidRDefault="002972DC" w:rsidP="002972DC">
      <w:pPr>
        <w:ind w:right="35"/>
        <w:jc w:val="both"/>
        <w:rPr>
          <w:rFonts w:asciiTheme="minorHAnsi" w:hAnsiTheme="minorHAnsi" w:cstheme="minorHAnsi"/>
          <w:sz w:val="18"/>
          <w:szCs w:val="18"/>
          <w:lang w:val="sv-FI"/>
        </w:rPr>
      </w:pPr>
      <w:r w:rsidRPr="0001257B">
        <w:rPr>
          <w:rStyle w:val="FootnoteReference"/>
          <w:rFonts w:asciiTheme="minorHAnsi" w:hAnsiTheme="minorHAnsi" w:cstheme="minorHAnsi"/>
          <w:sz w:val="18"/>
          <w:szCs w:val="18"/>
        </w:rPr>
        <w:footnoteRef/>
      </w:r>
      <w:r w:rsidRPr="0001257B">
        <w:rPr>
          <w:rFonts w:asciiTheme="minorHAnsi" w:hAnsiTheme="minorHAnsi" w:cstheme="minorHAnsi"/>
          <w:sz w:val="18"/>
          <w:szCs w:val="18"/>
        </w:rPr>
        <w:t xml:space="preserve"> </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uurp</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ojekt</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proj</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kt,</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m</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l</w:t>
      </w:r>
      <w:r w:rsidRPr="0001257B">
        <w:rPr>
          <w:rFonts w:asciiTheme="minorHAnsi" w:hAnsiTheme="minorHAnsi" w:cstheme="minorHAnsi"/>
          <w:spacing w:val="-1"/>
          <w:sz w:val="18"/>
          <w:szCs w:val="18"/>
          <w:lang w:val="sv-FI"/>
        </w:rPr>
        <w:t>e</w:t>
      </w:r>
      <w:r w:rsidRPr="0001257B">
        <w:rPr>
          <w:rFonts w:asciiTheme="minorHAnsi" w:hAnsiTheme="minorHAnsi" w:cstheme="minorHAnsi"/>
          <w:sz w:val="18"/>
          <w:szCs w:val="18"/>
          <w:lang w:val="sv-FI"/>
        </w:rPr>
        <w:t>l</w:t>
      </w:r>
      <w:r w:rsidRPr="0001257B">
        <w:rPr>
          <w:rFonts w:asciiTheme="minorHAnsi" w:hAnsiTheme="minorHAnsi" w:cstheme="minorHAnsi"/>
          <w:spacing w:val="3"/>
          <w:sz w:val="18"/>
          <w:szCs w:val="18"/>
          <w:lang w:val="sv-FI"/>
        </w:rPr>
        <w:t xml:space="preserve"> </w:t>
      </w:r>
      <w:r w:rsidRPr="0001257B">
        <w:rPr>
          <w:rFonts w:asciiTheme="minorHAnsi" w:hAnsiTheme="minorHAnsi" w:cstheme="minorHAnsi"/>
          <w:sz w:val="18"/>
          <w:szCs w:val="18"/>
          <w:lang w:val="sv-FI"/>
        </w:rPr>
        <w:t>on mä</w:t>
      </w:r>
      <w:r w:rsidRPr="0001257B">
        <w:rPr>
          <w:rFonts w:asciiTheme="minorHAnsi" w:hAnsiTheme="minorHAnsi" w:cstheme="minorHAnsi"/>
          <w:spacing w:val="-1"/>
          <w:sz w:val="18"/>
          <w:szCs w:val="18"/>
          <w:lang w:val="sv-FI"/>
        </w:rPr>
        <w:t>r</w:t>
      </w:r>
      <w:r w:rsidRPr="0001257B">
        <w:rPr>
          <w:rFonts w:asciiTheme="minorHAnsi" w:hAnsiTheme="minorHAnsi" w:cstheme="minorHAnsi"/>
          <w:sz w:val="18"/>
          <w:szCs w:val="18"/>
          <w:lang w:val="sv-FI"/>
        </w:rPr>
        <w:t>ki</w:t>
      </w:r>
      <w:r w:rsidRPr="0001257B">
        <w:rPr>
          <w:rFonts w:asciiTheme="minorHAnsi" w:hAnsiTheme="minorHAnsi" w:cstheme="minorHAnsi"/>
          <w:spacing w:val="1"/>
          <w:sz w:val="18"/>
          <w:szCs w:val="18"/>
          <w:lang w:val="sv-FI"/>
        </w:rPr>
        <w:t>m</w:t>
      </w:r>
      <w:r w:rsidRPr="0001257B">
        <w:rPr>
          <w:rFonts w:asciiTheme="minorHAnsi" w:hAnsiTheme="minorHAnsi" w:cstheme="minorHAnsi"/>
          <w:sz w:val="18"/>
          <w:szCs w:val="18"/>
          <w:lang w:val="sv-FI"/>
        </w:rPr>
        <w:t>isvä</w:t>
      </w:r>
      <w:r w:rsidRPr="0001257B">
        <w:rPr>
          <w:rFonts w:asciiTheme="minorHAnsi" w:hAnsiTheme="minorHAnsi" w:cstheme="minorHAnsi"/>
          <w:spacing w:val="-1"/>
          <w:sz w:val="18"/>
          <w:szCs w:val="18"/>
          <w:lang w:val="sv-FI"/>
        </w:rPr>
        <w:t>ä</w:t>
      </w:r>
      <w:r w:rsidRPr="0001257B">
        <w:rPr>
          <w:rFonts w:asciiTheme="minorHAnsi" w:hAnsiTheme="minorHAnsi" w:cstheme="minorHAnsi"/>
          <w:sz w:val="18"/>
          <w:szCs w:val="18"/>
          <w:lang w:val="sv-FI"/>
        </w:rPr>
        <w:t>rne mõ</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pi</w:t>
      </w:r>
      <w:r w:rsidRPr="0001257B">
        <w:rPr>
          <w:rFonts w:asciiTheme="minorHAnsi" w:hAnsiTheme="minorHAnsi" w:cstheme="minorHAnsi"/>
          <w:spacing w:val="1"/>
          <w:sz w:val="18"/>
          <w:szCs w:val="18"/>
          <w:lang w:val="sv-FI"/>
        </w:rPr>
        <w:t>i</w:t>
      </w:r>
      <w:r w:rsidRPr="0001257B">
        <w:rPr>
          <w:rFonts w:asciiTheme="minorHAnsi" w:hAnsiTheme="minorHAnsi" w:cstheme="minorHAnsi"/>
          <w:sz w:val="18"/>
          <w:szCs w:val="18"/>
          <w:lang w:val="sv-FI"/>
        </w:rPr>
        <w:t>rkon</w:t>
      </w:r>
      <w:r w:rsidRPr="0001257B">
        <w:rPr>
          <w:rFonts w:asciiTheme="minorHAnsi" w:hAnsiTheme="minorHAnsi" w:cstheme="minorHAnsi"/>
          <w:spacing w:val="-1"/>
          <w:sz w:val="18"/>
          <w:szCs w:val="18"/>
          <w:lang w:val="sv-FI"/>
        </w:rPr>
        <w:t>na</w:t>
      </w:r>
      <w:r w:rsidRPr="0001257B">
        <w:rPr>
          <w:rFonts w:asciiTheme="minorHAnsi" w:hAnsiTheme="minorHAnsi" w:cstheme="minorHAnsi"/>
          <w:sz w:val="18"/>
          <w:szCs w:val="18"/>
          <w:lang w:val="sv-FI"/>
        </w:rPr>
        <w:t>le</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(nt p</w:t>
      </w:r>
      <w:r w:rsidRPr="0001257B">
        <w:rPr>
          <w:rFonts w:asciiTheme="minorHAnsi" w:hAnsiTheme="minorHAnsi" w:cstheme="minorHAnsi"/>
          <w:spacing w:val="-1"/>
          <w:sz w:val="18"/>
          <w:szCs w:val="18"/>
          <w:lang w:val="sv-FI"/>
        </w:rPr>
        <w:t>a</w:t>
      </w:r>
      <w:r w:rsidRPr="0001257B">
        <w:rPr>
          <w:rFonts w:asciiTheme="minorHAnsi" w:hAnsiTheme="minorHAnsi" w:cstheme="minorHAnsi"/>
          <w:sz w:val="18"/>
          <w:szCs w:val="18"/>
          <w:lang w:val="sv-FI"/>
        </w:rPr>
        <w:t>l</w:t>
      </w:r>
      <w:r w:rsidRPr="0001257B">
        <w:rPr>
          <w:rFonts w:asciiTheme="minorHAnsi" w:hAnsiTheme="minorHAnsi" w:cstheme="minorHAnsi"/>
          <w:spacing w:val="1"/>
          <w:sz w:val="18"/>
          <w:szCs w:val="18"/>
          <w:lang w:val="sv-FI"/>
        </w:rPr>
        <w:t>j</w:t>
      </w:r>
      <w:r w:rsidRPr="0001257B">
        <w:rPr>
          <w:rFonts w:asciiTheme="minorHAnsi" w:hAnsiTheme="minorHAnsi" w:cstheme="minorHAnsi"/>
          <w:sz w:val="18"/>
          <w:szCs w:val="18"/>
          <w:lang w:val="sv-FI"/>
        </w:rPr>
        <w:t>u</w:t>
      </w:r>
      <w:r w:rsidRPr="0001257B">
        <w:rPr>
          <w:rFonts w:asciiTheme="minorHAnsi" w:hAnsiTheme="minorHAnsi" w:cstheme="minorHAnsi"/>
          <w:spacing w:val="2"/>
          <w:sz w:val="18"/>
          <w:szCs w:val="18"/>
          <w:lang w:val="sv-FI"/>
        </w:rPr>
        <w:t xml:space="preserve"> </w:t>
      </w:r>
      <w:r w:rsidRPr="0001257B">
        <w:rPr>
          <w:rFonts w:asciiTheme="minorHAnsi" w:hAnsiTheme="minorHAnsi" w:cstheme="minorHAnsi"/>
          <w:sz w:val="18"/>
          <w:szCs w:val="18"/>
          <w:lang w:val="sv-FI"/>
        </w:rPr>
        <w:t>uusi töökoh</w:t>
      </w:r>
      <w:r w:rsidRPr="0001257B">
        <w:rPr>
          <w:rFonts w:asciiTheme="minorHAnsi" w:hAnsiTheme="minorHAnsi" w:cstheme="minorHAnsi"/>
          <w:spacing w:val="1"/>
          <w:sz w:val="18"/>
          <w:szCs w:val="18"/>
          <w:lang w:val="sv-FI"/>
        </w:rPr>
        <w:t>t</w:t>
      </w:r>
      <w:r w:rsidRPr="0001257B">
        <w:rPr>
          <w:rFonts w:asciiTheme="minorHAnsi" w:hAnsiTheme="minorHAnsi" w:cstheme="minorHAnsi"/>
          <w:sz w:val="18"/>
          <w:szCs w:val="18"/>
          <w:lang w:val="sv-FI"/>
        </w:rPr>
        <w:t>i). Suurprojekti esitamise õiguse otsu</w:t>
      </w:r>
      <w:r w:rsidRPr="0001257B">
        <w:rPr>
          <w:rFonts w:asciiTheme="minorHAnsi" w:hAnsiTheme="minorHAnsi" w:cstheme="minorHAnsi"/>
          <w:spacing w:val="1"/>
          <w:sz w:val="18"/>
          <w:szCs w:val="18"/>
          <w:lang w:val="sv-FI"/>
        </w:rPr>
        <w:t>s</w:t>
      </w:r>
      <w:r w:rsidRPr="0001257B">
        <w:rPr>
          <w:rFonts w:asciiTheme="minorHAnsi" w:hAnsiTheme="minorHAnsi" w:cstheme="minorHAnsi"/>
          <w:sz w:val="18"/>
          <w:szCs w:val="18"/>
          <w:lang w:val="sv-FI"/>
        </w:rPr>
        <w:t xml:space="preserve">tab </w:t>
      </w:r>
      <w:r w:rsidRPr="0001257B">
        <w:rPr>
          <w:rFonts w:asciiTheme="minorHAnsi" w:hAnsiTheme="minorHAnsi" w:cstheme="minorHAnsi"/>
          <w:spacing w:val="-1"/>
          <w:sz w:val="18"/>
          <w:szCs w:val="18"/>
          <w:lang w:val="sv-FI"/>
        </w:rPr>
        <w:t>K</w:t>
      </w:r>
      <w:r w:rsidRPr="0001257B">
        <w:rPr>
          <w:rFonts w:asciiTheme="minorHAnsi" w:hAnsiTheme="minorHAnsi" w:cstheme="minorHAnsi"/>
          <w:spacing w:val="2"/>
          <w:sz w:val="18"/>
          <w:szCs w:val="18"/>
          <w:lang w:val="sv-FI"/>
        </w:rPr>
        <w:t>K</w:t>
      </w:r>
      <w:r w:rsidRPr="0001257B">
        <w:rPr>
          <w:rFonts w:asciiTheme="minorHAnsi" w:hAnsiTheme="minorHAnsi" w:cstheme="minorHAnsi"/>
          <w:spacing w:val="-5"/>
          <w:sz w:val="18"/>
          <w:szCs w:val="18"/>
          <w:lang w:val="sv-FI"/>
        </w:rPr>
        <w:t>L</w:t>
      </w:r>
      <w:r w:rsidRPr="0001257B">
        <w:rPr>
          <w:rFonts w:asciiTheme="minorHAnsi" w:hAnsiTheme="minorHAnsi" w:cstheme="minorHAnsi"/>
          <w:sz w:val="18"/>
          <w:szCs w:val="18"/>
          <w:lang w:val="sv-FI"/>
        </w:rPr>
        <w:t>M-i ü</w:t>
      </w:r>
      <w:r w:rsidRPr="0001257B">
        <w:rPr>
          <w:rFonts w:asciiTheme="minorHAnsi" w:hAnsiTheme="minorHAnsi" w:cstheme="minorHAnsi"/>
          <w:spacing w:val="1"/>
          <w:sz w:val="18"/>
          <w:szCs w:val="18"/>
          <w:lang w:val="sv-FI"/>
        </w:rPr>
        <w:t>l</w:t>
      </w:r>
      <w:r w:rsidRPr="0001257B">
        <w:rPr>
          <w:rFonts w:asciiTheme="minorHAnsi" w:hAnsiTheme="minorHAnsi" w:cstheme="minorHAnsi"/>
          <w:sz w:val="18"/>
          <w:szCs w:val="18"/>
          <w:lang w:val="sv-FI"/>
        </w:rPr>
        <w:t>dkoo</w:t>
      </w:r>
      <w:r w:rsidRPr="0001257B">
        <w:rPr>
          <w:rFonts w:asciiTheme="minorHAnsi" w:hAnsiTheme="minorHAnsi" w:cstheme="minorHAnsi"/>
          <w:spacing w:val="2"/>
          <w:sz w:val="18"/>
          <w:szCs w:val="18"/>
          <w:lang w:val="sv-FI"/>
        </w:rPr>
        <w:t>s</w:t>
      </w:r>
      <w:r w:rsidRPr="0001257B">
        <w:rPr>
          <w:rFonts w:asciiTheme="minorHAnsi" w:hAnsiTheme="minorHAnsi" w:cstheme="minorHAnsi"/>
          <w:sz w:val="18"/>
          <w:szCs w:val="18"/>
          <w:lang w:val="sv-FI"/>
        </w:rPr>
        <w:t>olek.</w:t>
      </w:r>
    </w:p>
  </w:footnote>
  <w:footnote w:id="14">
    <w:p w14:paraId="7E6365D3" w14:textId="390CF7A1" w:rsidR="003D5279" w:rsidRPr="008964C7" w:rsidRDefault="003D5279">
      <w:pPr>
        <w:pStyle w:val="FootnoteText"/>
        <w:rPr>
          <w:rFonts w:asciiTheme="minorHAnsi" w:hAnsiTheme="minorHAnsi" w:cstheme="minorHAnsi"/>
          <w:sz w:val="18"/>
          <w:szCs w:val="18"/>
          <w:lang w:val="et-EE"/>
        </w:rPr>
      </w:pPr>
      <w:r w:rsidRPr="008964C7">
        <w:rPr>
          <w:rStyle w:val="FootnoteReference"/>
          <w:rFonts w:asciiTheme="minorHAnsi" w:hAnsiTheme="minorHAnsi" w:cstheme="minorHAnsi"/>
          <w:sz w:val="18"/>
          <w:szCs w:val="18"/>
        </w:rPr>
        <w:footnoteRef/>
      </w:r>
      <w:r w:rsidRPr="008964C7">
        <w:rPr>
          <w:rFonts w:asciiTheme="minorHAnsi" w:hAnsiTheme="minorHAnsi" w:cstheme="minorHAnsi"/>
          <w:sz w:val="18"/>
          <w:szCs w:val="18"/>
        </w:rPr>
        <w:t xml:space="preserve"> </w:t>
      </w:r>
      <w:r w:rsidRPr="008964C7">
        <w:rPr>
          <w:rFonts w:asciiTheme="minorHAnsi" w:hAnsiTheme="minorHAnsi" w:cstheme="minorHAnsi"/>
          <w:b/>
          <w:bCs/>
          <w:sz w:val="18"/>
          <w:szCs w:val="18"/>
        </w:rPr>
        <w:t>Läbivalt kõikide meetmete puhul:</w:t>
      </w:r>
      <w:r w:rsidRPr="008964C7">
        <w:rPr>
          <w:rFonts w:asciiTheme="minorHAnsi" w:hAnsiTheme="minorHAnsi" w:cstheme="minorHAnsi"/>
          <w:sz w:val="18"/>
          <w:szCs w:val="18"/>
        </w:rPr>
        <w:t xml:space="preserve"> näitajatele sihttasemeid ei määratleta, vaid jälgitakse jooksvalt vastavate taotluste arvu.</w:t>
      </w:r>
    </w:p>
  </w:footnote>
  <w:footnote w:id="15">
    <w:p w14:paraId="560E6CB4" w14:textId="61E47621" w:rsidR="00454BBC" w:rsidRPr="008964C7" w:rsidRDefault="00454BBC" w:rsidP="00454BBC">
      <w:pPr>
        <w:rPr>
          <w:ins w:id="33" w:author="Liis Moor" w:date="2025-05-28T15:06:00Z"/>
          <w:rFonts w:asciiTheme="minorHAnsi" w:hAnsiTheme="minorHAnsi" w:cstheme="minorHAnsi"/>
          <w:color w:val="212121"/>
          <w:sz w:val="18"/>
          <w:szCs w:val="18"/>
          <w:rPrChange w:id="34" w:author="Liis Moor" w:date="2025-05-29T16:20:00Z">
            <w:rPr>
              <w:ins w:id="35" w:author="Liis Moor" w:date="2025-05-28T15:06:00Z"/>
              <w:rFonts w:ascii="Calibri" w:hAnsi="Calibri" w:cs="Calibri"/>
              <w:color w:val="212121"/>
              <w:sz w:val="20"/>
              <w:szCs w:val="20"/>
            </w:rPr>
          </w:rPrChange>
        </w:rPr>
      </w:pPr>
      <w:ins w:id="36" w:author="Liis Moor" w:date="2025-05-28T15:06:00Z">
        <w:r w:rsidRPr="008964C7">
          <w:rPr>
            <w:rStyle w:val="FootnoteReference"/>
            <w:rFonts w:asciiTheme="minorHAnsi" w:hAnsiTheme="minorHAnsi" w:cstheme="minorHAnsi"/>
            <w:sz w:val="18"/>
            <w:szCs w:val="18"/>
          </w:rPr>
          <w:footnoteRef/>
        </w:r>
        <w:r w:rsidRPr="00454BBC">
          <w:rPr>
            <w:rFonts w:asciiTheme="minorHAnsi" w:hAnsiTheme="minorHAnsi" w:cstheme="minorHAnsi"/>
            <w:sz w:val="18"/>
            <w:szCs w:val="18"/>
            <w:rPrChange w:id="37" w:author="Liis Moor" w:date="2025-05-28T15:07:00Z">
              <w:rPr/>
            </w:rPrChange>
          </w:rPr>
          <w:t xml:space="preserve"> </w:t>
        </w:r>
        <w:r w:rsidRPr="00454BBC">
          <w:rPr>
            <w:rFonts w:asciiTheme="minorHAnsi" w:hAnsiTheme="minorHAnsi" w:cstheme="minorHAnsi"/>
            <w:color w:val="000000"/>
            <w:sz w:val="18"/>
            <w:szCs w:val="18"/>
            <w:lang w:val="et-EE"/>
            <w:rPrChange w:id="38" w:author="Liis Moor" w:date="2025-05-28T15:07:00Z">
              <w:rPr>
                <w:rFonts w:ascii="Calibri" w:hAnsi="Calibri" w:cs="Calibri"/>
                <w:color w:val="000000"/>
                <w:lang w:val="et-EE"/>
              </w:rPr>
            </w:rPrChange>
          </w:rPr>
          <w:t>Taristuobjekt on ühiskonna toimimiseks vajalik rajatis või tehnosüsteem,</w:t>
        </w:r>
        <w:r w:rsidRPr="00454BBC">
          <w:rPr>
            <w:rFonts w:asciiTheme="minorHAnsi" w:hAnsiTheme="minorHAnsi" w:cstheme="minorHAnsi"/>
            <w:color w:val="000000"/>
            <w:sz w:val="18"/>
            <w:szCs w:val="18"/>
            <w:rPrChange w:id="39" w:author="Liis Moor" w:date="2025-05-28T15:07:00Z">
              <w:rPr>
                <w:rFonts w:ascii="Calibri" w:hAnsi="Calibri" w:cs="Calibri"/>
                <w:color w:val="000000"/>
              </w:rPr>
            </w:rPrChange>
          </w:rPr>
          <w:t xml:space="preserve"> näiteks teed, sillad, elektrivõrgud, veevärgid, sidevõrgud</w:t>
        </w:r>
      </w:ins>
      <w:ins w:id="40" w:author="Liis Moor" w:date="2025-05-28T15:07:00Z">
        <w:r w:rsidRPr="00454BBC">
          <w:rPr>
            <w:rFonts w:asciiTheme="minorHAnsi" w:hAnsiTheme="minorHAnsi" w:cstheme="minorHAnsi"/>
            <w:color w:val="000000"/>
            <w:sz w:val="18"/>
            <w:szCs w:val="18"/>
            <w:rPrChange w:id="41" w:author="Liis Moor" w:date="2025-05-28T15:07:00Z">
              <w:rPr>
                <w:rFonts w:ascii="Calibri" w:hAnsi="Calibri" w:cs="Calibri"/>
                <w:color w:val="000000"/>
              </w:rPr>
            </w:rPrChange>
          </w:rPr>
          <w:t>.</w:t>
        </w:r>
      </w:ins>
      <w:ins w:id="42" w:author="Liis Moor" w:date="2025-05-28T15:06:00Z">
        <w:r w:rsidRPr="00454BBC">
          <w:rPr>
            <w:rFonts w:asciiTheme="minorHAnsi" w:hAnsiTheme="minorHAnsi" w:cstheme="minorHAnsi"/>
            <w:color w:val="000000"/>
            <w:sz w:val="18"/>
            <w:szCs w:val="18"/>
            <w:rPrChange w:id="43" w:author="Liis Moor" w:date="2025-05-28T15:07:00Z">
              <w:rPr>
                <w:rFonts w:ascii="Calibri" w:hAnsi="Calibri" w:cs="Calibri"/>
                <w:color w:val="000000"/>
              </w:rPr>
            </w:rPrChange>
          </w:rPr>
          <w:t xml:space="preserve"> </w:t>
        </w:r>
      </w:ins>
    </w:p>
    <w:p w14:paraId="1044B2FF" w14:textId="026D11EE" w:rsidR="00454BBC" w:rsidRPr="008964C7" w:rsidRDefault="00454BBC">
      <w:pPr>
        <w:pStyle w:val="FootnoteText"/>
        <w:rPr>
          <w:lang w:val="et-EE"/>
        </w:rPr>
      </w:pPr>
    </w:p>
  </w:footnote>
  <w:footnote w:id="16">
    <w:p w14:paraId="3E7E556A" w14:textId="0DC37F3C" w:rsidR="00A57D04" w:rsidRPr="00A57D04" w:rsidRDefault="00A57D04">
      <w:pPr>
        <w:pStyle w:val="FootnoteText"/>
        <w:rPr>
          <w:rFonts w:asciiTheme="minorHAnsi" w:hAnsiTheme="minorHAnsi" w:cstheme="minorHAnsi"/>
          <w:sz w:val="18"/>
          <w:szCs w:val="18"/>
          <w:lang w:val="et-EE"/>
        </w:rPr>
      </w:pPr>
      <w:ins w:id="60" w:author="Liis Moor" w:date="2025-05-27T13:35:00Z">
        <w:r w:rsidRPr="00A57D04">
          <w:rPr>
            <w:rStyle w:val="FootnoteReference"/>
            <w:rFonts w:asciiTheme="minorHAnsi" w:hAnsiTheme="minorHAnsi" w:cstheme="minorHAnsi"/>
            <w:sz w:val="18"/>
            <w:szCs w:val="18"/>
          </w:rPr>
          <w:footnoteRef/>
        </w:r>
        <w:r w:rsidRPr="00A57D04">
          <w:rPr>
            <w:rFonts w:asciiTheme="minorHAnsi" w:hAnsiTheme="minorHAnsi" w:cstheme="minorHAnsi"/>
            <w:sz w:val="18"/>
            <w:szCs w:val="18"/>
          </w:rPr>
          <w:t xml:space="preserve"> </w:t>
        </w:r>
        <w:r w:rsidRPr="00A57D04">
          <w:rPr>
            <w:rFonts w:asciiTheme="minorHAnsi" w:hAnsiTheme="minorHAnsi" w:cstheme="minorHAnsi"/>
            <w:sz w:val="18"/>
            <w:szCs w:val="18"/>
            <w:lang w:val="et-EE"/>
          </w:rPr>
          <w:t xml:space="preserve">Koostöötegevus on projekt, mis viiakse ellu vähemalt kahe kohaliku tegevusrühma poolt. </w:t>
        </w:r>
      </w:ins>
      <w:ins w:id="61" w:author="Maarja Pikkmets" w:date="2025-05-28T15:49:00Z">
        <w:r w:rsidR="00C134A8" w:rsidRPr="003C25C3">
          <w:rPr>
            <w:rFonts w:asciiTheme="minorHAnsi" w:hAnsiTheme="minorHAnsi" w:cstheme="minorHAnsi"/>
            <w:sz w:val="18"/>
            <w:szCs w:val="18"/>
          </w:rPr>
          <w:t>Koostöötegevuse korral võib toetatava tegevuse asukoht jääda väljapoole Eestit, piirdudes Euroopa Liidu ja Euroopa Majanduspiirkonnaga</w:t>
        </w:r>
        <w:r w:rsidR="00C134A8">
          <w:rPr>
            <w:rFonts w:asciiTheme="minorHAnsi" w:hAnsiTheme="minorHAnsi" w:cstheme="minorHAnsi"/>
            <w:sz w:val="18"/>
            <w:szCs w:val="18"/>
          </w:rPr>
          <w:t>.</w:t>
        </w:r>
      </w:ins>
    </w:p>
  </w:footnote>
  <w:footnote w:id="17">
    <w:p w14:paraId="7E8CAF68" w14:textId="40C3947F" w:rsidR="00CC53AE" w:rsidRPr="0061058B" w:rsidRDefault="00CC53AE">
      <w:pPr>
        <w:pStyle w:val="FootnoteText"/>
        <w:rPr>
          <w:rFonts w:asciiTheme="minorHAnsi" w:hAnsiTheme="minorHAnsi" w:cstheme="minorHAnsi"/>
          <w:sz w:val="18"/>
          <w:szCs w:val="18"/>
          <w:lang w:val="et-EE"/>
        </w:rPr>
      </w:pPr>
      <w:r w:rsidRPr="0061058B">
        <w:rPr>
          <w:rStyle w:val="FootnoteReference"/>
          <w:rFonts w:asciiTheme="minorHAnsi" w:hAnsiTheme="minorHAnsi" w:cstheme="minorHAnsi"/>
          <w:sz w:val="18"/>
          <w:szCs w:val="18"/>
        </w:rPr>
        <w:footnoteRef/>
      </w:r>
      <w:r w:rsidRPr="0061058B">
        <w:rPr>
          <w:rFonts w:asciiTheme="minorHAnsi" w:hAnsiTheme="minorHAnsi" w:cstheme="minorHAnsi"/>
          <w:sz w:val="18"/>
          <w:szCs w:val="18"/>
        </w:rPr>
        <w:t xml:space="preserve"> </w:t>
      </w:r>
      <w:r w:rsidRPr="0061058B">
        <w:rPr>
          <w:rFonts w:asciiTheme="minorHAnsi" w:hAnsiTheme="minorHAnsi" w:cstheme="minorHAnsi"/>
          <w:sz w:val="18"/>
          <w:szCs w:val="18"/>
          <w:lang w:val="et-EE"/>
        </w:rPr>
        <w:t>Vanemaealine inimene – inimene vanuses 55+.</w:t>
      </w:r>
    </w:p>
  </w:footnote>
  <w:footnote w:id="18">
    <w:p w14:paraId="32D948D0" w14:textId="77777777" w:rsidR="00B672C4" w:rsidRPr="003C25C3" w:rsidRDefault="00B672C4" w:rsidP="00B672C4">
      <w:pPr>
        <w:rPr>
          <w:rFonts w:asciiTheme="minorHAnsi" w:hAnsiTheme="minorHAnsi" w:cstheme="minorHAnsi"/>
          <w:sz w:val="18"/>
          <w:szCs w:val="18"/>
        </w:rPr>
      </w:pPr>
      <w:r w:rsidRPr="003C25C3">
        <w:rPr>
          <w:rStyle w:val="FootnoteReference"/>
          <w:rFonts w:asciiTheme="minorHAnsi" w:hAnsiTheme="minorHAnsi" w:cstheme="minorHAnsi"/>
          <w:sz w:val="18"/>
          <w:szCs w:val="18"/>
        </w:rPr>
        <w:footnoteRef/>
      </w:r>
      <w:r w:rsidRPr="003C25C3">
        <w:rPr>
          <w:rFonts w:asciiTheme="minorHAnsi" w:hAnsiTheme="minorHAnsi" w:cstheme="minorHAnsi"/>
          <w:sz w:val="18"/>
          <w:szCs w:val="18"/>
        </w:rPr>
        <w:t xml:space="preserve"> Erivajadusega inimene – inimene, kellel on füüsiline või psüühiline kõrvalekalle, mille tõttu ta vajab</w:t>
      </w:r>
    </w:p>
    <w:p w14:paraId="54CB2B57" w14:textId="77777777" w:rsidR="00B672C4" w:rsidRDefault="00B672C4" w:rsidP="00B672C4">
      <w:pPr>
        <w:rPr>
          <w:sz w:val="18"/>
          <w:szCs w:val="18"/>
        </w:rPr>
      </w:pPr>
      <w:r w:rsidRPr="003C25C3">
        <w:rPr>
          <w:rFonts w:asciiTheme="minorHAnsi" w:hAnsiTheme="minorHAnsi" w:cstheme="minorHAnsi"/>
          <w:sz w:val="18"/>
          <w:szCs w:val="18"/>
        </w:rPr>
        <w:t>kõrvalabi.</w:t>
      </w:r>
    </w:p>
  </w:footnote>
  <w:footnote w:id="19">
    <w:p w14:paraId="3F631F39" w14:textId="77777777" w:rsidR="00CC4DA3" w:rsidRPr="00395520" w:rsidRDefault="00CC4DA3" w:rsidP="00CC4DA3">
      <w:pPr>
        <w:pStyle w:val="FootnoteText"/>
        <w:spacing w:after="120"/>
        <w:rPr>
          <w:rFonts w:asciiTheme="minorHAnsi" w:hAnsiTheme="minorHAnsi" w:cstheme="minorHAnsi"/>
          <w:sz w:val="18"/>
          <w:szCs w:val="18"/>
        </w:rPr>
      </w:pPr>
      <w:r w:rsidRPr="00395520">
        <w:rPr>
          <w:rStyle w:val="FootnoteReference"/>
          <w:rFonts w:asciiTheme="minorHAnsi" w:hAnsiTheme="minorHAnsi" w:cstheme="minorHAnsi"/>
          <w:sz w:val="18"/>
          <w:szCs w:val="18"/>
        </w:rPr>
        <w:footnoteRef/>
      </w:r>
      <w:r w:rsidRPr="00395520">
        <w:rPr>
          <w:rFonts w:asciiTheme="minorHAnsi" w:hAnsiTheme="minorHAnsi" w:cstheme="minorHAnsi"/>
          <w:sz w:val="18"/>
          <w:szCs w:val="18"/>
        </w:rPr>
        <w:t xml:space="preserve"> Koondhinne moodustub hindamiskomisjoni liikmete poolt antud hinnete aritmeetilisest keskmisest.</w:t>
      </w:r>
    </w:p>
  </w:footnote>
  <w:footnote w:id="20">
    <w:p w14:paraId="431686E4" w14:textId="77D9CF6C" w:rsidR="001F317F" w:rsidRPr="0036487A" w:rsidRDefault="001F317F">
      <w:pPr>
        <w:pStyle w:val="FootnoteText"/>
        <w:rPr>
          <w:rFonts w:asciiTheme="minorHAnsi" w:hAnsiTheme="minorHAnsi" w:cstheme="minorHAnsi"/>
          <w:sz w:val="18"/>
          <w:szCs w:val="18"/>
          <w:lang w:val="et-EE"/>
        </w:rPr>
      </w:pPr>
      <w:r w:rsidRPr="0036487A">
        <w:rPr>
          <w:rStyle w:val="FootnoteReference"/>
          <w:rFonts w:asciiTheme="minorHAnsi" w:hAnsiTheme="minorHAnsi" w:cstheme="minorHAnsi"/>
          <w:sz w:val="18"/>
          <w:szCs w:val="18"/>
        </w:rPr>
        <w:footnoteRef/>
      </w:r>
      <w:r w:rsidRPr="0036487A">
        <w:rPr>
          <w:rFonts w:asciiTheme="minorHAnsi" w:hAnsiTheme="minorHAnsi" w:cstheme="minorHAnsi"/>
          <w:sz w:val="18"/>
          <w:szCs w:val="18"/>
        </w:rPr>
        <w:t xml:space="preserve"> Arvestatakse töökohti, mis on loodud enne viimase maksetaotluse esitamist</w:t>
      </w:r>
      <w:r w:rsidR="00992465">
        <w:rPr>
          <w:rFonts w:asciiTheme="minorHAnsi" w:hAnsiTheme="minorHAnsi" w:cstheme="minorHAnsi"/>
          <w:sz w:val="18"/>
          <w:szCs w:val="18"/>
        </w:rPr>
        <w:t>.</w:t>
      </w:r>
      <w:r w:rsidRPr="0036487A">
        <w:rPr>
          <w:rFonts w:asciiTheme="minorHAnsi" w:hAnsiTheme="minorHAnsi" w:cstheme="minorHAnsi"/>
          <w:sz w:val="18"/>
          <w:szCs w:val="18"/>
        </w:rPr>
        <w:t xml:space="preserve"> </w:t>
      </w:r>
    </w:p>
  </w:footnote>
  <w:footnote w:id="21">
    <w:p w14:paraId="636263CF" w14:textId="2407F8E5"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https://valitsus.ee/strateegia-eesti-2035-arengukavad-ja-planeering/strateegia </w:t>
      </w:r>
    </w:p>
  </w:footnote>
  <w:footnote w:id="22">
    <w:p w14:paraId="509BE519" w14:textId="3F1FA415"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https://www.agri.ee/euroopa-liidu-uhise-pollumajanduspoliitika-strateegiakava-2023-2027 </w:t>
      </w:r>
    </w:p>
  </w:footnote>
  <w:footnote w:id="23">
    <w:p w14:paraId="07B0D550" w14:textId="279E0B2B" w:rsidR="00216574" w:rsidRDefault="00216574" w:rsidP="00216574">
      <w:pPr>
        <w:pStyle w:val="FootnoteText"/>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https://pilv.rtk.ee/s/j6HZp9QFAjJM7a3</w:t>
      </w:r>
    </w:p>
  </w:footnote>
  <w:footnote w:id="24">
    <w:p w14:paraId="25F420C0"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https://www.sm.ee/heaolu-arengukava-2023-2030</w:t>
      </w:r>
    </w:p>
  </w:footnote>
  <w:footnote w:id="25">
    <w:p w14:paraId="2199328E"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https://www.riigiteataja.ee/aktilisa/4041/1202/2020/Lisa1.pdf#</w:t>
      </w:r>
    </w:p>
  </w:footnote>
  <w:footnote w:id="26">
    <w:p w14:paraId="0D352C09"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https://www.riigiteataja.ee/aktilisa/4021/1202/2002/arengukava.pdf#</w:t>
      </w:r>
    </w:p>
  </w:footnote>
  <w:footnote w:id="27">
    <w:p w14:paraId="4BE6FC75" w14:textId="77777777" w:rsidR="00216574" w:rsidRPr="00044301" w:rsidRDefault="00216574" w:rsidP="00216574">
      <w:pPr>
        <w:pStyle w:val="FootnoteText"/>
        <w:rPr>
          <w:rFonts w:asciiTheme="minorHAnsi" w:hAnsiTheme="minorHAnsi" w:cstheme="minorHAnsi"/>
          <w:sz w:val="18"/>
          <w:szCs w:val="18"/>
        </w:rPr>
      </w:pPr>
      <w:r w:rsidRPr="00044301">
        <w:rPr>
          <w:rStyle w:val="FootnoteReference"/>
          <w:rFonts w:asciiTheme="minorHAnsi" w:eastAsiaTheme="minorEastAsia" w:hAnsiTheme="minorHAnsi" w:cstheme="minorHAnsi"/>
          <w:sz w:val="18"/>
          <w:szCs w:val="18"/>
        </w:rPr>
        <w:footnoteRef/>
      </w:r>
      <w:r w:rsidRPr="00044301">
        <w:rPr>
          <w:rFonts w:asciiTheme="minorHAnsi" w:hAnsiTheme="minorHAnsi" w:cstheme="minorHAnsi"/>
          <w:sz w:val="18"/>
          <w:szCs w:val="18"/>
        </w:rPr>
        <w:t xml:space="preserve"> https://www.riigiteataja.ee/aktilisa/4030/1202/0026/Vormsi%20valla%20arengukava%202020-2030.pdf#</w:t>
      </w:r>
    </w:p>
  </w:footnote>
  <w:footnote w:id="28">
    <w:p w14:paraId="776FEE44"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https://www.riigiteataja.ee/aktilisa/4221/0202/2005/Laaneranna_valla_ak_2018-2028.pdf#</w:t>
      </w:r>
    </w:p>
  </w:footnote>
  <w:footnote w:id="29">
    <w:p w14:paraId="1C1497C6" w14:textId="77777777" w:rsidR="00216574" w:rsidRPr="00E23D67" w:rsidRDefault="00216574" w:rsidP="00216574">
      <w:pPr>
        <w:pStyle w:val="FootnoteText"/>
        <w:rPr>
          <w:rFonts w:asciiTheme="minorHAnsi" w:hAnsiTheme="minorHAnsi" w:cstheme="minorHAnsi"/>
          <w:sz w:val="18"/>
          <w:szCs w:val="18"/>
        </w:rPr>
      </w:pPr>
      <w:r w:rsidRPr="00E23D67">
        <w:rPr>
          <w:rStyle w:val="FootnoteReference"/>
          <w:rFonts w:asciiTheme="minorHAnsi" w:eastAsiaTheme="minorEastAsia" w:hAnsiTheme="minorHAnsi" w:cstheme="minorHAnsi"/>
          <w:sz w:val="18"/>
          <w:szCs w:val="18"/>
        </w:rPr>
        <w:footnoteRef/>
      </w:r>
      <w:r w:rsidRPr="00E23D67">
        <w:rPr>
          <w:rFonts w:asciiTheme="minorHAnsi" w:hAnsiTheme="minorHAnsi" w:cstheme="minorHAnsi"/>
          <w:sz w:val="18"/>
          <w:szCs w:val="18"/>
        </w:rPr>
        <w:t xml:space="preserve"> https://maakonnaplaneering.ee/wp-content/uploads/2022/09/Laane-maakonnaplaneering-2030_muudetud.pdf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E05C" w14:textId="591BE18F" w:rsidR="00202ACD" w:rsidRDefault="0096795F">
    <w:pPr>
      <w:pStyle w:val="Header"/>
    </w:pPr>
    <w:r>
      <w:rPr>
        <w:noProof/>
      </w:rPr>
      <w:pict w14:anchorId="62A58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51.5pt;height:150.5pt;rotation:315;z-index:-251658240;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BDC"/>
    <w:multiLevelType w:val="hybridMultilevel"/>
    <w:tmpl w:val="94980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D5FCF"/>
    <w:multiLevelType w:val="hybridMultilevel"/>
    <w:tmpl w:val="D18E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CC53C4"/>
    <w:multiLevelType w:val="multilevel"/>
    <w:tmpl w:val="0ECC0498"/>
    <w:lvl w:ilvl="0">
      <w:start w:val="1"/>
      <w:numFmt w:val="decimal"/>
      <w:pStyle w:val="Heading1"/>
      <w:lvlText w:val="%1."/>
      <w:lvlJc w:val="left"/>
      <w:pPr>
        <w:ind w:left="567" w:hanging="567"/>
      </w:pPr>
      <w:rPr>
        <w:rFonts w:hint="default"/>
        <w:b/>
        <w:bCs/>
        <w:color w:val="C0504D" w:themeColor="accent2"/>
      </w:rPr>
    </w:lvl>
    <w:lvl w:ilvl="1">
      <w:start w:val="1"/>
      <w:numFmt w:val="decimal"/>
      <w:pStyle w:val="Heading2"/>
      <w:lvlText w:val="%1.%2."/>
      <w:lvlJc w:val="left"/>
      <w:pPr>
        <w:ind w:left="567" w:hanging="567"/>
      </w:pPr>
      <w:rPr>
        <w:rFonts w:hint="default"/>
        <w:b/>
        <w:bCs/>
        <w:strike w:val="0"/>
        <w:sz w:val="28"/>
        <w:szCs w:val="28"/>
      </w:rPr>
    </w:lvl>
    <w:lvl w:ilvl="2">
      <w:start w:val="1"/>
      <w:numFmt w:val="decimal"/>
      <w:lvlText w:val="%2.1.1"/>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41D7F65"/>
    <w:multiLevelType w:val="hybridMultilevel"/>
    <w:tmpl w:val="132CB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892839"/>
    <w:multiLevelType w:val="hybridMultilevel"/>
    <w:tmpl w:val="CE38B846"/>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58240F"/>
    <w:multiLevelType w:val="hybridMultilevel"/>
    <w:tmpl w:val="BD0C2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62114B"/>
    <w:multiLevelType w:val="hybridMultilevel"/>
    <w:tmpl w:val="5FACA59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48702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483DBD"/>
    <w:multiLevelType w:val="hybridMultilevel"/>
    <w:tmpl w:val="94BC8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97032EE"/>
    <w:multiLevelType w:val="hybridMultilevel"/>
    <w:tmpl w:val="E9B67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6A21BB"/>
    <w:multiLevelType w:val="hybridMultilevel"/>
    <w:tmpl w:val="81869910"/>
    <w:lvl w:ilvl="0" w:tplc="BF4C6B32">
      <w:start w:val="26"/>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4733D9"/>
    <w:multiLevelType w:val="multilevel"/>
    <w:tmpl w:val="2B68B2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CA846DD"/>
    <w:multiLevelType w:val="hybridMultilevel"/>
    <w:tmpl w:val="44DC1C64"/>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BE7651"/>
    <w:multiLevelType w:val="hybridMultilevel"/>
    <w:tmpl w:val="C91844C2"/>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164A1D"/>
    <w:multiLevelType w:val="multilevel"/>
    <w:tmpl w:val="EEE8EB3A"/>
    <w:styleLink w:val="CurrentList3"/>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144C549A"/>
    <w:multiLevelType w:val="hybridMultilevel"/>
    <w:tmpl w:val="A6E4F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76F3A0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DA9094B"/>
    <w:multiLevelType w:val="multilevel"/>
    <w:tmpl w:val="388C9E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Heading3"/>
      <w:isLgl/>
      <w:lvlText w:val="1.1.1"/>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06630B0"/>
    <w:multiLevelType w:val="multilevel"/>
    <w:tmpl w:val="7DC8CDB0"/>
    <w:styleLink w:val="CurrentList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isLgl/>
      <w:lvlText w:val=""/>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4B31767"/>
    <w:multiLevelType w:val="hybridMultilevel"/>
    <w:tmpl w:val="05EA3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602C9C"/>
    <w:multiLevelType w:val="multilevel"/>
    <w:tmpl w:val="04F8F072"/>
    <w:styleLink w:val="CurrentList7"/>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1" w15:restartNumberingAfterBreak="0">
    <w:nsid w:val="2B6B6FA9"/>
    <w:multiLevelType w:val="hybridMultilevel"/>
    <w:tmpl w:val="D5F0DEA0"/>
    <w:lvl w:ilvl="0" w:tplc="74D46196">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E35531C"/>
    <w:multiLevelType w:val="hybridMultilevel"/>
    <w:tmpl w:val="B60EDE0E"/>
    <w:lvl w:ilvl="0" w:tplc="525635A8">
      <w:start w:val="5"/>
      <w:numFmt w:val="bullet"/>
      <w:lvlText w:val="•"/>
      <w:lvlJc w:val="left"/>
      <w:pPr>
        <w:ind w:left="822" w:hanging="36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326AC2"/>
    <w:multiLevelType w:val="hybridMultilevel"/>
    <w:tmpl w:val="6B24CE9A"/>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7062D2E"/>
    <w:multiLevelType w:val="multilevel"/>
    <w:tmpl w:val="B10A5160"/>
    <w:styleLink w:val="CurrentList6"/>
    <w:lvl w:ilvl="0">
      <w:start w:val="1"/>
      <w:numFmt w:val="decimal"/>
      <w:lvlText w:val="%1."/>
      <w:lvlJc w:val="left"/>
      <w:pPr>
        <w:ind w:left="567" w:hanging="567"/>
      </w:pPr>
      <w:rPr>
        <w:rFonts w:hint="default"/>
      </w:rPr>
    </w:lvl>
    <w:lvl w:ilvl="1">
      <w:start w:val="1"/>
      <w:numFmt w:val="decimal"/>
      <w:lvlText w:val="%1.%2."/>
      <w:lvlJc w:val="left"/>
      <w:pPr>
        <w:ind w:left="1512" w:hanging="151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5" w15:restartNumberingAfterBreak="0">
    <w:nsid w:val="38607716"/>
    <w:multiLevelType w:val="multilevel"/>
    <w:tmpl w:val="B1F490FE"/>
    <w:styleLink w:val="CurrentList13"/>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 w15:restartNumberingAfterBreak="0">
    <w:nsid w:val="38943A8C"/>
    <w:multiLevelType w:val="hybridMultilevel"/>
    <w:tmpl w:val="A2589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9B10DCD"/>
    <w:multiLevelType w:val="hybridMultilevel"/>
    <w:tmpl w:val="D71CCA74"/>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A6A3E15"/>
    <w:multiLevelType w:val="hybridMultilevel"/>
    <w:tmpl w:val="CB5E5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0042A65"/>
    <w:multiLevelType w:val="hybridMultilevel"/>
    <w:tmpl w:val="61209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0314B4F"/>
    <w:multiLevelType w:val="hybridMultilevel"/>
    <w:tmpl w:val="D9344FD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13727B1"/>
    <w:multiLevelType w:val="hybridMultilevel"/>
    <w:tmpl w:val="14A8D5C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4B33F41"/>
    <w:multiLevelType w:val="hybridMultilevel"/>
    <w:tmpl w:val="AE5A49C0"/>
    <w:lvl w:ilvl="0" w:tplc="BD76EF94">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7041B57"/>
    <w:multiLevelType w:val="hybridMultilevel"/>
    <w:tmpl w:val="FD08B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775BD1"/>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C3F3FA4"/>
    <w:multiLevelType w:val="multilevel"/>
    <w:tmpl w:val="2A4E7490"/>
    <w:styleLink w:val="CurrentList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isLg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CEE7F31"/>
    <w:multiLevelType w:val="hybridMultilevel"/>
    <w:tmpl w:val="29343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8B369A"/>
    <w:multiLevelType w:val="hybridMultilevel"/>
    <w:tmpl w:val="3E2A50B8"/>
    <w:lvl w:ilvl="0" w:tplc="08090001">
      <w:start w:val="1"/>
      <w:numFmt w:val="bullet"/>
      <w:lvlText w:val=""/>
      <w:lvlJc w:val="left"/>
      <w:pPr>
        <w:ind w:left="82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8C53393"/>
    <w:multiLevelType w:val="hybridMultilevel"/>
    <w:tmpl w:val="BDA62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3C651F"/>
    <w:multiLevelType w:val="hybridMultilevel"/>
    <w:tmpl w:val="8838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D0B3013"/>
    <w:multiLevelType w:val="hybridMultilevel"/>
    <w:tmpl w:val="1CF43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DDD2974"/>
    <w:multiLevelType w:val="hybridMultilevel"/>
    <w:tmpl w:val="E3E0A13A"/>
    <w:lvl w:ilvl="0" w:tplc="08090001">
      <w:start w:val="1"/>
      <w:numFmt w:val="bullet"/>
      <w:lvlText w:val=""/>
      <w:lvlJc w:val="left"/>
      <w:pPr>
        <w:ind w:left="629" w:hanging="360"/>
      </w:pPr>
      <w:rPr>
        <w:rFonts w:ascii="Symbol" w:hAnsi="Symbol" w:hint="default"/>
      </w:rPr>
    </w:lvl>
    <w:lvl w:ilvl="1" w:tplc="08090003" w:tentative="1">
      <w:start w:val="1"/>
      <w:numFmt w:val="bullet"/>
      <w:lvlText w:val="o"/>
      <w:lvlJc w:val="left"/>
      <w:pPr>
        <w:ind w:left="1349" w:hanging="360"/>
      </w:pPr>
      <w:rPr>
        <w:rFonts w:ascii="Courier New" w:hAnsi="Courier New" w:cs="Courier New" w:hint="default"/>
      </w:rPr>
    </w:lvl>
    <w:lvl w:ilvl="2" w:tplc="08090005" w:tentative="1">
      <w:start w:val="1"/>
      <w:numFmt w:val="bullet"/>
      <w:lvlText w:val=""/>
      <w:lvlJc w:val="left"/>
      <w:pPr>
        <w:ind w:left="2069" w:hanging="360"/>
      </w:pPr>
      <w:rPr>
        <w:rFonts w:ascii="Wingdings" w:hAnsi="Wingdings" w:hint="default"/>
      </w:rPr>
    </w:lvl>
    <w:lvl w:ilvl="3" w:tplc="08090001" w:tentative="1">
      <w:start w:val="1"/>
      <w:numFmt w:val="bullet"/>
      <w:lvlText w:val=""/>
      <w:lvlJc w:val="left"/>
      <w:pPr>
        <w:ind w:left="2789" w:hanging="360"/>
      </w:pPr>
      <w:rPr>
        <w:rFonts w:ascii="Symbol" w:hAnsi="Symbol" w:hint="default"/>
      </w:rPr>
    </w:lvl>
    <w:lvl w:ilvl="4" w:tplc="08090003" w:tentative="1">
      <w:start w:val="1"/>
      <w:numFmt w:val="bullet"/>
      <w:lvlText w:val="o"/>
      <w:lvlJc w:val="left"/>
      <w:pPr>
        <w:ind w:left="3509" w:hanging="360"/>
      </w:pPr>
      <w:rPr>
        <w:rFonts w:ascii="Courier New" w:hAnsi="Courier New" w:cs="Courier New" w:hint="default"/>
      </w:rPr>
    </w:lvl>
    <w:lvl w:ilvl="5" w:tplc="08090005" w:tentative="1">
      <w:start w:val="1"/>
      <w:numFmt w:val="bullet"/>
      <w:lvlText w:val=""/>
      <w:lvlJc w:val="left"/>
      <w:pPr>
        <w:ind w:left="4229" w:hanging="360"/>
      </w:pPr>
      <w:rPr>
        <w:rFonts w:ascii="Wingdings" w:hAnsi="Wingdings" w:hint="default"/>
      </w:rPr>
    </w:lvl>
    <w:lvl w:ilvl="6" w:tplc="08090001" w:tentative="1">
      <w:start w:val="1"/>
      <w:numFmt w:val="bullet"/>
      <w:lvlText w:val=""/>
      <w:lvlJc w:val="left"/>
      <w:pPr>
        <w:ind w:left="4949" w:hanging="360"/>
      </w:pPr>
      <w:rPr>
        <w:rFonts w:ascii="Symbol" w:hAnsi="Symbol" w:hint="default"/>
      </w:rPr>
    </w:lvl>
    <w:lvl w:ilvl="7" w:tplc="08090003" w:tentative="1">
      <w:start w:val="1"/>
      <w:numFmt w:val="bullet"/>
      <w:lvlText w:val="o"/>
      <w:lvlJc w:val="left"/>
      <w:pPr>
        <w:ind w:left="5669" w:hanging="360"/>
      </w:pPr>
      <w:rPr>
        <w:rFonts w:ascii="Courier New" w:hAnsi="Courier New" w:cs="Courier New" w:hint="default"/>
      </w:rPr>
    </w:lvl>
    <w:lvl w:ilvl="8" w:tplc="08090005" w:tentative="1">
      <w:start w:val="1"/>
      <w:numFmt w:val="bullet"/>
      <w:lvlText w:val=""/>
      <w:lvlJc w:val="left"/>
      <w:pPr>
        <w:ind w:left="6389" w:hanging="360"/>
      </w:pPr>
      <w:rPr>
        <w:rFonts w:ascii="Wingdings" w:hAnsi="Wingdings" w:hint="default"/>
      </w:rPr>
    </w:lvl>
  </w:abstractNum>
  <w:abstractNum w:abstractNumId="42" w15:restartNumberingAfterBreak="0">
    <w:nsid w:val="5E04037F"/>
    <w:multiLevelType w:val="multilevel"/>
    <w:tmpl w:val="04F8F072"/>
    <w:styleLink w:val="CurrentList12"/>
    <w:lvl w:ilvl="0">
      <w:start w:val="1"/>
      <w:numFmt w:val="decimal"/>
      <w:lvlText w:val="%1."/>
      <w:lvlJc w:val="left"/>
      <w:pPr>
        <w:ind w:left="567" w:hanging="567"/>
      </w:pPr>
      <w:rPr>
        <w:rFonts w:hint="default"/>
        <w:color w:val="000000" w:themeColor="text1"/>
      </w:rPr>
    </w:lvl>
    <w:lvl w:ilvl="1">
      <w:start w:val="1"/>
      <w:numFmt w:val="decimal"/>
      <w:lvlText w:val="%1.%2."/>
      <w:lvlJc w:val="left"/>
      <w:pPr>
        <w:ind w:left="567" w:hanging="567"/>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3" w15:restartNumberingAfterBreak="0">
    <w:nsid w:val="5E396E46"/>
    <w:multiLevelType w:val="multilevel"/>
    <w:tmpl w:val="8084C1A2"/>
    <w:styleLink w:val="CurrentList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0816E20"/>
    <w:multiLevelType w:val="multilevel"/>
    <w:tmpl w:val="9FFE6DB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1D44689"/>
    <w:multiLevelType w:val="hybridMultilevel"/>
    <w:tmpl w:val="7826A8D2"/>
    <w:lvl w:ilvl="0" w:tplc="13DC2D6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8D70BC"/>
    <w:multiLevelType w:val="multilevel"/>
    <w:tmpl w:val="3F1A2724"/>
    <w:lvl w:ilvl="0">
      <w:start w:val="2"/>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7A90246"/>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7F166CA"/>
    <w:multiLevelType w:val="hybridMultilevel"/>
    <w:tmpl w:val="372E2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8236552"/>
    <w:multiLevelType w:val="multilevel"/>
    <w:tmpl w:val="B10CB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E766825"/>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E784F6E"/>
    <w:multiLevelType w:val="multilevel"/>
    <w:tmpl w:val="9398941E"/>
    <w:styleLink w:val="CurrentList2"/>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52" w15:restartNumberingAfterBreak="0">
    <w:nsid w:val="71796D62"/>
    <w:multiLevelType w:val="hybridMultilevel"/>
    <w:tmpl w:val="551EFABA"/>
    <w:lvl w:ilvl="0" w:tplc="08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1B91A4D"/>
    <w:multiLevelType w:val="hybridMultilevel"/>
    <w:tmpl w:val="38D0E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21C6D74"/>
    <w:multiLevelType w:val="hybridMultilevel"/>
    <w:tmpl w:val="7CE85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3CB1068"/>
    <w:multiLevelType w:val="multilevel"/>
    <w:tmpl w:val="0C1CEA70"/>
    <w:lvl w:ilvl="0">
      <w:start w:val="1"/>
      <w:numFmt w:val="decimal"/>
      <w:lvlText w:val="%1."/>
      <w:lvlJc w:val="left"/>
      <w:pPr>
        <w:ind w:left="580" w:hanging="58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5F50806"/>
    <w:multiLevelType w:val="hybridMultilevel"/>
    <w:tmpl w:val="F10889FA"/>
    <w:lvl w:ilvl="0" w:tplc="A96AEDC2">
      <w:start w:val="1"/>
      <w:numFmt w:val="bullet"/>
      <w:lvlText w:val=""/>
      <w:lvlJc w:val="left"/>
      <w:pPr>
        <w:ind w:left="822"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95B6B8C"/>
    <w:multiLevelType w:val="hybridMultilevel"/>
    <w:tmpl w:val="94FC1F5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9AC7E86"/>
    <w:multiLevelType w:val="hybridMultilevel"/>
    <w:tmpl w:val="67DAB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CD675E8"/>
    <w:multiLevelType w:val="multilevel"/>
    <w:tmpl w:val="6D9091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bCs/>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DD40854"/>
    <w:multiLevelType w:val="hybridMultilevel"/>
    <w:tmpl w:val="D354B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3A3AAC"/>
    <w:multiLevelType w:val="hybridMultilevel"/>
    <w:tmpl w:val="3FEA5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8531254">
    <w:abstractNumId w:val="21"/>
  </w:num>
  <w:num w:numId="2" w16cid:durableId="1107852010">
    <w:abstractNumId w:val="7"/>
  </w:num>
  <w:num w:numId="3" w16cid:durableId="824398688">
    <w:abstractNumId w:val="51"/>
  </w:num>
  <w:num w:numId="4" w16cid:durableId="776485917">
    <w:abstractNumId w:val="14"/>
  </w:num>
  <w:num w:numId="5" w16cid:durableId="44530754">
    <w:abstractNumId w:val="50"/>
  </w:num>
  <w:num w:numId="6" w16cid:durableId="1596480065">
    <w:abstractNumId w:val="47"/>
  </w:num>
  <w:num w:numId="7" w16cid:durableId="318535193">
    <w:abstractNumId w:val="2"/>
  </w:num>
  <w:num w:numId="8" w16cid:durableId="1825270841">
    <w:abstractNumId w:val="24"/>
  </w:num>
  <w:num w:numId="9" w16cid:durableId="1868594786">
    <w:abstractNumId w:val="17"/>
  </w:num>
  <w:num w:numId="10" w16cid:durableId="1784035316">
    <w:abstractNumId w:val="20"/>
  </w:num>
  <w:num w:numId="11" w16cid:durableId="900940606">
    <w:abstractNumId w:val="16"/>
  </w:num>
  <w:num w:numId="12" w16cid:durableId="1419525506">
    <w:abstractNumId w:val="43"/>
  </w:num>
  <w:num w:numId="13" w16cid:durableId="762149993">
    <w:abstractNumId w:val="35"/>
  </w:num>
  <w:num w:numId="14" w16cid:durableId="2139955323">
    <w:abstractNumId w:val="18"/>
  </w:num>
  <w:num w:numId="15" w16cid:durableId="1187673841">
    <w:abstractNumId w:val="42"/>
  </w:num>
  <w:num w:numId="16" w16cid:durableId="726956702">
    <w:abstractNumId w:val="25"/>
  </w:num>
  <w:num w:numId="17" w16cid:durableId="416175870">
    <w:abstractNumId w:val="26"/>
  </w:num>
  <w:num w:numId="18" w16cid:durableId="603459827">
    <w:abstractNumId w:val="59"/>
  </w:num>
  <w:num w:numId="19" w16cid:durableId="1590428715">
    <w:abstractNumId w:val="3"/>
  </w:num>
  <w:num w:numId="20" w16cid:durableId="206458653">
    <w:abstractNumId w:val="32"/>
  </w:num>
  <w:num w:numId="21" w16cid:durableId="1835298641">
    <w:abstractNumId w:val="55"/>
  </w:num>
  <w:num w:numId="22" w16cid:durableId="1915116246">
    <w:abstractNumId w:val="12"/>
  </w:num>
  <w:num w:numId="23" w16cid:durableId="2064982127">
    <w:abstractNumId w:val="4"/>
  </w:num>
  <w:num w:numId="24" w16cid:durableId="252009584">
    <w:abstractNumId w:val="13"/>
  </w:num>
  <w:num w:numId="25" w16cid:durableId="900482759">
    <w:abstractNumId w:val="56"/>
  </w:num>
  <w:num w:numId="26" w16cid:durableId="134033211">
    <w:abstractNumId w:val="22"/>
  </w:num>
  <w:num w:numId="27" w16cid:durableId="1227227231">
    <w:abstractNumId w:val="39"/>
  </w:num>
  <w:num w:numId="28" w16cid:durableId="442767498">
    <w:abstractNumId w:val="1"/>
  </w:num>
  <w:num w:numId="29" w16cid:durableId="120265959">
    <w:abstractNumId w:val="54"/>
  </w:num>
  <w:num w:numId="30" w16cid:durableId="1935480760">
    <w:abstractNumId w:val="19"/>
  </w:num>
  <w:num w:numId="31" w16cid:durableId="650058172">
    <w:abstractNumId w:val="60"/>
  </w:num>
  <w:num w:numId="32" w16cid:durableId="930508583">
    <w:abstractNumId w:val="8"/>
  </w:num>
  <w:num w:numId="33" w16cid:durableId="846213165">
    <w:abstractNumId w:val="52"/>
  </w:num>
  <w:num w:numId="34" w16cid:durableId="631525084">
    <w:abstractNumId w:val="41"/>
  </w:num>
  <w:num w:numId="35" w16cid:durableId="20790604">
    <w:abstractNumId w:val="28"/>
  </w:num>
  <w:num w:numId="36" w16cid:durableId="2003656348">
    <w:abstractNumId w:val="33"/>
  </w:num>
  <w:num w:numId="37" w16cid:durableId="1591382">
    <w:abstractNumId w:val="46"/>
  </w:num>
  <w:num w:numId="38" w16cid:durableId="1359547552">
    <w:abstractNumId w:val="11"/>
  </w:num>
  <w:num w:numId="39" w16cid:durableId="1540824128">
    <w:abstractNumId w:val="34"/>
  </w:num>
  <w:num w:numId="40" w16cid:durableId="2035036370">
    <w:abstractNumId w:val="37"/>
  </w:num>
  <w:num w:numId="41" w16cid:durableId="331377317">
    <w:abstractNumId w:val="45"/>
  </w:num>
  <w:num w:numId="42" w16cid:durableId="1540586504">
    <w:abstractNumId w:val="31"/>
  </w:num>
  <w:num w:numId="43" w16cid:durableId="716509316">
    <w:abstractNumId w:val="29"/>
  </w:num>
  <w:num w:numId="44" w16cid:durableId="1935898706">
    <w:abstractNumId w:val="23"/>
  </w:num>
  <w:num w:numId="45" w16cid:durableId="917593974">
    <w:abstractNumId w:val="27"/>
  </w:num>
  <w:num w:numId="46" w16cid:durableId="1069157740">
    <w:abstractNumId w:val="15"/>
  </w:num>
  <w:num w:numId="47" w16cid:durableId="1868524658">
    <w:abstractNumId w:val="49"/>
  </w:num>
  <w:num w:numId="48" w16cid:durableId="1956709567">
    <w:abstractNumId w:val="9"/>
  </w:num>
  <w:num w:numId="49" w16cid:durableId="1331445465">
    <w:abstractNumId w:val="30"/>
  </w:num>
  <w:num w:numId="50" w16cid:durableId="1055659258">
    <w:abstractNumId w:val="36"/>
  </w:num>
  <w:num w:numId="51" w16cid:durableId="1591507541">
    <w:abstractNumId w:val="57"/>
  </w:num>
  <w:num w:numId="52" w16cid:durableId="1448038859">
    <w:abstractNumId w:val="6"/>
  </w:num>
  <w:num w:numId="53" w16cid:durableId="309286930">
    <w:abstractNumId w:val="10"/>
  </w:num>
  <w:num w:numId="54" w16cid:durableId="1029645707">
    <w:abstractNumId w:val="5"/>
  </w:num>
  <w:num w:numId="55" w16cid:durableId="1443498157">
    <w:abstractNumId w:val="61"/>
  </w:num>
  <w:num w:numId="56" w16cid:durableId="1684669502">
    <w:abstractNumId w:val="53"/>
  </w:num>
  <w:num w:numId="57" w16cid:durableId="372922995">
    <w:abstractNumId w:val="44"/>
  </w:num>
  <w:num w:numId="58" w16cid:durableId="252513432">
    <w:abstractNumId w:val="40"/>
  </w:num>
  <w:num w:numId="59" w16cid:durableId="213781527">
    <w:abstractNumId w:val="58"/>
  </w:num>
  <w:num w:numId="60" w16cid:durableId="1541163202">
    <w:abstractNumId w:val="0"/>
  </w:num>
  <w:num w:numId="61" w16cid:durableId="996685729">
    <w:abstractNumId w:val="48"/>
  </w:num>
  <w:num w:numId="62" w16cid:durableId="2118937489">
    <w:abstractNumId w:val="38"/>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is Moor">
    <w15:presenceInfo w15:providerId="Windows Live" w15:userId="4814b1be025a04a1"/>
  </w15:person>
  <w15:person w15:author="Maarja Pikkmets">
    <w15:presenceInfo w15:providerId="Windows Live" w15:userId="ff93cdc3da8a6a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hideSpellingErrors/>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8CD"/>
    <w:rsid w:val="0000104E"/>
    <w:rsid w:val="00002C1A"/>
    <w:rsid w:val="0001257B"/>
    <w:rsid w:val="000149B6"/>
    <w:rsid w:val="00022B75"/>
    <w:rsid w:val="00026641"/>
    <w:rsid w:val="00026918"/>
    <w:rsid w:val="00026A5A"/>
    <w:rsid w:val="00037B8D"/>
    <w:rsid w:val="00044113"/>
    <w:rsid w:val="00044301"/>
    <w:rsid w:val="00050C91"/>
    <w:rsid w:val="000514C4"/>
    <w:rsid w:val="00052D34"/>
    <w:rsid w:val="00052F8F"/>
    <w:rsid w:val="00054DBB"/>
    <w:rsid w:val="00055EBA"/>
    <w:rsid w:val="00066724"/>
    <w:rsid w:val="00066FD8"/>
    <w:rsid w:val="00074245"/>
    <w:rsid w:val="000742BB"/>
    <w:rsid w:val="00080AE5"/>
    <w:rsid w:val="000A0549"/>
    <w:rsid w:val="000A36EA"/>
    <w:rsid w:val="000A452C"/>
    <w:rsid w:val="000A4764"/>
    <w:rsid w:val="000B1B30"/>
    <w:rsid w:val="000B4BE1"/>
    <w:rsid w:val="000C23F3"/>
    <w:rsid w:val="000C2BBC"/>
    <w:rsid w:val="000C5883"/>
    <w:rsid w:val="000D0523"/>
    <w:rsid w:val="000D4FF8"/>
    <w:rsid w:val="000D7AF1"/>
    <w:rsid w:val="000E1967"/>
    <w:rsid w:val="000E3929"/>
    <w:rsid w:val="000E7D5F"/>
    <w:rsid w:val="000F10C6"/>
    <w:rsid w:val="000F30D2"/>
    <w:rsid w:val="000F317F"/>
    <w:rsid w:val="000F49BB"/>
    <w:rsid w:val="000F52E8"/>
    <w:rsid w:val="000F7556"/>
    <w:rsid w:val="0010715F"/>
    <w:rsid w:val="00112D9E"/>
    <w:rsid w:val="00114771"/>
    <w:rsid w:val="0011491D"/>
    <w:rsid w:val="001178FA"/>
    <w:rsid w:val="001246C8"/>
    <w:rsid w:val="001262CC"/>
    <w:rsid w:val="001329EC"/>
    <w:rsid w:val="0013425A"/>
    <w:rsid w:val="00134972"/>
    <w:rsid w:val="001405C9"/>
    <w:rsid w:val="0014086F"/>
    <w:rsid w:val="0014356E"/>
    <w:rsid w:val="00146057"/>
    <w:rsid w:val="00147AEB"/>
    <w:rsid w:val="00150E49"/>
    <w:rsid w:val="00157BDC"/>
    <w:rsid w:val="00157BE3"/>
    <w:rsid w:val="00160176"/>
    <w:rsid w:val="00163D5B"/>
    <w:rsid w:val="00164145"/>
    <w:rsid w:val="00165131"/>
    <w:rsid w:val="001701EE"/>
    <w:rsid w:val="001736F5"/>
    <w:rsid w:val="0017487B"/>
    <w:rsid w:val="00174DD2"/>
    <w:rsid w:val="00175EF7"/>
    <w:rsid w:val="001762D8"/>
    <w:rsid w:val="00176733"/>
    <w:rsid w:val="00180A6E"/>
    <w:rsid w:val="0018490F"/>
    <w:rsid w:val="00184CF8"/>
    <w:rsid w:val="001866EC"/>
    <w:rsid w:val="001972AB"/>
    <w:rsid w:val="00197F85"/>
    <w:rsid w:val="001A0D0A"/>
    <w:rsid w:val="001A4827"/>
    <w:rsid w:val="001B1511"/>
    <w:rsid w:val="001B2686"/>
    <w:rsid w:val="001C053F"/>
    <w:rsid w:val="001C099D"/>
    <w:rsid w:val="001C0BA2"/>
    <w:rsid w:val="001C0F7C"/>
    <w:rsid w:val="001C214A"/>
    <w:rsid w:val="001C4F2E"/>
    <w:rsid w:val="001C5A8F"/>
    <w:rsid w:val="001C6CFB"/>
    <w:rsid w:val="001C7B22"/>
    <w:rsid w:val="001D37A0"/>
    <w:rsid w:val="001D389B"/>
    <w:rsid w:val="001D3D46"/>
    <w:rsid w:val="001D5573"/>
    <w:rsid w:val="001E0541"/>
    <w:rsid w:val="001E08CA"/>
    <w:rsid w:val="001E0BDA"/>
    <w:rsid w:val="001E36A5"/>
    <w:rsid w:val="001E6A5B"/>
    <w:rsid w:val="001E6F78"/>
    <w:rsid w:val="001F1D48"/>
    <w:rsid w:val="001F2172"/>
    <w:rsid w:val="001F29B7"/>
    <w:rsid w:val="001F317F"/>
    <w:rsid w:val="001F5453"/>
    <w:rsid w:val="001F547E"/>
    <w:rsid w:val="001F5F4A"/>
    <w:rsid w:val="001F707F"/>
    <w:rsid w:val="00202ACD"/>
    <w:rsid w:val="00203A83"/>
    <w:rsid w:val="00213540"/>
    <w:rsid w:val="00214287"/>
    <w:rsid w:val="00216574"/>
    <w:rsid w:val="00217D82"/>
    <w:rsid w:val="00217E97"/>
    <w:rsid w:val="00221348"/>
    <w:rsid w:val="00226554"/>
    <w:rsid w:val="0022733B"/>
    <w:rsid w:val="0022738F"/>
    <w:rsid w:val="00227D27"/>
    <w:rsid w:val="002305CC"/>
    <w:rsid w:val="0023125A"/>
    <w:rsid w:val="002336F7"/>
    <w:rsid w:val="002342AA"/>
    <w:rsid w:val="002401A9"/>
    <w:rsid w:val="002409E1"/>
    <w:rsid w:val="00241070"/>
    <w:rsid w:val="00243F81"/>
    <w:rsid w:val="00251192"/>
    <w:rsid w:val="00252579"/>
    <w:rsid w:val="002569B4"/>
    <w:rsid w:val="00262E86"/>
    <w:rsid w:val="00263915"/>
    <w:rsid w:val="002639E6"/>
    <w:rsid w:val="00264F04"/>
    <w:rsid w:val="00266065"/>
    <w:rsid w:val="00266255"/>
    <w:rsid w:val="00267654"/>
    <w:rsid w:val="00270BB6"/>
    <w:rsid w:val="00271251"/>
    <w:rsid w:val="00271557"/>
    <w:rsid w:val="002721E5"/>
    <w:rsid w:val="002726E1"/>
    <w:rsid w:val="00276753"/>
    <w:rsid w:val="0027733E"/>
    <w:rsid w:val="002808BF"/>
    <w:rsid w:val="00282D81"/>
    <w:rsid w:val="00282E5B"/>
    <w:rsid w:val="00284015"/>
    <w:rsid w:val="0028417C"/>
    <w:rsid w:val="002855B0"/>
    <w:rsid w:val="0028639F"/>
    <w:rsid w:val="00287A2A"/>
    <w:rsid w:val="0029158A"/>
    <w:rsid w:val="00291D20"/>
    <w:rsid w:val="00292D68"/>
    <w:rsid w:val="00294B93"/>
    <w:rsid w:val="002972DC"/>
    <w:rsid w:val="00297CBD"/>
    <w:rsid w:val="002A0C58"/>
    <w:rsid w:val="002A3F74"/>
    <w:rsid w:val="002A4A6D"/>
    <w:rsid w:val="002A52C4"/>
    <w:rsid w:val="002A5B25"/>
    <w:rsid w:val="002A747E"/>
    <w:rsid w:val="002A7A42"/>
    <w:rsid w:val="002B0301"/>
    <w:rsid w:val="002C000C"/>
    <w:rsid w:val="002C028A"/>
    <w:rsid w:val="002C4E83"/>
    <w:rsid w:val="002C4F6F"/>
    <w:rsid w:val="002C55F9"/>
    <w:rsid w:val="002C5E09"/>
    <w:rsid w:val="002C6E5A"/>
    <w:rsid w:val="002D2F2C"/>
    <w:rsid w:val="002D3673"/>
    <w:rsid w:val="002E125C"/>
    <w:rsid w:val="002E17DD"/>
    <w:rsid w:val="002E7030"/>
    <w:rsid w:val="002E7B08"/>
    <w:rsid w:val="002F3AEC"/>
    <w:rsid w:val="002F425A"/>
    <w:rsid w:val="002F7B13"/>
    <w:rsid w:val="00302D2D"/>
    <w:rsid w:val="0030564F"/>
    <w:rsid w:val="00311EB6"/>
    <w:rsid w:val="00312850"/>
    <w:rsid w:val="00313A3E"/>
    <w:rsid w:val="00316A1A"/>
    <w:rsid w:val="00316E13"/>
    <w:rsid w:val="00321BA2"/>
    <w:rsid w:val="00321E89"/>
    <w:rsid w:val="00324E54"/>
    <w:rsid w:val="00325D3D"/>
    <w:rsid w:val="00326A64"/>
    <w:rsid w:val="003278B3"/>
    <w:rsid w:val="00332042"/>
    <w:rsid w:val="00336267"/>
    <w:rsid w:val="003370F0"/>
    <w:rsid w:val="003377E4"/>
    <w:rsid w:val="00340D39"/>
    <w:rsid w:val="0034553B"/>
    <w:rsid w:val="00350E91"/>
    <w:rsid w:val="00354177"/>
    <w:rsid w:val="003607FC"/>
    <w:rsid w:val="00361A17"/>
    <w:rsid w:val="00361C82"/>
    <w:rsid w:val="0036487A"/>
    <w:rsid w:val="00366499"/>
    <w:rsid w:val="00367DFC"/>
    <w:rsid w:val="003730E8"/>
    <w:rsid w:val="003740DD"/>
    <w:rsid w:val="00374D84"/>
    <w:rsid w:val="0037527D"/>
    <w:rsid w:val="003755CB"/>
    <w:rsid w:val="003812EC"/>
    <w:rsid w:val="003867B9"/>
    <w:rsid w:val="00393567"/>
    <w:rsid w:val="00395520"/>
    <w:rsid w:val="00396D38"/>
    <w:rsid w:val="003A0C26"/>
    <w:rsid w:val="003A152F"/>
    <w:rsid w:val="003A16CE"/>
    <w:rsid w:val="003A2369"/>
    <w:rsid w:val="003A46F9"/>
    <w:rsid w:val="003B249F"/>
    <w:rsid w:val="003B60BE"/>
    <w:rsid w:val="003C03EC"/>
    <w:rsid w:val="003C1CED"/>
    <w:rsid w:val="003C25C3"/>
    <w:rsid w:val="003C27A5"/>
    <w:rsid w:val="003D5279"/>
    <w:rsid w:val="003E2EB5"/>
    <w:rsid w:val="003E5DBE"/>
    <w:rsid w:val="003E622C"/>
    <w:rsid w:val="003F1246"/>
    <w:rsid w:val="003F2B2C"/>
    <w:rsid w:val="0040006B"/>
    <w:rsid w:val="004009B0"/>
    <w:rsid w:val="00400A2D"/>
    <w:rsid w:val="00405378"/>
    <w:rsid w:val="004065B6"/>
    <w:rsid w:val="00410299"/>
    <w:rsid w:val="00412EF8"/>
    <w:rsid w:val="00413DFD"/>
    <w:rsid w:val="0041757A"/>
    <w:rsid w:val="00420950"/>
    <w:rsid w:val="00421487"/>
    <w:rsid w:val="00423CF5"/>
    <w:rsid w:val="00430CC0"/>
    <w:rsid w:val="00431F58"/>
    <w:rsid w:val="004341B3"/>
    <w:rsid w:val="00434FEF"/>
    <w:rsid w:val="004401F2"/>
    <w:rsid w:val="00444DDF"/>
    <w:rsid w:val="0044708B"/>
    <w:rsid w:val="00451282"/>
    <w:rsid w:val="00454BBC"/>
    <w:rsid w:val="00454D86"/>
    <w:rsid w:val="00463CB3"/>
    <w:rsid w:val="00464F18"/>
    <w:rsid w:val="004702AC"/>
    <w:rsid w:val="0047271A"/>
    <w:rsid w:val="00473134"/>
    <w:rsid w:val="00473F8C"/>
    <w:rsid w:val="00483681"/>
    <w:rsid w:val="00483C19"/>
    <w:rsid w:val="00484661"/>
    <w:rsid w:val="004854E0"/>
    <w:rsid w:val="0048569D"/>
    <w:rsid w:val="00485FE0"/>
    <w:rsid w:val="0048703B"/>
    <w:rsid w:val="004875E2"/>
    <w:rsid w:val="00487901"/>
    <w:rsid w:val="00490613"/>
    <w:rsid w:val="004916F0"/>
    <w:rsid w:val="00491812"/>
    <w:rsid w:val="00497A6A"/>
    <w:rsid w:val="004A1BD2"/>
    <w:rsid w:val="004A5CFE"/>
    <w:rsid w:val="004B1524"/>
    <w:rsid w:val="004B1B8A"/>
    <w:rsid w:val="004B372C"/>
    <w:rsid w:val="004B655A"/>
    <w:rsid w:val="004C060E"/>
    <w:rsid w:val="004C3BD8"/>
    <w:rsid w:val="004C4324"/>
    <w:rsid w:val="004C4FDF"/>
    <w:rsid w:val="004D0493"/>
    <w:rsid w:val="004D39FF"/>
    <w:rsid w:val="004D409D"/>
    <w:rsid w:val="004D69D1"/>
    <w:rsid w:val="004E1D8F"/>
    <w:rsid w:val="004E23DB"/>
    <w:rsid w:val="004E2600"/>
    <w:rsid w:val="004E2ADB"/>
    <w:rsid w:val="004E375D"/>
    <w:rsid w:val="004E44DF"/>
    <w:rsid w:val="004E6CA9"/>
    <w:rsid w:val="004E74AC"/>
    <w:rsid w:val="004E7592"/>
    <w:rsid w:val="004E7A15"/>
    <w:rsid w:val="004F2109"/>
    <w:rsid w:val="004F2764"/>
    <w:rsid w:val="004F3035"/>
    <w:rsid w:val="004F7484"/>
    <w:rsid w:val="00501D26"/>
    <w:rsid w:val="005036CB"/>
    <w:rsid w:val="00504141"/>
    <w:rsid w:val="0050632A"/>
    <w:rsid w:val="00507313"/>
    <w:rsid w:val="00511F75"/>
    <w:rsid w:val="005167DC"/>
    <w:rsid w:val="0051734E"/>
    <w:rsid w:val="00521476"/>
    <w:rsid w:val="00522FC1"/>
    <w:rsid w:val="00523DDD"/>
    <w:rsid w:val="00523E8E"/>
    <w:rsid w:val="005241F3"/>
    <w:rsid w:val="005311DA"/>
    <w:rsid w:val="00541FD5"/>
    <w:rsid w:val="00542E9B"/>
    <w:rsid w:val="00546C95"/>
    <w:rsid w:val="0055220E"/>
    <w:rsid w:val="00553705"/>
    <w:rsid w:val="0055372B"/>
    <w:rsid w:val="00554106"/>
    <w:rsid w:val="00556BC5"/>
    <w:rsid w:val="005610C6"/>
    <w:rsid w:val="005627A6"/>
    <w:rsid w:val="00563D05"/>
    <w:rsid w:val="00564C8B"/>
    <w:rsid w:val="00566B7C"/>
    <w:rsid w:val="00573A14"/>
    <w:rsid w:val="00574EAD"/>
    <w:rsid w:val="005762AB"/>
    <w:rsid w:val="00582991"/>
    <w:rsid w:val="00582A7F"/>
    <w:rsid w:val="00583D9A"/>
    <w:rsid w:val="00587FD5"/>
    <w:rsid w:val="005913CD"/>
    <w:rsid w:val="005929F6"/>
    <w:rsid w:val="005A10B6"/>
    <w:rsid w:val="005A39E9"/>
    <w:rsid w:val="005A55EA"/>
    <w:rsid w:val="005A57B8"/>
    <w:rsid w:val="005A6638"/>
    <w:rsid w:val="005A755B"/>
    <w:rsid w:val="005B3049"/>
    <w:rsid w:val="005B46B9"/>
    <w:rsid w:val="005C08F1"/>
    <w:rsid w:val="005C147A"/>
    <w:rsid w:val="005D23F7"/>
    <w:rsid w:val="005D4D9E"/>
    <w:rsid w:val="005E078A"/>
    <w:rsid w:val="005E16E2"/>
    <w:rsid w:val="005E1F55"/>
    <w:rsid w:val="005E42D8"/>
    <w:rsid w:val="005F3520"/>
    <w:rsid w:val="005F359F"/>
    <w:rsid w:val="005F4BCF"/>
    <w:rsid w:val="005F5C05"/>
    <w:rsid w:val="0060047B"/>
    <w:rsid w:val="00600E75"/>
    <w:rsid w:val="00603AF8"/>
    <w:rsid w:val="006075AA"/>
    <w:rsid w:val="00607EFE"/>
    <w:rsid w:val="0061058B"/>
    <w:rsid w:val="00612579"/>
    <w:rsid w:val="00612C03"/>
    <w:rsid w:val="00613FF8"/>
    <w:rsid w:val="006144DB"/>
    <w:rsid w:val="00617766"/>
    <w:rsid w:val="00620DFC"/>
    <w:rsid w:val="0062148F"/>
    <w:rsid w:val="00621865"/>
    <w:rsid w:val="00621C30"/>
    <w:rsid w:val="0062255A"/>
    <w:rsid w:val="00622E86"/>
    <w:rsid w:val="00624F59"/>
    <w:rsid w:val="00626AD7"/>
    <w:rsid w:val="0062770D"/>
    <w:rsid w:val="006317F1"/>
    <w:rsid w:val="00633297"/>
    <w:rsid w:val="0063336E"/>
    <w:rsid w:val="00636795"/>
    <w:rsid w:val="00644A0E"/>
    <w:rsid w:val="006532F9"/>
    <w:rsid w:val="006549C8"/>
    <w:rsid w:val="00654A83"/>
    <w:rsid w:val="00656894"/>
    <w:rsid w:val="00660EC2"/>
    <w:rsid w:val="006631BF"/>
    <w:rsid w:val="00663F8E"/>
    <w:rsid w:val="00667C91"/>
    <w:rsid w:val="00670913"/>
    <w:rsid w:val="00670EA9"/>
    <w:rsid w:val="0067311E"/>
    <w:rsid w:val="006746AB"/>
    <w:rsid w:val="00675D10"/>
    <w:rsid w:val="006A41B8"/>
    <w:rsid w:val="006A5FD6"/>
    <w:rsid w:val="006A6543"/>
    <w:rsid w:val="006B0506"/>
    <w:rsid w:val="006B1B93"/>
    <w:rsid w:val="006B2039"/>
    <w:rsid w:val="006B39E7"/>
    <w:rsid w:val="006B54CE"/>
    <w:rsid w:val="006B6B61"/>
    <w:rsid w:val="006C03F3"/>
    <w:rsid w:val="006C15BC"/>
    <w:rsid w:val="006C2149"/>
    <w:rsid w:val="006C2C88"/>
    <w:rsid w:val="006C2F51"/>
    <w:rsid w:val="006D02D3"/>
    <w:rsid w:val="006D0665"/>
    <w:rsid w:val="006D3E73"/>
    <w:rsid w:val="006D6C21"/>
    <w:rsid w:val="006D774C"/>
    <w:rsid w:val="006E0A17"/>
    <w:rsid w:val="006E134B"/>
    <w:rsid w:val="006E5C5F"/>
    <w:rsid w:val="006E709B"/>
    <w:rsid w:val="006E7B2A"/>
    <w:rsid w:val="006F0112"/>
    <w:rsid w:val="006F254F"/>
    <w:rsid w:val="006F34AF"/>
    <w:rsid w:val="006F4102"/>
    <w:rsid w:val="006F64F9"/>
    <w:rsid w:val="006F70BE"/>
    <w:rsid w:val="006F7176"/>
    <w:rsid w:val="00700626"/>
    <w:rsid w:val="00700D22"/>
    <w:rsid w:val="00702CFD"/>
    <w:rsid w:val="007030DC"/>
    <w:rsid w:val="007045FE"/>
    <w:rsid w:val="00705ECF"/>
    <w:rsid w:val="00714EA7"/>
    <w:rsid w:val="00715A9A"/>
    <w:rsid w:val="00715BAA"/>
    <w:rsid w:val="0071771E"/>
    <w:rsid w:val="007227C1"/>
    <w:rsid w:val="00723021"/>
    <w:rsid w:val="007243C1"/>
    <w:rsid w:val="00725E07"/>
    <w:rsid w:val="00727082"/>
    <w:rsid w:val="00727F22"/>
    <w:rsid w:val="0073006A"/>
    <w:rsid w:val="00736843"/>
    <w:rsid w:val="007369AF"/>
    <w:rsid w:val="00737DB0"/>
    <w:rsid w:val="00740622"/>
    <w:rsid w:val="0074303B"/>
    <w:rsid w:val="0075360E"/>
    <w:rsid w:val="00754146"/>
    <w:rsid w:val="00756AF9"/>
    <w:rsid w:val="00760C94"/>
    <w:rsid w:val="00761D5E"/>
    <w:rsid w:val="00765D1C"/>
    <w:rsid w:val="007664F2"/>
    <w:rsid w:val="00767503"/>
    <w:rsid w:val="00770403"/>
    <w:rsid w:val="007738F3"/>
    <w:rsid w:val="00773EF3"/>
    <w:rsid w:val="007751C3"/>
    <w:rsid w:val="007772B4"/>
    <w:rsid w:val="007822FC"/>
    <w:rsid w:val="00783223"/>
    <w:rsid w:val="0078342A"/>
    <w:rsid w:val="007838F4"/>
    <w:rsid w:val="00784138"/>
    <w:rsid w:val="00786E08"/>
    <w:rsid w:val="00795CAE"/>
    <w:rsid w:val="007A0ED2"/>
    <w:rsid w:val="007B040A"/>
    <w:rsid w:val="007B3823"/>
    <w:rsid w:val="007B4618"/>
    <w:rsid w:val="007B712B"/>
    <w:rsid w:val="007B752F"/>
    <w:rsid w:val="007C1468"/>
    <w:rsid w:val="007C327B"/>
    <w:rsid w:val="007C5073"/>
    <w:rsid w:val="007C5443"/>
    <w:rsid w:val="007C78FF"/>
    <w:rsid w:val="007D0438"/>
    <w:rsid w:val="007D7D90"/>
    <w:rsid w:val="007E5DCF"/>
    <w:rsid w:val="007F3E4E"/>
    <w:rsid w:val="007F7A8A"/>
    <w:rsid w:val="007F7AA1"/>
    <w:rsid w:val="0080170A"/>
    <w:rsid w:val="0080237F"/>
    <w:rsid w:val="00803188"/>
    <w:rsid w:val="00803477"/>
    <w:rsid w:val="00821D3C"/>
    <w:rsid w:val="008240CB"/>
    <w:rsid w:val="008260F1"/>
    <w:rsid w:val="00832214"/>
    <w:rsid w:val="00832252"/>
    <w:rsid w:val="00834DA1"/>
    <w:rsid w:val="00834E40"/>
    <w:rsid w:val="00837BF5"/>
    <w:rsid w:val="00842840"/>
    <w:rsid w:val="0084331F"/>
    <w:rsid w:val="0084442C"/>
    <w:rsid w:val="008459C0"/>
    <w:rsid w:val="008460D6"/>
    <w:rsid w:val="008521A0"/>
    <w:rsid w:val="008556A5"/>
    <w:rsid w:val="00855757"/>
    <w:rsid w:val="00855A88"/>
    <w:rsid w:val="00856D0E"/>
    <w:rsid w:val="008602F7"/>
    <w:rsid w:val="00860471"/>
    <w:rsid w:val="0086089D"/>
    <w:rsid w:val="00862505"/>
    <w:rsid w:val="00871CA0"/>
    <w:rsid w:val="00872289"/>
    <w:rsid w:val="00872DDE"/>
    <w:rsid w:val="008772D2"/>
    <w:rsid w:val="00877CC6"/>
    <w:rsid w:val="00884276"/>
    <w:rsid w:val="00884F36"/>
    <w:rsid w:val="00885145"/>
    <w:rsid w:val="008863EA"/>
    <w:rsid w:val="00886F53"/>
    <w:rsid w:val="00887DE7"/>
    <w:rsid w:val="00890914"/>
    <w:rsid w:val="00892B79"/>
    <w:rsid w:val="00892DCF"/>
    <w:rsid w:val="008964C7"/>
    <w:rsid w:val="00896579"/>
    <w:rsid w:val="00896761"/>
    <w:rsid w:val="008A4020"/>
    <w:rsid w:val="008A48E1"/>
    <w:rsid w:val="008A5F9D"/>
    <w:rsid w:val="008B2A3C"/>
    <w:rsid w:val="008B3D4E"/>
    <w:rsid w:val="008B425A"/>
    <w:rsid w:val="008C1FE9"/>
    <w:rsid w:val="008C2B52"/>
    <w:rsid w:val="008C50D0"/>
    <w:rsid w:val="008C5D57"/>
    <w:rsid w:val="008C6526"/>
    <w:rsid w:val="008C66C4"/>
    <w:rsid w:val="008C6E75"/>
    <w:rsid w:val="008D21D8"/>
    <w:rsid w:val="008D5E9F"/>
    <w:rsid w:val="008E1741"/>
    <w:rsid w:val="008E3DF3"/>
    <w:rsid w:val="008E46E0"/>
    <w:rsid w:val="008E7BA0"/>
    <w:rsid w:val="008F6890"/>
    <w:rsid w:val="008F720B"/>
    <w:rsid w:val="008F758C"/>
    <w:rsid w:val="00901506"/>
    <w:rsid w:val="00905C60"/>
    <w:rsid w:val="00905C79"/>
    <w:rsid w:val="00905E38"/>
    <w:rsid w:val="00905EE0"/>
    <w:rsid w:val="00906161"/>
    <w:rsid w:val="0090623A"/>
    <w:rsid w:val="00911A6C"/>
    <w:rsid w:val="009120D2"/>
    <w:rsid w:val="00915A5F"/>
    <w:rsid w:val="00916ECD"/>
    <w:rsid w:val="00917A3B"/>
    <w:rsid w:val="009210D4"/>
    <w:rsid w:val="00921DCD"/>
    <w:rsid w:val="00922D5F"/>
    <w:rsid w:val="0092453E"/>
    <w:rsid w:val="00925722"/>
    <w:rsid w:val="00927163"/>
    <w:rsid w:val="009273DA"/>
    <w:rsid w:val="00927C8F"/>
    <w:rsid w:val="009306E2"/>
    <w:rsid w:val="00930DFA"/>
    <w:rsid w:val="00935D9B"/>
    <w:rsid w:val="00942677"/>
    <w:rsid w:val="00946480"/>
    <w:rsid w:val="0094648D"/>
    <w:rsid w:val="00946C0E"/>
    <w:rsid w:val="00946EEC"/>
    <w:rsid w:val="00950EB8"/>
    <w:rsid w:val="00953685"/>
    <w:rsid w:val="00953AB7"/>
    <w:rsid w:val="009547E9"/>
    <w:rsid w:val="00960A82"/>
    <w:rsid w:val="009648B3"/>
    <w:rsid w:val="0096795F"/>
    <w:rsid w:val="00970934"/>
    <w:rsid w:val="00975F3A"/>
    <w:rsid w:val="009770B1"/>
    <w:rsid w:val="00981C32"/>
    <w:rsid w:val="0098281D"/>
    <w:rsid w:val="0098613C"/>
    <w:rsid w:val="00986F9E"/>
    <w:rsid w:val="00992465"/>
    <w:rsid w:val="0099300E"/>
    <w:rsid w:val="00994C14"/>
    <w:rsid w:val="00996218"/>
    <w:rsid w:val="009A00FE"/>
    <w:rsid w:val="009A1645"/>
    <w:rsid w:val="009A1F6A"/>
    <w:rsid w:val="009B0023"/>
    <w:rsid w:val="009B5025"/>
    <w:rsid w:val="009B53E3"/>
    <w:rsid w:val="009C3D22"/>
    <w:rsid w:val="009C3F8C"/>
    <w:rsid w:val="009D080F"/>
    <w:rsid w:val="009D51E4"/>
    <w:rsid w:val="009D563A"/>
    <w:rsid w:val="009D56C4"/>
    <w:rsid w:val="009D599F"/>
    <w:rsid w:val="009D6298"/>
    <w:rsid w:val="009D68A2"/>
    <w:rsid w:val="009D7DEF"/>
    <w:rsid w:val="009E4BDC"/>
    <w:rsid w:val="009E5896"/>
    <w:rsid w:val="009E64CC"/>
    <w:rsid w:val="009F0115"/>
    <w:rsid w:val="009F0C81"/>
    <w:rsid w:val="009F36AA"/>
    <w:rsid w:val="009F40DA"/>
    <w:rsid w:val="009F7354"/>
    <w:rsid w:val="00A01684"/>
    <w:rsid w:val="00A02700"/>
    <w:rsid w:val="00A103AD"/>
    <w:rsid w:val="00A11229"/>
    <w:rsid w:val="00A1395B"/>
    <w:rsid w:val="00A13C47"/>
    <w:rsid w:val="00A1571E"/>
    <w:rsid w:val="00A20CAB"/>
    <w:rsid w:val="00A210B9"/>
    <w:rsid w:val="00A26AED"/>
    <w:rsid w:val="00A26BCC"/>
    <w:rsid w:val="00A32C40"/>
    <w:rsid w:val="00A32CCC"/>
    <w:rsid w:val="00A330EF"/>
    <w:rsid w:val="00A34379"/>
    <w:rsid w:val="00A36F96"/>
    <w:rsid w:val="00A4479E"/>
    <w:rsid w:val="00A44C00"/>
    <w:rsid w:val="00A45115"/>
    <w:rsid w:val="00A45D15"/>
    <w:rsid w:val="00A45D37"/>
    <w:rsid w:val="00A4672D"/>
    <w:rsid w:val="00A47A75"/>
    <w:rsid w:val="00A47AE9"/>
    <w:rsid w:val="00A51E18"/>
    <w:rsid w:val="00A55182"/>
    <w:rsid w:val="00A55E4A"/>
    <w:rsid w:val="00A57D04"/>
    <w:rsid w:val="00A62D72"/>
    <w:rsid w:val="00A67E6F"/>
    <w:rsid w:val="00A70F1D"/>
    <w:rsid w:val="00A71755"/>
    <w:rsid w:val="00A7299A"/>
    <w:rsid w:val="00A74774"/>
    <w:rsid w:val="00A801C1"/>
    <w:rsid w:val="00A865A9"/>
    <w:rsid w:val="00A86E9C"/>
    <w:rsid w:val="00A92D3A"/>
    <w:rsid w:val="00A94A00"/>
    <w:rsid w:val="00AA20DC"/>
    <w:rsid w:val="00AA5FE9"/>
    <w:rsid w:val="00AB097D"/>
    <w:rsid w:val="00AB583E"/>
    <w:rsid w:val="00AB6CD0"/>
    <w:rsid w:val="00AB78F0"/>
    <w:rsid w:val="00AC0D58"/>
    <w:rsid w:val="00AC51D5"/>
    <w:rsid w:val="00AC5A0C"/>
    <w:rsid w:val="00AC5D37"/>
    <w:rsid w:val="00AC5E5C"/>
    <w:rsid w:val="00AC713C"/>
    <w:rsid w:val="00AD62A6"/>
    <w:rsid w:val="00AD7A77"/>
    <w:rsid w:val="00AE2083"/>
    <w:rsid w:val="00AE22B8"/>
    <w:rsid w:val="00AE434C"/>
    <w:rsid w:val="00AE75B3"/>
    <w:rsid w:val="00AF14B4"/>
    <w:rsid w:val="00AF2957"/>
    <w:rsid w:val="00AF6266"/>
    <w:rsid w:val="00AF7EC1"/>
    <w:rsid w:val="00B0045A"/>
    <w:rsid w:val="00B01926"/>
    <w:rsid w:val="00B02330"/>
    <w:rsid w:val="00B05C84"/>
    <w:rsid w:val="00B05FFB"/>
    <w:rsid w:val="00B11ECD"/>
    <w:rsid w:val="00B21234"/>
    <w:rsid w:val="00B22308"/>
    <w:rsid w:val="00B2419F"/>
    <w:rsid w:val="00B26338"/>
    <w:rsid w:val="00B27238"/>
    <w:rsid w:val="00B308D2"/>
    <w:rsid w:val="00B31109"/>
    <w:rsid w:val="00B323F7"/>
    <w:rsid w:val="00B324A6"/>
    <w:rsid w:val="00B33408"/>
    <w:rsid w:val="00B35F9D"/>
    <w:rsid w:val="00B4014A"/>
    <w:rsid w:val="00B44EFE"/>
    <w:rsid w:val="00B454FF"/>
    <w:rsid w:val="00B5086D"/>
    <w:rsid w:val="00B50D17"/>
    <w:rsid w:val="00B5283B"/>
    <w:rsid w:val="00B60464"/>
    <w:rsid w:val="00B6303A"/>
    <w:rsid w:val="00B632FE"/>
    <w:rsid w:val="00B63C0C"/>
    <w:rsid w:val="00B64C73"/>
    <w:rsid w:val="00B65C02"/>
    <w:rsid w:val="00B672C4"/>
    <w:rsid w:val="00B67B51"/>
    <w:rsid w:val="00B70C72"/>
    <w:rsid w:val="00B71E6C"/>
    <w:rsid w:val="00B7339A"/>
    <w:rsid w:val="00B75576"/>
    <w:rsid w:val="00B75A34"/>
    <w:rsid w:val="00B818CD"/>
    <w:rsid w:val="00B82514"/>
    <w:rsid w:val="00B82693"/>
    <w:rsid w:val="00B836C3"/>
    <w:rsid w:val="00B85A61"/>
    <w:rsid w:val="00B86EF4"/>
    <w:rsid w:val="00B8711C"/>
    <w:rsid w:val="00B94A28"/>
    <w:rsid w:val="00B96B44"/>
    <w:rsid w:val="00BA08B4"/>
    <w:rsid w:val="00BA139D"/>
    <w:rsid w:val="00BA194A"/>
    <w:rsid w:val="00BA3353"/>
    <w:rsid w:val="00BA3875"/>
    <w:rsid w:val="00BA63DE"/>
    <w:rsid w:val="00BA670D"/>
    <w:rsid w:val="00BB0A06"/>
    <w:rsid w:val="00BB38F3"/>
    <w:rsid w:val="00BB4889"/>
    <w:rsid w:val="00BC2DE1"/>
    <w:rsid w:val="00BC3579"/>
    <w:rsid w:val="00BC35E0"/>
    <w:rsid w:val="00BC6C38"/>
    <w:rsid w:val="00BD1290"/>
    <w:rsid w:val="00BD5339"/>
    <w:rsid w:val="00BE0C0A"/>
    <w:rsid w:val="00BE33B9"/>
    <w:rsid w:val="00BE5F9D"/>
    <w:rsid w:val="00BE7D97"/>
    <w:rsid w:val="00BE7EB6"/>
    <w:rsid w:val="00BF0214"/>
    <w:rsid w:val="00BF358B"/>
    <w:rsid w:val="00BF3D9A"/>
    <w:rsid w:val="00BF554F"/>
    <w:rsid w:val="00BF634A"/>
    <w:rsid w:val="00C02A62"/>
    <w:rsid w:val="00C05A10"/>
    <w:rsid w:val="00C05AB9"/>
    <w:rsid w:val="00C068F9"/>
    <w:rsid w:val="00C06BC5"/>
    <w:rsid w:val="00C109B2"/>
    <w:rsid w:val="00C10F73"/>
    <w:rsid w:val="00C134A8"/>
    <w:rsid w:val="00C13E28"/>
    <w:rsid w:val="00C15F02"/>
    <w:rsid w:val="00C16C16"/>
    <w:rsid w:val="00C2012A"/>
    <w:rsid w:val="00C227BF"/>
    <w:rsid w:val="00C22D20"/>
    <w:rsid w:val="00C328C6"/>
    <w:rsid w:val="00C476D2"/>
    <w:rsid w:val="00C52E2F"/>
    <w:rsid w:val="00C53959"/>
    <w:rsid w:val="00C642E7"/>
    <w:rsid w:val="00C70CE5"/>
    <w:rsid w:val="00C81DE4"/>
    <w:rsid w:val="00C820B3"/>
    <w:rsid w:val="00C85D3C"/>
    <w:rsid w:val="00C86724"/>
    <w:rsid w:val="00C922AA"/>
    <w:rsid w:val="00C94AC8"/>
    <w:rsid w:val="00CA0FB5"/>
    <w:rsid w:val="00CA2AA1"/>
    <w:rsid w:val="00CA4FF8"/>
    <w:rsid w:val="00CA7708"/>
    <w:rsid w:val="00CA78DA"/>
    <w:rsid w:val="00CB16C4"/>
    <w:rsid w:val="00CB27E6"/>
    <w:rsid w:val="00CB3296"/>
    <w:rsid w:val="00CB467D"/>
    <w:rsid w:val="00CB6680"/>
    <w:rsid w:val="00CB7237"/>
    <w:rsid w:val="00CB7573"/>
    <w:rsid w:val="00CC0590"/>
    <w:rsid w:val="00CC065D"/>
    <w:rsid w:val="00CC4DA3"/>
    <w:rsid w:val="00CC4E8A"/>
    <w:rsid w:val="00CC53AE"/>
    <w:rsid w:val="00CD270F"/>
    <w:rsid w:val="00CD60AA"/>
    <w:rsid w:val="00CE03AA"/>
    <w:rsid w:val="00CE1A01"/>
    <w:rsid w:val="00CE3580"/>
    <w:rsid w:val="00CE6388"/>
    <w:rsid w:val="00CE64C1"/>
    <w:rsid w:val="00CE68AB"/>
    <w:rsid w:val="00CF06BC"/>
    <w:rsid w:val="00CF4B5B"/>
    <w:rsid w:val="00CF702A"/>
    <w:rsid w:val="00D048E8"/>
    <w:rsid w:val="00D11505"/>
    <w:rsid w:val="00D12C8A"/>
    <w:rsid w:val="00D13F6C"/>
    <w:rsid w:val="00D14ADD"/>
    <w:rsid w:val="00D1547C"/>
    <w:rsid w:val="00D211C0"/>
    <w:rsid w:val="00D22475"/>
    <w:rsid w:val="00D23729"/>
    <w:rsid w:val="00D23762"/>
    <w:rsid w:val="00D264ED"/>
    <w:rsid w:val="00D272D5"/>
    <w:rsid w:val="00D27678"/>
    <w:rsid w:val="00D310EF"/>
    <w:rsid w:val="00D31669"/>
    <w:rsid w:val="00D3238A"/>
    <w:rsid w:val="00D34B17"/>
    <w:rsid w:val="00D37FD4"/>
    <w:rsid w:val="00D41C66"/>
    <w:rsid w:val="00D42174"/>
    <w:rsid w:val="00D421FC"/>
    <w:rsid w:val="00D4262E"/>
    <w:rsid w:val="00D43FFD"/>
    <w:rsid w:val="00D44396"/>
    <w:rsid w:val="00D44E7C"/>
    <w:rsid w:val="00D5105B"/>
    <w:rsid w:val="00D518F2"/>
    <w:rsid w:val="00D52020"/>
    <w:rsid w:val="00D52B80"/>
    <w:rsid w:val="00D5348C"/>
    <w:rsid w:val="00D551AF"/>
    <w:rsid w:val="00D569F4"/>
    <w:rsid w:val="00D57ECF"/>
    <w:rsid w:val="00D6129F"/>
    <w:rsid w:val="00D63780"/>
    <w:rsid w:val="00D70001"/>
    <w:rsid w:val="00D73FEA"/>
    <w:rsid w:val="00D74874"/>
    <w:rsid w:val="00D74991"/>
    <w:rsid w:val="00D76F8A"/>
    <w:rsid w:val="00D80A87"/>
    <w:rsid w:val="00D80F2A"/>
    <w:rsid w:val="00D812F3"/>
    <w:rsid w:val="00D81593"/>
    <w:rsid w:val="00D83BD8"/>
    <w:rsid w:val="00D84462"/>
    <w:rsid w:val="00D92A80"/>
    <w:rsid w:val="00D933EE"/>
    <w:rsid w:val="00D942E3"/>
    <w:rsid w:val="00D9510F"/>
    <w:rsid w:val="00D95A7A"/>
    <w:rsid w:val="00D960EA"/>
    <w:rsid w:val="00DA141E"/>
    <w:rsid w:val="00DA2A58"/>
    <w:rsid w:val="00DA6B23"/>
    <w:rsid w:val="00DA6C0E"/>
    <w:rsid w:val="00DA6D13"/>
    <w:rsid w:val="00DA78C3"/>
    <w:rsid w:val="00DB0394"/>
    <w:rsid w:val="00DB0D12"/>
    <w:rsid w:val="00DB3DAF"/>
    <w:rsid w:val="00DB4357"/>
    <w:rsid w:val="00DB5CF0"/>
    <w:rsid w:val="00DB73D5"/>
    <w:rsid w:val="00DB754E"/>
    <w:rsid w:val="00DB763F"/>
    <w:rsid w:val="00DB79BF"/>
    <w:rsid w:val="00DC1CC3"/>
    <w:rsid w:val="00DC27B2"/>
    <w:rsid w:val="00DC4B94"/>
    <w:rsid w:val="00DC63F3"/>
    <w:rsid w:val="00DC6E6D"/>
    <w:rsid w:val="00DD22F0"/>
    <w:rsid w:val="00DD29C0"/>
    <w:rsid w:val="00DD7848"/>
    <w:rsid w:val="00DE1F7F"/>
    <w:rsid w:val="00DE6843"/>
    <w:rsid w:val="00DF05B3"/>
    <w:rsid w:val="00DF18DD"/>
    <w:rsid w:val="00DF3FF1"/>
    <w:rsid w:val="00DF52A1"/>
    <w:rsid w:val="00E000F2"/>
    <w:rsid w:val="00E0114A"/>
    <w:rsid w:val="00E03159"/>
    <w:rsid w:val="00E03219"/>
    <w:rsid w:val="00E04D5A"/>
    <w:rsid w:val="00E06EF2"/>
    <w:rsid w:val="00E075E7"/>
    <w:rsid w:val="00E10E5E"/>
    <w:rsid w:val="00E12635"/>
    <w:rsid w:val="00E144D5"/>
    <w:rsid w:val="00E165F1"/>
    <w:rsid w:val="00E16E5F"/>
    <w:rsid w:val="00E217DA"/>
    <w:rsid w:val="00E22B77"/>
    <w:rsid w:val="00E23D67"/>
    <w:rsid w:val="00E27448"/>
    <w:rsid w:val="00E27870"/>
    <w:rsid w:val="00E27B84"/>
    <w:rsid w:val="00E33E34"/>
    <w:rsid w:val="00E3528E"/>
    <w:rsid w:val="00E4246E"/>
    <w:rsid w:val="00E43234"/>
    <w:rsid w:val="00E53271"/>
    <w:rsid w:val="00E555EC"/>
    <w:rsid w:val="00E55E7D"/>
    <w:rsid w:val="00E5615A"/>
    <w:rsid w:val="00E6092F"/>
    <w:rsid w:val="00E60B7C"/>
    <w:rsid w:val="00E610B0"/>
    <w:rsid w:val="00E61874"/>
    <w:rsid w:val="00E61D3D"/>
    <w:rsid w:val="00E61DDC"/>
    <w:rsid w:val="00E62484"/>
    <w:rsid w:val="00E64427"/>
    <w:rsid w:val="00E659A8"/>
    <w:rsid w:val="00E67144"/>
    <w:rsid w:val="00E716DE"/>
    <w:rsid w:val="00E71850"/>
    <w:rsid w:val="00E727B4"/>
    <w:rsid w:val="00E7414A"/>
    <w:rsid w:val="00E7457C"/>
    <w:rsid w:val="00E749F5"/>
    <w:rsid w:val="00E76B92"/>
    <w:rsid w:val="00E803DC"/>
    <w:rsid w:val="00E81B6D"/>
    <w:rsid w:val="00E81F18"/>
    <w:rsid w:val="00E83168"/>
    <w:rsid w:val="00E844DF"/>
    <w:rsid w:val="00E845C8"/>
    <w:rsid w:val="00E90102"/>
    <w:rsid w:val="00E90A70"/>
    <w:rsid w:val="00E91148"/>
    <w:rsid w:val="00E92FF9"/>
    <w:rsid w:val="00E937E1"/>
    <w:rsid w:val="00E960D2"/>
    <w:rsid w:val="00E963A4"/>
    <w:rsid w:val="00E9647D"/>
    <w:rsid w:val="00EA018A"/>
    <w:rsid w:val="00EA04C2"/>
    <w:rsid w:val="00EA0DB4"/>
    <w:rsid w:val="00EA34F2"/>
    <w:rsid w:val="00EB10C0"/>
    <w:rsid w:val="00EB61AE"/>
    <w:rsid w:val="00EB7469"/>
    <w:rsid w:val="00EC0774"/>
    <w:rsid w:val="00ED04CC"/>
    <w:rsid w:val="00ED09C7"/>
    <w:rsid w:val="00ED3E18"/>
    <w:rsid w:val="00EE2524"/>
    <w:rsid w:val="00EE4279"/>
    <w:rsid w:val="00EE572E"/>
    <w:rsid w:val="00EE69AC"/>
    <w:rsid w:val="00EE717A"/>
    <w:rsid w:val="00EF04A7"/>
    <w:rsid w:val="00EF1C99"/>
    <w:rsid w:val="00EF3D6A"/>
    <w:rsid w:val="00EF51AB"/>
    <w:rsid w:val="00EF618C"/>
    <w:rsid w:val="00EF6BC0"/>
    <w:rsid w:val="00EF77F7"/>
    <w:rsid w:val="00F001CA"/>
    <w:rsid w:val="00F01896"/>
    <w:rsid w:val="00F01A79"/>
    <w:rsid w:val="00F0205B"/>
    <w:rsid w:val="00F03051"/>
    <w:rsid w:val="00F10BAD"/>
    <w:rsid w:val="00F127A6"/>
    <w:rsid w:val="00F1504E"/>
    <w:rsid w:val="00F161D2"/>
    <w:rsid w:val="00F17349"/>
    <w:rsid w:val="00F17D6C"/>
    <w:rsid w:val="00F21AE3"/>
    <w:rsid w:val="00F224DD"/>
    <w:rsid w:val="00F22DC9"/>
    <w:rsid w:val="00F34DB8"/>
    <w:rsid w:val="00F35A2B"/>
    <w:rsid w:val="00F365F4"/>
    <w:rsid w:val="00F429E4"/>
    <w:rsid w:val="00F43727"/>
    <w:rsid w:val="00F438B2"/>
    <w:rsid w:val="00F43DAC"/>
    <w:rsid w:val="00F46138"/>
    <w:rsid w:val="00F467DB"/>
    <w:rsid w:val="00F50F1A"/>
    <w:rsid w:val="00F53DDB"/>
    <w:rsid w:val="00F56EEB"/>
    <w:rsid w:val="00F61D26"/>
    <w:rsid w:val="00F63135"/>
    <w:rsid w:val="00F63DF7"/>
    <w:rsid w:val="00F66001"/>
    <w:rsid w:val="00F70DE5"/>
    <w:rsid w:val="00F71195"/>
    <w:rsid w:val="00F72DF2"/>
    <w:rsid w:val="00F7330A"/>
    <w:rsid w:val="00F7657D"/>
    <w:rsid w:val="00F76CD3"/>
    <w:rsid w:val="00F802E0"/>
    <w:rsid w:val="00F805A9"/>
    <w:rsid w:val="00F9299B"/>
    <w:rsid w:val="00F94683"/>
    <w:rsid w:val="00F9537E"/>
    <w:rsid w:val="00F95665"/>
    <w:rsid w:val="00F96FD6"/>
    <w:rsid w:val="00F9759D"/>
    <w:rsid w:val="00FA0E53"/>
    <w:rsid w:val="00FA1154"/>
    <w:rsid w:val="00FA1F5A"/>
    <w:rsid w:val="00FA4EF8"/>
    <w:rsid w:val="00FA58FF"/>
    <w:rsid w:val="00FB11CC"/>
    <w:rsid w:val="00FB1E50"/>
    <w:rsid w:val="00FB2083"/>
    <w:rsid w:val="00FC43B0"/>
    <w:rsid w:val="00FC62A4"/>
    <w:rsid w:val="00FC7C3A"/>
    <w:rsid w:val="00FD1CEE"/>
    <w:rsid w:val="00FD1FF5"/>
    <w:rsid w:val="00FD4650"/>
    <w:rsid w:val="00FD4F91"/>
    <w:rsid w:val="00FD5627"/>
    <w:rsid w:val="00FD76AA"/>
    <w:rsid w:val="00FD7F60"/>
    <w:rsid w:val="00FE3A4A"/>
    <w:rsid w:val="00FE3DDB"/>
    <w:rsid w:val="00FE421B"/>
    <w:rsid w:val="00FE491A"/>
    <w:rsid w:val="00FE5A17"/>
    <w:rsid w:val="00FF25D2"/>
    <w:rsid w:val="00FF4030"/>
    <w:rsid w:val="00FF7C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AC196"/>
  <w15:docId w15:val="{2E0A11A9-2DD1-4482-827E-E26B98C6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92"/>
    <w:rPr>
      <w:sz w:val="24"/>
      <w:szCs w:val="24"/>
      <w:lang w:eastAsia="en-GB"/>
    </w:rPr>
  </w:style>
  <w:style w:type="paragraph" w:styleId="Heading1">
    <w:name w:val="heading 1"/>
    <w:basedOn w:val="Normal"/>
    <w:next w:val="Normal"/>
    <w:link w:val="Heading1Char"/>
    <w:uiPriority w:val="9"/>
    <w:qFormat/>
    <w:rsid w:val="001A0D0A"/>
    <w:pPr>
      <w:keepNext/>
      <w:pageBreakBefore/>
      <w:numPr>
        <w:numId w:val="7"/>
      </w:numPr>
      <w:spacing w:before="360" w:after="240"/>
      <w:ind w:right="113"/>
      <w:outlineLvl w:val="0"/>
    </w:pPr>
    <w:rPr>
      <w:rFonts w:eastAsiaTheme="majorEastAsia" w:cstheme="majorBidi"/>
      <w:b/>
      <w:bCs/>
      <w:kern w:val="32"/>
      <w:sz w:val="32"/>
      <w:szCs w:val="32"/>
    </w:rPr>
  </w:style>
  <w:style w:type="paragraph" w:styleId="Heading2">
    <w:name w:val="heading 2"/>
    <w:basedOn w:val="Normal"/>
    <w:next w:val="Normal"/>
    <w:link w:val="Heading2Char"/>
    <w:uiPriority w:val="9"/>
    <w:unhideWhenUsed/>
    <w:qFormat/>
    <w:rsid w:val="00F17D6C"/>
    <w:pPr>
      <w:keepNext/>
      <w:numPr>
        <w:ilvl w:val="1"/>
        <w:numId w:val="7"/>
      </w:numPr>
      <w:spacing w:before="240" w:after="240"/>
      <w:ind w:right="113"/>
      <w:outlineLvl w:val="1"/>
    </w:pPr>
    <w:rPr>
      <w:rFonts w:eastAsiaTheme="majorEastAsia" w:cstheme="majorBidi"/>
      <w:b/>
      <w:bCs/>
      <w:iCs/>
      <w:sz w:val="28"/>
      <w:szCs w:val="28"/>
    </w:rPr>
  </w:style>
  <w:style w:type="paragraph" w:styleId="Heading3">
    <w:name w:val="heading 3"/>
    <w:basedOn w:val="Normal"/>
    <w:next w:val="Normal"/>
    <w:link w:val="Heading3Char"/>
    <w:uiPriority w:val="9"/>
    <w:unhideWhenUsed/>
    <w:qFormat/>
    <w:rsid w:val="00F17D6C"/>
    <w:pPr>
      <w:keepNext/>
      <w:numPr>
        <w:ilvl w:val="2"/>
        <w:numId w:val="9"/>
      </w:numPr>
      <w:spacing w:before="240" w:after="240"/>
      <w:ind w:left="680" w:right="113"/>
      <w:outlineLvl w:val="2"/>
    </w:pPr>
    <w:rPr>
      <w:rFonts w:eastAsiaTheme="majorEastAsia" w:cstheme="majorBidi"/>
      <w:b/>
      <w:bCs/>
      <w:sz w:val="26"/>
      <w:szCs w:val="26"/>
    </w:rPr>
  </w:style>
  <w:style w:type="paragraph" w:styleId="Heading4">
    <w:name w:val="heading 4"/>
    <w:basedOn w:val="Normal"/>
    <w:next w:val="Normal"/>
    <w:link w:val="Heading4Char"/>
    <w:uiPriority w:val="9"/>
    <w:unhideWhenUsed/>
    <w:qFormat/>
    <w:rsid w:val="00EA34F2"/>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EA34F2"/>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EA34F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A34F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EA34F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EA34F2"/>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D0A"/>
    <w:rPr>
      <w:rFonts w:eastAsiaTheme="majorEastAsia" w:cstheme="majorBidi"/>
      <w:b/>
      <w:bCs/>
      <w:kern w:val="32"/>
      <w:sz w:val="32"/>
      <w:szCs w:val="32"/>
      <w:lang w:eastAsia="en-GB"/>
    </w:rPr>
  </w:style>
  <w:style w:type="character" w:customStyle="1" w:styleId="Heading2Char">
    <w:name w:val="Heading 2 Char"/>
    <w:basedOn w:val="DefaultParagraphFont"/>
    <w:link w:val="Heading2"/>
    <w:uiPriority w:val="9"/>
    <w:rsid w:val="00F17D6C"/>
    <w:rPr>
      <w:rFonts w:eastAsiaTheme="majorEastAsia" w:cstheme="majorBidi"/>
      <w:b/>
      <w:bCs/>
      <w:iCs/>
      <w:sz w:val="28"/>
      <w:szCs w:val="28"/>
      <w:lang w:eastAsia="en-GB"/>
    </w:rPr>
  </w:style>
  <w:style w:type="character" w:customStyle="1" w:styleId="Heading3Char">
    <w:name w:val="Heading 3 Char"/>
    <w:basedOn w:val="DefaultParagraphFont"/>
    <w:link w:val="Heading3"/>
    <w:uiPriority w:val="9"/>
    <w:rsid w:val="00F17D6C"/>
    <w:rPr>
      <w:rFonts w:eastAsiaTheme="majorEastAsia" w:cstheme="majorBidi"/>
      <w:b/>
      <w:bCs/>
      <w:sz w:val="26"/>
      <w:szCs w:val="26"/>
      <w:lang w:eastAsia="en-GB"/>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F43727"/>
    <w:rPr>
      <w:rFonts w:ascii="Tahoma" w:hAnsi="Tahoma" w:cs="Tahoma"/>
      <w:sz w:val="16"/>
      <w:szCs w:val="16"/>
    </w:rPr>
  </w:style>
  <w:style w:type="character" w:customStyle="1" w:styleId="BalloonTextChar">
    <w:name w:val="Balloon Text Char"/>
    <w:basedOn w:val="DefaultParagraphFont"/>
    <w:link w:val="BalloonText"/>
    <w:uiPriority w:val="99"/>
    <w:semiHidden/>
    <w:rsid w:val="00F43727"/>
    <w:rPr>
      <w:rFonts w:ascii="Tahoma" w:hAnsi="Tahoma" w:cs="Tahoma"/>
      <w:sz w:val="16"/>
      <w:szCs w:val="16"/>
    </w:rPr>
  </w:style>
  <w:style w:type="paragraph" w:styleId="ListParagraph">
    <w:name w:val="List Paragraph"/>
    <w:aliases w:val="Mummuga loetelu,List (bullet),List Paragraph1,Heading 1 Hidden,Table of contents numbered,Loendi l›ik,References,numbered list,Listenabsatz1,Sąrašo pastraipa.Bullet,Bullet EY,Sąrašo pastraipa1,Numbering,ERP-List Paragraph,List Paragraph11"/>
    <w:basedOn w:val="Normal"/>
    <w:link w:val="ListParagraphChar"/>
    <w:uiPriority w:val="34"/>
    <w:qFormat/>
    <w:rsid w:val="00E43234"/>
    <w:pPr>
      <w:ind w:left="720"/>
      <w:contextualSpacing/>
    </w:p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C05A10"/>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C05A10"/>
  </w:style>
  <w:style w:type="character" w:styleId="FootnoteReference">
    <w:name w:val="footnote reference"/>
    <w:basedOn w:val="DefaultParagraphFont"/>
    <w:uiPriority w:val="99"/>
    <w:unhideWhenUsed/>
    <w:rsid w:val="00C05A10"/>
    <w:rPr>
      <w:vertAlign w:val="superscript"/>
    </w:rPr>
  </w:style>
  <w:style w:type="character" w:styleId="CommentReference">
    <w:name w:val="annotation reference"/>
    <w:basedOn w:val="DefaultParagraphFont"/>
    <w:uiPriority w:val="99"/>
    <w:semiHidden/>
    <w:unhideWhenUsed/>
    <w:rsid w:val="00266255"/>
    <w:rPr>
      <w:sz w:val="16"/>
      <w:szCs w:val="16"/>
    </w:rPr>
  </w:style>
  <w:style w:type="paragraph" w:styleId="CommentText">
    <w:name w:val="annotation text"/>
    <w:basedOn w:val="Normal"/>
    <w:link w:val="CommentTextChar"/>
    <w:uiPriority w:val="99"/>
    <w:semiHidden/>
    <w:unhideWhenUsed/>
    <w:rsid w:val="00266255"/>
  </w:style>
  <w:style w:type="character" w:customStyle="1" w:styleId="CommentTextChar">
    <w:name w:val="Comment Text Char"/>
    <w:basedOn w:val="DefaultParagraphFont"/>
    <w:link w:val="CommentText"/>
    <w:uiPriority w:val="99"/>
    <w:semiHidden/>
    <w:rsid w:val="00266255"/>
  </w:style>
  <w:style w:type="paragraph" w:styleId="CommentSubject">
    <w:name w:val="annotation subject"/>
    <w:basedOn w:val="CommentText"/>
    <w:next w:val="CommentText"/>
    <w:link w:val="CommentSubjectChar"/>
    <w:uiPriority w:val="99"/>
    <w:semiHidden/>
    <w:unhideWhenUsed/>
    <w:rsid w:val="00266255"/>
    <w:rPr>
      <w:b/>
      <w:bCs/>
    </w:rPr>
  </w:style>
  <w:style w:type="character" w:customStyle="1" w:styleId="CommentSubjectChar">
    <w:name w:val="Comment Subject Char"/>
    <w:basedOn w:val="CommentTextChar"/>
    <w:link w:val="CommentSubject"/>
    <w:uiPriority w:val="99"/>
    <w:semiHidden/>
    <w:rsid w:val="00266255"/>
    <w:rPr>
      <w:b/>
      <w:bCs/>
    </w:rPr>
  </w:style>
  <w:style w:type="character" w:styleId="Hyperlink">
    <w:name w:val="Hyperlink"/>
    <w:basedOn w:val="DefaultParagraphFont"/>
    <w:uiPriority w:val="99"/>
    <w:unhideWhenUsed/>
    <w:rsid w:val="00350E91"/>
    <w:rPr>
      <w:color w:val="0000FF" w:themeColor="hyperlink"/>
      <w:u w:val="single"/>
    </w:rPr>
  </w:style>
  <w:style w:type="paragraph" w:styleId="Header">
    <w:name w:val="header"/>
    <w:basedOn w:val="Normal"/>
    <w:link w:val="HeaderChar"/>
    <w:uiPriority w:val="99"/>
    <w:unhideWhenUsed/>
    <w:rsid w:val="004C060E"/>
    <w:pPr>
      <w:tabs>
        <w:tab w:val="center" w:pos="4536"/>
        <w:tab w:val="right" w:pos="9072"/>
      </w:tabs>
    </w:pPr>
  </w:style>
  <w:style w:type="character" w:customStyle="1" w:styleId="HeaderChar">
    <w:name w:val="Header Char"/>
    <w:basedOn w:val="DefaultParagraphFont"/>
    <w:link w:val="Header"/>
    <w:uiPriority w:val="99"/>
    <w:rsid w:val="004C060E"/>
  </w:style>
  <w:style w:type="paragraph" w:styleId="Footer">
    <w:name w:val="footer"/>
    <w:basedOn w:val="Normal"/>
    <w:link w:val="FooterChar"/>
    <w:uiPriority w:val="99"/>
    <w:unhideWhenUsed/>
    <w:rsid w:val="004C060E"/>
    <w:pPr>
      <w:tabs>
        <w:tab w:val="center" w:pos="4536"/>
        <w:tab w:val="right" w:pos="9072"/>
      </w:tabs>
    </w:pPr>
  </w:style>
  <w:style w:type="character" w:customStyle="1" w:styleId="FooterChar">
    <w:name w:val="Footer Char"/>
    <w:basedOn w:val="DefaultParagraphFont"/>
    <w:link w:val="Footer"/>
    <w:uiPriority w:val="99"/>
    <w:rsid w:val="004C060E"/>
  </w:style>
  <w:style w:type="character" w:customStyle="1" w:styleId="ListParagraphChar">
    <w:name w:val="List Paragraph Char"/>
    <w:aliases w:val="Mummuga loetelu Char,List (bullet) Char,List Paragraph1 Char,Heading 1 Hidden Char,Table of contents numbered Char,Loendi l›ik Char,References Char,numbered list Char,Listenabsatz1 Char,Sąrašo pastraipa.Bullet Char,Bullet EY Char"/>
    <w:basedOn w:val="DefaultParagraphFont"/>
    <w:link w:val="ListParagraph"/>
    <w:uiPriority w:val="34"/>
    <w:locked/>
    <w:rsid w:val="001C6CFB"/>
  </w:style>
  <w:style w:type="paragraph" w:styleId="NormalWeb">
    <w:name w:val="Normal (Web)"/>
    <w:basedOn w:val="Normal"/>
    <w:uiPriority w:val="99"/>
    <w:unhideWhenUsed/>
    <w:rsid w:val="00727082"/>
    <w:pPr>
      <w:spacing w:before="100" w:beforeAutospacing="1" w:after="100" w:afterAutospacing="1"/>
    </w:pPr>
  </w:style>
  <w:style w:type="numbering" w:customStyle="1" w:styleId="CurrentList1">
    <w:name w:val="Current List1"/>
    <w:uiPriority w:val="99"/>
    <w:rsid w:val="00EA34F2"/>
    <w:pPr>
      <w:numPr>
        <w:numId w:val="2"/>
      </w:numPr>
    </w:pPr>
  </w:style>
  <w:style w:type="numbering" w:customStyle="1" w:styleId="CurrentList2">
    <w:name w:val="Current List2"/>
    <w:uiPriority w:val="99"/>
    <w:rsid w:val="00EA34F2"/>
    <w:pPr>
      <w:numPr>
        <w:numId w:val="3"/>
      </w:numPr>
    </w:pPr>
  </w:style>
  <w:style w:type="numbering" w:customStyle="1" w:styleId="CurrentList3">
    <w:name w:val="Current List3"/>
    <w:uiPriority w:val="99"/>
    <w:rsid w:val="00EA34F2"/>
    <w:pPr>
      <w:numPr>
        <w:numId w:val="4"/>
      </w:numPr>
    </w:pPr>
  </w:style>
  <w:style w:type="numbering" w:customStyle="1" w:styleId="CurrentList4">
    <w:name w:val="Current List4"/>
    <w:uiPriority w:val="99"/>
    <w:rsid w:val="00EA34F2"/>
    <w:pPr>
      <w:numPr>
        <w:numId w:val="5"/>
      </w:numPr>
    </w:pPr>
  </w:style>
  <w:style w:type="numbering" w:customStyle="1" w:styleId="CurrentList5">
    <w:name w:val="Current List5"/>
    <w:uiPriority w:val="99"/>
    <w:rsid w:val="00EA34F2"/>
    <w:pPr>
      <w:numPr>
        <w:numId w:val="6"/>
      </w:numPr>
    </w:pPr>
  </w:style>
  <w:style w:type="numbering" w:customStyle="1" w:styleId="CurrentList6">
    <w:name w:val="Current List6"/>
    <w:uiPriority w:val="99"/>
    <w:rsid w:val="00EA34F2"/>
    <w:pPr>
      <w:numPr>
        <w:numId w:val="8"/>
      </w:numPr>
    </w:pPr>
  </w:style>
  <w:style w:type="paragraph" w:styleId="Caption">
    <w:name w:val="caption"/>
    <w:basedOn w:val="Normal"/>
    <w:next w:val="Normal"/>
    <w:uiPriority w:val="35"/>
    <w:unhideWhenUsed/>
    <w:qFormat/>
    <w:rsid w:val="00D569F4"/>
    <w:pPr>
      <w:spacing w:after="200"/>
    </w:pPr>
    <w:rPr>
      <w:i/>
      <w:iCs/>
      <w:color w:val="1F497D" w:themeColor="text2"/>
      <w:szCs w:val="18"/>
    </w:rPr>
  </w:style>
  <w:style w:type="paragraph" w:styleId="TOCHeading">
    <w:name w:val="TOC Heading"/>
    <w:basedOn w:val="Heading1"/>
    <w:next w:val="Normal"/>
    <w:uiPriority w:val="39"/>
    <w:unhideWhenUsed/>
    <w:qFormat/>
    <w:rsid w:val="004E2600"/>
    <w:pPr>
      <w:keepLines/>
      <w:pageBreakBefore w:val="0"/>
      <w:numPr>
        <w:numId w:val="0"/>
      </w:numPr>
      <w:spacing w:before="480" w:after="0" w:line="276" w:lineRule="auto"/>
      <w:outlineLvl w:val="9"/>
    </w:pPr>
    <w:rPr>
      <w:rFonts w:asciiTheme="majorHAnsi" w:hAnsiTheme="majorHAnsi"/>
      <w:color w:val="365F91" w:themeColor="accent1" w:themeShade="BF"/>
      <w:kern w:val="0"/>
      <w:sz w:val="28"/>
      <w:szCs w:val="28"/>
    </w:rPr>
  </w:style>
  <w:style w:type="numbering" w:customStyle="1" w:styleId="CurrentList7">
    <w:name w:val="Current List7"/>
    <w:uiPriority w:val="99"/>
    <w:rsid w:val="00FB1E50"/>
    <w:pPr>
      <w:numPr>
        <w:numId w:val="10"/>
      </w:numPr>
    </w:pPr>
  </w:style>
  <w:style w:type="numbering" w:customStyle="1" w:styleId="CurrentList8">
    <w:name w:val="Current List8"/>
    <w:uiPriority w:val="99"/>
    <w:rsid w:val="00FB1E50"/>
    <w:pPr>
      <w:numPr>
        <w:numId w:val="11"/>
      </w:numPr>
    </w:pPr>
  </w:style>
  <w:style w:type="numbering" w:customStyle="1" w:styleId="CurrentList9">
    <w:name w:val="Current List9"/>
    <w:uiPriority w:val="99"/>
    <w:rsid w:val="00FB1E50"/>
    <w:pPr>
      <w:numPr>
        <w:numId w:val="12"/>
      </w:numPr>
    </w:pPr>
  </w:style>
  <w:style w:type="numbering" w:customStyle="1" w:styleId="CurrentList10">
    <w:name w:val="Current List10"/>
    <w:uiPriority w:val="99"/>
    <w:rsid w:val="00FB1E50"/>
    <w:pPr>
      <w:numPr>
        <w:numId w:val="13"/>
      </w:numPr>
    </w:pPr>
  </w:style>
  <w:style w:type="numbering" w:customStyle="1" w:styleId="CurrentList11">
    <w:name w:val="Current List11"/>
    <w:uiPriority w:val="99"/>
    <w:rsid w:val="00FB1E50"/>
    <w:pPr>
      <w:numPr>
        <w:numId w:val="14"/>
      </w:numPr>
    </w:pPr>
  </w:style>
  <w:style w:type="numbering" w:customStyle="1" w:styleId="CurrentList12">
    <w:name w:val="Current List12"/>
    <w:uiPriority w:val="99"/>
    <w:rsid w:val="00FB1E50"/>
    <w:pPr>
      <w:numPr>
        <w:numId w:val="15"/>
      </w:numPr>
    </w:pPr>
  </w:style>
  <w:style w:type="numbering" w:customStyle="1" w:styleId="CurrentList13">
    <w:name w:val="Current List13"/>
    <w:uiPriority w:val="99"/>
    <w:rsid w:val="00FB1E50"/>
    <w:pPr>
      <w:numPr>
        <w:numId w:val="16"/>
      </w:numPr>
    </w:pPr>
  </w:style>
  <w:style w:type="paragraph" w:styleId="TOC1">
    <w:name w:val="toc 1"/>
    <w:basedOn w:val="Normal"/>
    <w:next w:val="Normal"/>
    <w:autoRedefine/>
    <w:uiPriority w:val="39"/>
    <w:unhideWhenUsed/>
    <w:rsid w:val="00BA3353"/>
    <w:pPr>
      <w:tabs>
        <w:tab w:val="left" w:pos="480"/>
        <w:tab w:val="right" w:leader="dot" w:pos="8530"/>
      </w:tabs>
      <w:spacing w:before="120"/>
    </w:pPr>
    <w:rPr>
      <w:rFonts w:asciiTheme="minorHAnsi" w:hAnsiTheme="minorHAnsi" w:cstheme="minorHAnsi"/>
      <w:b/>
      <w:bCs/>
      <w:i/>
      <w:iCs/>
      <w:noProof/>
      <w:color w:val="C0504D" w:themeColor="accent2"/>
    </w:rPr>
  </w:style>
  <w:style w:type="paragraph" w:styleId="TOC2">
    <w:name w:val="toc 2"/>
    <w:basedOn w:val="Normal"/>
    <w:next w:val="Normal"/>
    <w:autoRedefine/>
    <w:uiPriority w:val="39"/>
    <w:unhideWhenUsed/>
    <w:rsid w:val="004E2600"/>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4E2600"/>
    <w:pPr>
      <w:ind w:left="480"/>
    </w:pPr>
    <w:rPr>
      <w:rFonts w:asciiTheme="minorHAnsi" w:hAnsiTheme="minorHAnsi"/>
      <w:sz w:val="20"/>
    </w:rPr>
  </w:style>
  <w:style w:type="paragraph" w:styleId="TOC4">
    <w:name w:val="toc 4"/>
    <w:basedOn w:val="Normal"/>
    <w:next w:val="Normal"/>
    <w:autoRedefine/>
    <w:uiPriority w:val="39"/>
    <w:semiHidden/>
    <w:unhideWhenUsed/>
    <w:rsid w:val="004E2600"/>
    <w:pPr>
      <w:ind w:left="720"/>
    </w:pPr>
    <w:rPr>
      <w:rFonts w:asciiTheme="minorHAnsi" w:hAnsiTheme="minorHAnsi"/>
      <w:sz w:val="20"/>
    </w:rPr>
  </w:style>
  <w:style w:type="paragraph" w:styleId="TOC5">
    <w:name w:val="toc 5"/>
    <w:basedOn w:val="Normal"/>
    <w:next w:val="Normal"/>
    <w:autoRedefine/>
    <w:uiPriority w:val="39"/>
    <w:semiHidden/>
    <w:unhideWhenUsed/>
    <w:rsid w:val="004E2600"/>
    <w:pPr>
      <w:ind w:left="960"/>
    </w:pPr>
    <w:rPr>
      <w:rFonts w:asciiTheme="minorHAnsi" w:hAnsiTheme="minorHAnsi"/>
      <w:sz w:val="20"/>
    </w:rPr>
  </w:style>
  <w:style w:type="paragraph" w:styleId="TOC6">
    <w:name w:val="toc 6"/>
    <w:basedOn w:val="Normal"/>
    <w:next w:val="Normal"/>
    <w:autoRedefine/>
    <w:uiPriority w:val="39"/>
    <w:semiHidden/>
    <w:unhideWhenUsed/>
    <w:rsid w:val="004E2600"/>
    <w:pPr>
      <w:ind w:left="1200"/>
    </w:pPr>
    <w:rPr>
      <w:rFonts w:asciiTheme="minorHAnsi" w:hAnsiTheme="minorHAnsi"/>
      <w:sz w:val="20"/>
    </w:rPr>
  </w:style>
  <w:style w:type="paragraph" w:styleId="TOC7">
    <w:name w:val="toc 7"/>
    <w:basedOn w:val="Normal"/>
    <w:next w:val="Normal"/>
    <w:autoRedefine/>
    <w:uiPriority w:val="39"/>
    <w:semiHidden/>
    <w:unhideWhenUsed/>
    <w:rsid w:val="004E2600"/>
    <w:pPr>
      <w:ind w:left="1440"/>
    </w:pPr>
    <w:rPr>
      <w:rFonts w:asciiTheme="minorHAnsi" w:hAnsiTheme="minorHAnsi"/>
      <w:sz w:val="20"/>
    </w:rPr>
  </w:style>
  <w:style w:type="paragraph" w:styleId="TOC8">
    <w:name w:val="toc 8"/>
    <w:basedOn w:val="Normal"/>
    <w:next w:val="Normal"/>
    <w:autoRedefine/>
    <w:uiPriority w:val="39"/>
    <w:semiHidden/>
    <w:unhideWhenUsed/>
    <w:rsid w:val="004E2600"/>
    <w:pPr>
      <w:ind w:left="1680"/>
    </w:pPr>
    <w:rPr>
      <w:rFonts w:asciiTheme="minorHAnsi" w:hAnsiTheme="minorHAnsi"/>
      <w:sz w:val="20"/>
    </w:rPr>
  </w:style>
  <w:style w:type="paragraph" w:styleId="TOC9">
    <w:name w:val="toc 9"/>
    <w:basedOn w:val="Normal"/>
    <w:next w:val="Normal"/>
    <w:autoRedefine/>
    <w:uiPriority w:val="39"/>
    <w:semiHidden/>
    <w:unhideWhenUsed/>
    <w:rsid w:val="004E2600"/>
    <w:pPr>
      <w:ind w:left="1920"/>
    </w:pPr>
    <w:rPr>
      <w:rFonts w:asciiTheme="minorHAnsi" w:hAnsiTheme="minorHAnsi"/>
      <w:sz w:val="20"/>
    </w:rPr>
  </w:style>
  <w:style w:type="character" w:customStyle="1" w:styleId="apple-converted-space">
    <w:name w:val="apple-converted-space"/>
    <w:basedOn w:val="DefaultParagraphFont"/>
    <w:rsid w:val="00CE3580"/>
  </w:style>
  <w:style w:type="character" w:styleId="UnresolvedMention">
    <w:name w:val="Unresolved Mention"/>
    <w:basedOn w:val="DefaultParagraphFont"/>
    <w:uiPriority w:val="99"/>
    <w:semiHidden/>
    <w:unhideWhenUsed/>
    <w:rsid w:val="006E134B"/>
    <w:rPr>
      <w:color w:val="605E5C"/>
      <w:shd w:val="clear" w:color="auto" w:fill="E1DFDD"/>
    </w:rPr>
  </w:style>
  <w:style w:type="character" w:styleId="FollowedHyperlink">
    <w:name w:val="FollowedHyperlink"/>
    <w:basedOn w:val="DefaultParagraphFont"/>
    <w:uiPriority w:val="99"/>
    <w:semiHidden/>
    <w:unhideWhenUsed/>
    <w:rsid w:val="00A32C40"/>
    <w:rPr>
      <w:color w:val="800080" w:themeColor="followedHyperlink"/>
      <w:u w:val="single"/>
    </w:rPr>
  </w:style>
  <w:style w:type="paragraph" w:styleId="EndnoteText">
    <w:name w:val="endnote text"/>
    <w:basedOn w:val="Normal"/>
    <w:link w:val="EndnoteTextChar"/>
    <w:uiPriority w:val="99"/>
    <w:semiHidden/>
    <w:unhideWhenUsed/>
    <w:rsid w:val="005B3049"/>
    <w:rPr>
      <w:rFonts w:asciiTheme="minorHAnsi" w:eastAsiaTheme="minorHAnsi" w:hAnsiTheme="minorHAnsi" w:cstheme="minorBidi"/>
      <w:sz w:val="20"/>
      <w:szCs w:val="20"/>
      <w:lang w:val="et-EE" w:eastAsia="en-US"/>
    </w:rPr>
  </w:style>
  <w:style w:type="character" w:customStyle="1" w:styleId="EndnoteTextChar">
    <w:name w:val="Endnote Text Char"/>
    <w:basedOn w:val="DefaultParagraphFont"/>
    <w:link w:val="EndnoteText"/>
    <w:uiPriority w:val="99"/>
    <w:semiHidden/>
    <w:rsid w:val="005B3049"/>
    <w:rPr>
      <w:rFonts w:asciiTheme="minorHAnsi" w:eastAsiaTheme="minorHAnsi" w:hAnsiTheme="minorHAnsi" w:cstheme="minorBidi"/>
      <w:lang w:val="et-EE"/>
    </w:rPr>
  </w:style>
  <w:style w:type="table" w:styleId="TableGrid">
    <w:name w:val="Table Grid"/>
    <w:basedOn w:val="TableNormal"/>
    <w:uiPriority w:val="39"/>
    <w:rsid w:val="004D6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7484"/>
    <w:rPr>
      <w:sz w:val="24"/>
      <w:szCs w:val="24"/>
      <w:lang w:eastAsia="en-GB"/>
    </w:rPr>
  </w:style>
  <w:style w:type="paragraph" w:customStyle="1" w:styleId="norm">
    <w:name w:val="norm"/>
    <w:basedOn w:val="Normal"/>
    <w:rsid w:val="006317F1"/>
    <w:pPr>
      <w:spacing w:before="100" w:beforeAutospacing="1" w:after="100" w:afterAutospacing="1"/>
    </w:pPr>
    <w:rPr>
      <w:noProof/>
      <w:lang w:val="et-EE" w:eastAsia="et-EE"/>
    </w:rPr>
  </w:style>
  <w:style w:type="character" w:styleId="Strong">
    <w:name w:val="Strong"/>
    <w:basedOn w:val="DefaultParagraphFont"/>
    <w:uiPriority w:val="22"/>
    <w:qFormat/>
    <w:rsid w:val="00B672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6228">
      <w:bodyDiv w:val="1"/>
      <w:marLeft w:val="0"/>
      <w:marRight w:val="0"/>
      <w:marTop w:val="0"/>
      <w:marBottom w:val="0"/>
      <w:divBdr>
        <w:top w:val="none" w:sz="0" w:space="0" w:color="auto"/>
        <w:left w:val="none" w:sz="0" w:space="0" w:color="auto"/>
        <w:bottom w:val="none" w:sz="0" w:space="0" w:color="auto"/>
        <w:right w:val="none" w:sz="0" w:space="0" w:color="auto"/>
      </w:divBdr>
      <w:divsChild>
        <w:div w:id="1314943828">
          <w:marLeft w:val="0"/>
          <w:marRight w:val="0"/>
          <w:marTop w:val="0"/>
          <w:marBottom w:val="0"/>
          <w:divBdr>
            <w:top w:val="none" w:sz="0" w:space="0" w:color="auto"/>
            <w:left w:val="none" w:sz="0" w:space="0" w:color="auto"/>
            <w:bottom w:val="none" w:sz="0" w:space="0" w:color="auto"/>
            <w:right w:val="none" w:sz="0" w:space="0" w:color="auto"/>
          </w:divBdr>
          <w:divsChild>
            <w:div w:id="307514929">
              <w:marLeft w:val="0"/>
              <w:marRight w:val="0"/>
              <w:marTop w:val="0"/>
              <w:marBottom w:val="0"/>
              <w:divBdr>
                <w:top w:val="none" w:sz="0" w:space="0" w:color="auto"/>
                <w:left w:val="none" w:sz="0" w:space="0" w:color="auto"/>
                <w:bottom w:val="none" w:sz="0" w:space="0" w:color="auto"/>
                <w:right w:val="none" w:sz="0" w:space="0" w:color="auto"/>
              </w:divBdr>
              <w:divsChild>
                <w:div w:id="3465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8681">
      <w:bodyDiv w:val="1"/>
      <w:marLeft w:val="0"/>
      <w:marRight w:val="0"/>
      <w:marTop w:val="0"/>
      <w:marBottom w:val="0"/>
      <w:divBdr>
        <w:top w:val="none" w:sz="0" w:space="0" w:color="auto"/>
        <w:left w:val="none" w:sz="0" w:space="0" w:color="auto"/>
        <w:bottom w:val="none" w:sz="0" w:space="0" w:color="auto"/>
        <w:right w:val="none" w:sz="0" w:space="0" w:color="auto"/>
      </w:divBdr>
      <w:divsChild>
        <w:div w:id="945581467">
          <w:marLeft w:val="0"/>
          <w:marRight w:val="0"/>
          <w:marTop w:val="0"/>
          <w:marBottom w:val="0"/>
          <w:divBdr>
            <w:top w:val="none" w:sz="0" w:space="0" w:color="auto"/>
            <w:left w:val="none" w:sz="0" w:space="0" w:color="auto"/>
            <w:bottom w:val="none" w:sz="0" w:space="0" w:color="auto"/>
            <w:right w:val="none" w:sz="0" w:space="0" w:color="auto"/>
          </w:divBdr>
          <w:divsChild>
            <w:div w:id="1429155177">
              <w:marLeft w:val="0"/>
              <w:marRight w:val="0"/>
              <w:marTop w:val="0"/>
              <w:marBottom w:val="0"/>
              <w:divBdr>
                <w:top w:val="none" w:sz="0" w:space="0" w:color="auto"/>
                <w:left w:val="none" w:sz="0" w:space="0" w:color="auto"/>
                <w:bottom w:val="none" w:sz="0" w:space="0" w:color="auto"/>
                <w:right w:val="none" w:sz="0" w:space="0" w:color="auto"/>
              </w:divBdr>
              <w:divsChild>
                <w:div w:id="4653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04262">
      <w:bodyDiv w:val="1"/>
      <w:marLeft w:val="0"/>
      <w:marRight w:val="0"/>
      <w:marTop w:val="0"/>
      <w:marBottom w:val="0"/>
      <w:divBdr>
        <w:top w:val="none" w:sz="0" w:space="0" w:color="auto"/>
        <w:left w:val="none" w:sz="0" w:space="0" w:color="auto"/>
        <w:bottom w:val="none" w:sz="0" w:space="0" w:color="auto"/>
        <w:right w:val="none" w:sz="0" w:space="0" w:color="auto"/>
      </w:divBdr>
      <w:divsChild>
        <w:div w:id="133108077">
          <w:marLeft w:val="0"/>
          <w:marRight w:val="0"/>
          <w:marTop w:val="0"/>
          <w:marBottom w:val="0"/>
          <w:divBdr>
            <w:top w:val="none" w:sz="0" w:space="0" w:color="auto"/>
            <w:left w:val="none" w:sz="0" w:space="0" w:color="auto"/>
            <w:bottom w:val="none" w:sz="0" w:space="0" w:color="auto"/>
            <w:right w:val="none" w:sz="0" w:space="0" w:color="auto"/>
          </w:divBdr>
          <w:divsChild>
            <w:div w:id="1346178086">
              <w:marLeft w:val="0"/>
              <w:marRight w:val="0"/>
              <w:marTop w:val="0"/>
              <w:marBottom w:val="0"/>
              <w:divBdr>
                <w:top w:val="none" w:sz="0" w:space="0" w:color="auto"/>
                <w:left w:val="none" w:sz="0" w:space="0" w:color="auto"/>
                <w:bottom w:val="none" w:sz="0" w:space="0" w:color="auto"/>
                <w:right w:val="none" w:sz="0" w:space="0" w:color="auto"/>
              </w:divBdr>
              <w:divsChild>
                <w:div w:id="1994605138">
                  <w:marLeft w:val="0"/>
                  <w:marRight w:val="0"/>
                  <w:marTop w:val="0"/>
                  <w:marBottom w:val="0"/>
                  <w:divBdr>
                    <w:top w:val="none" w:sz="0" w:space="0" w:color="auto"/>
                    <w:left w:val="none" w:sz="0" w:space="0" w:color="auto"/>
                    <w:bottom w:val="none" w:sz="0" w:space="0" w:color="auto"/>
                    <w:right w:val="none" w:sz="0" w:space="0" w:color="auto"/>
                  </w:divBdr>
                  <w:divsChild>
                    <w:div w:id="117804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8282">
      <w:bodyDiv w:val="1"/>
      <w:marLeft w:val="0"/>
      <w:marRight w:val="0"/>
      <w:marTop w:val="0"/>
      <w:marBottom w:val="0"/>
      <w:divBdr>
        <w:top w:val="none" w:sz="0" w:space="0" w:color="auto"/>
        <w:left w:val="none" w:sz="0" w:space="0" w:color="auto"/>
        <w:bottom w:val="none" w:sz="0" w:space="0" w:color="auto"/>
        <w:right w:val="none" w:sz="0" w:space="0" w:color="auto"/>
      </w:divBdr>
      <w:divsChild>
        <w:div w:id="915826238">
          <w:marLeft w:val="0"/>
          <w:marRight w:val="0"/>
          <w:marTop w:val="0"/>
          <w:marBottom w:val="0"/>
          <w:divBdr>
            <w:top w:val="none" w:sz="0" w:space="0" w:color="auto"/>
            <w:left w:val="none" w:sz="0" w:space="0" w:color="auto"/>
            <w:bottom w:val="none" w:sz="0" w:space="0" w:color="auto"/>
            <w:right w:val="none" w:sz="0" w:space="0" w:color="auto"/>
          </w:divBdr>
          <w:divsChild>
            <w:div w:id="816873065">
              <w:marLeft w:val="0"/>
              <w:marRight w:val="0"/>
              <w:marTop w:val="0"/>
              <w:marBottom w:val="0"/>
              <w:divBdr>
                <w:top w:val="none" w:sz="0" w:space="0" w:color="auto"/>
                <w:left w:val="none" w:sz="0" w:space="0" w:color="auto"/>
                <w:bottom w:val="none" w:sz="0" w:space="0" w:color="auto"/>
                <w:right w:val="none" w:sz="0" w:space="0" w:color="auto"/>
              </w:divBdr>
              <w:divsChild>
                <w:div w:id="27645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41332">
      <w:bodyDiv w:val="1"/>
      <w:marLeft w:val="0"/>
      <w:marRight w:val="0"/>
      <w:marTop w:val="0"/>
      <w:marBottom w:val="0"/>
      <w:divBdr>
        <w:top w:val="none" w:sz="0" w:space="0" w:color="auto"/>
        <w:left w:val="none" w:sz="0" w:space="0" w:color="auto"/>
        <w:bottom w:val="none" w:sz="0" w:space="0" w:color="auto"/>
        <w:right w:val="none" w:sz="0" w:space="0" w:color="auto"/>
      </w:divBdr>
      <w:divsChild>
        <w:div w:id="894238987">
          <w:marLeft w:val="0"/>
          <w:marRight w:val="0"/>
          <w:marTop w:val="0"/>
          <w:marBottom w:val="0"/>
          <w:divBdr>
            <w:top w:val="none" w:sz="0" w:space="0" w:color="auto"/>
            <w:left w:val="none" w:sz="0" w:space="0" w:color="auto"/>
            <w:bottom w:val="none" w:sz="0" w:space="0" w:color="auto"/>
            <w:right w:val="none" w:sz="0" w:space="0" w:color="auto"/>
          </w:divBdr>
          <w:divsChild>
            <w:div w:id="1382636902">
              <w:marLeft w:val="0"/>
              <w:marRight w:val="0"/>
              <w:marTop w:val="0"/>
              <w:marBottom w:val="0"/>
              <w:divBdr>
                <w:top w:val="none" w:sz="0" w:space="0" w:color="auto"/>
                <w:left w:val="none" w:sz="0" w:space="0" w:color="auto"/>
                <w:bottom w:val="none" w:sz="0" w:space="0" w:color="auto"/>
                <w:right w:val="none" w:sz="0" w:space="0" w:color="auto"/>
              </w:divBdr>
              <w:divsChild>
                <w:div w:id="10883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8129">
      <w:bodyDiv w:val="1"/>
      <w:marLeft w:val="0"/>
      <w:marRight w:val="0"/>
      <w:marTop w:val="0"/>
      <w:marBottom w:val="0"/>
      <w:divBdr>
        <w:top w:val="none" w:sz="0" w:space="0" w:color="auto"/>
        <w:left w:val="none" w:sz="0" w:space="0" w:color="auto"/>
        <w:bottom w:val="none" w:sz="0" w:space="0" w:color="auto"/>
        <w:right w:val="none" w:sz="0" w:space="0" w:color="auto"/>
      </w:divBdr>
      <w:divsChild>
        <w:div w:id="1958096703">
          <w:marLeft w:val="0"/>
          <w:marRight w:val="0"/>
          <w:marTop w:val="0"/>
          <w:marBottom w:val="0"/>
          <w:divBdr>
            <w:top w:val="none" w:sz="0" w:space="0" w:color="auto"/>
            <w:left w:val="none" w:sz="0" w:space="0" w:color="auto"/>
            <w:bottom w:val="none" w:sz="0" w:space="0" w:color="auto"/>
            <w:right w:val="none" w:sz="0" w:space="0" w:color="auto"/>
          </w:divBdr>
          <w:divsChild>
            <w:div w:id="1574389604">
              <w:marLeft w:val="0"/>
              <w:marRight w:val="0"/>
              <w:marTop w:val="0"/>
              <w:marBottom w:val="0"/>
              <w:divBdr>
                <w:top w:val="none" w:sz="0" w:space="0" w:color="auto"/>
                <w:left w:val="none" w:sz="0" w:space="0" w:color="auto"/>
                <w:bottom w:val="none" w:sz="0" w:space="0" w:color="auto"/>
                <w:right w:val="none" w:sz="0" w:space="0" w:color="auto"/>
              </w:divBdr>
              <w:divsChild>
                <w:div w:id="494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7642">
      <w:bodyDiv w:val="1"/>
      <w:marLeft w:val="0"/>
      <w:marRight w:val="0"/>
      <w:marTop w:val="0"/>
      <w:marBottom w:val="0"/>
      <w:divBdr>
        <w:top w:val="none" w:sz="0" w:space="0" w:color="auto"/>
        <w:left w:val="none" w:sz="0" w:space="0" w:color="auto"/>
        <w:bottom w:val="none" w:sz="0" w:space="0" w:color="auto"/>
        <w:right w:val="none" w:sz="0" w:space="0" w:color="auto"/>
      </w:divBdr>
      <w:divsChild>
        <w:div w:id="2089693731">
          <w:marLeft w:val="0"/>
          <w:marRight w:val="0"/>
          <w:marTop w:val="0"/>
          <w:marBottom w:val="0"/>
          <w:divBdr>
            <w:top w:val="none" w:sz="0" w:space="0" w:color="auto"/>
            <w:left w:val="none" w:sz="0" w:space="0" w:color="auto"/>
            <w:bottom w:val="none" w:sz="0" w:space="0" w:color="auto"/>
            <w:right w:val="none" w:sz="0" w:space="0" w:color="auto"/>
          </w:divBdr>
          <w:divsChild>
            <w:div w:id="1668097967">
              <w:marLeft w:val="0"/>
              <w:marRight w:val="0"/>
              <w:marTop w:val="0"/>
              <w:marBottom w:val="0"/>
              <w:divBdr>
                <w:top w:val="none" w:sz="0" w:space="0" w:color="auto"/>
                <w:left w:val="none" w:sz="0" w:space="0" w:color="auto"/>
                <w:bottom w:val="none" w:sz="0" w:space="0" w:color="auto"/>
                <w:right w:val="none" w:sz="0" w:space="0" w:color="auto"/>
              </w:divBdr>
              <w:divsChild>
                <w:div w:id="12060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03583">
      <w:bodyDiv w:val="1"/>
      <w:marLeft w:val="0"/>
      <w:marRight w:val="0"/>
      <w:marTop w:val="0"/>
      <w:marBottom w:val="0"/>
      <w:divBdr>
        <w:top w:val="none" w:sz="0" w:space="0" w:color="auto"/>
        <w:left w:val="none" w:sz="0" w:space="0" w:color="auto"/>
        <w:bottom w:val="none" w:sz="0" w:space="0" w:color="auto"/>
        <w:right w:val="none" w:sz="0" w:space="0" w:color="auto"/>
      </w:divBdr>
    </w:div>
    <w:div w:id="153961520">
      <w:bodyDiv w:val="1"/>
      <w:marLeft w:val="0"/>
      <w:marRight w:val="0"/>
      <w:marTop w:val="0"/>
      <w:marBottom w:val="0"/>
      <w:divBdr>
        <w:top w:val="none" w:sz="0" w:space="0" w:color="auto"/>
        <w:left w:val="none" w:sz="0" w:space="0" w:color="auto"/>
        <w:bottom w:val="none" w:sz="0" w:space="0" w:color="auto"/>
        <w:right w:val="none" w:sz="0" w:space="0" w:color="auto"/>
      </w:divBdr>
      <w:divsChild>
        <w:div w:id="33505732">
          <w:marLeft w:val="0"/>
          <w:marRight w:val="0"/>
          <w:marTop w:val="0"/>
          <w:marBottom w:val="0"/>
          <w:divBdr>
            <w:top w:val="none" w:sz="0" w:space="0" w:color="auto"/>
            <w:left w:val="none" w:sz="0" w:space="0" w:color="auto"/>
            <w:bottom w:val="none" w:sz="0" w:space="0" w:color="auto"/>
            <w:right w:val="none" w:sz="0" w:space="0" w:color="auto"/>
          </w:divBdr>
          <w:divsChild>
            <w:div w:id="1135486532">
              <w:marLeft w:val="0"/>
              <w:marRight w:val="0"/>
              <w:marTop w:val="0"/>
              <w:marBottom w:val="0"/>
              <w:divBdr>
                <w:top w:val="none" w:sz="0" w:space="0" w:color="auto"/>
                <w:left w:val="none" w:sz="0" w:space="0" w:color="auto"/>
                <w:bottom w:val="none" w:sz="0" w:space="0" w:color="auto"/>
                <w:right w:val="none" w:sz="0" w:space="0" w:color="auto"/>
              </w:divBdr>
              <w:divsChild>
                <w:div w:id="208001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39335">
      <w:bodyDiv w:val="1"/>
      <w:marLeft w:val="0"/>
      <w:marRight w:val="0"/>
      <w:marTop w:val="0"/>
      <w:marBottom w:val="0"/>
      <w:divBdr>
        <w:top w:val="none" w:sz="0" w:space="0" w:color="auto"/>
        <w:left w:val="none" w:sz="0" w:space="0" w:color="auto"/>
        <w:bottom w:val="none" w:sz="0" w:space="0" w:color="auto"/>
        <w:right w:val="none" w:sz="0" w:space="0" w:color="auto"/>
      </w:divBdr>
      <w:divsChild>
        <w:div w:id="133255769">
          <w:marLeft w:val="0"/>
          <w:marRight w:val="0"/>
          <w:marTop w:val="0"/>
          <w:marBottom w:val="0"/>
          <w:divBdr>
            <w:top w:val="none" w:sz="0" w:space="0" w:color="auto"/>
            <w:left w:val="none" w:sz="0" w:space="0" w:color="auto"/>
            <w:bottom w:val="none" w:sz="0" w:space="0" w:color="auto"/>
            <w:right w:val="none" w:sz="0" w:space="0" w:color="auto"/>
          </w:divBdr>
          <w:divsChild>
            <w:div w:id="105347403">
              <w:marLeft w:val="0"/>
              <w:marRight w:val="0"/>
              <w:marTop w:val="0"/>
              <w:marBottom w:val="0"/>
              <w:divBdr>
                <w:top w:val="none" w:sz="0" w:space="0" w:color="auto"/>
                <w:left w:val="none" w:sz="0" w:space="0" w:color="auto"/>
                <w:bottom w:val="none" w:sz="0" w:space="0" w:color="auto"/>
                <w:right w:val="none" w:sz="0" w:space="0" w:color="auto"/>
              </w:divBdr>
              <w:divsChild>
                <w:div w:id="772020109">
                  <w:marLeft w:val="0"/>
                  <w:marRight w:val="0"/>
                  <w:marTop w:val="0"/>
                  <w:marBottom w:val="0"/>
                  <w:divBdr>
                    <w:top w:val="none" w:sz="0" w:space="0" w:color="auto"/>
                    <w:left w:val="none" w:sz="0" w:space="0" w:color="auto"/>
                    <w:bottom w:val="none" w:sz="0" w:space="0" w:color="auto"/>
                    <w:right w:val="none" w:sz="0" w:space="0" w:color="auto"/>
                  </w:divBdr>
                </w:div>
              </w:divsChild>
            </w:div>
            <w:div w:id="1744529559">
              <w:marLeft w:val="0"/>
              <w:marRight w:val="0"/>
              <w:marTop w:val="0"/>
              <w:marBottom w:val="0"/>
              <w:divBdr>
                <w:top w:val="none" w:sz="0" w:space="0" w:color="auto"/>
                <w:left w:val="none" w:sz="0" w:space="0" w:color="auto"/>
                <w:bottom w:val="none" w:sz="0" w:space="0" w:color="auto"/>
                <w:right w:val="none" w:sz="0" w:space="0" w:color="auto"/>
              </w:divBdr>
              <w:divsChild>
                <w:div w:id="136652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4959">
          <w:marLeft w:val="0"/>
          <w:marRight w:val="0"/>
          <w:marTop w:val="0"/>
          <w:marBottom w:val="0"/>
          <w:divBdr>
            <w:top w:val="none" w:sz="0" w:space="0" w:color="auto"/>
            <w:left w:val="none" w:sz="0" w:space="0" w:color="auto"/>
            <w:bottom w:val="none" w:sz="0" w:space="0" w:color="auto"/>
            <w:right w:val="none" w:sz="0" w:space="0" w:color="auto"/>
          </w:divBdr>
          <w:divsChild>
            <w:div w:id="333724178">
              <w:marLeft w:val="0"/>
              <w:marRight w:val="0"/>
              <w:marTop w:val="0"/>
              <w:marBottom w:val="0"/>
              <w:divBdr>
                <w:top w:val="none" w:sz="0" w:space="0" w:color="auto"/>
                <w:left w:val="none" w:sz="0" w:space="0" w:color="auto"/>
                <w:bottom w:val="none" w:sz="0" w:space="0" w:color="auto"/>
                <w:right w:val="none" w:sz="0" w:space="0" w:color="auto"/>
              </w:divBdr>
              <w:divsChild>
                <w:div w:id="13960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1731">
      <w:bodyDiv w:val="1"/>
      <w:marLeft w:val="0"/>
      <w:marRight w:val="0"/>
      <w:marTop w:val="0"/>
      <w:marBottom w:val="0"/>
      <w:divBdr>
        <w:top w:val="none" w:sz="0" w:space="0" w:color="auto"/>
        <w:left w:val="none" w:sz="0" w:space="0" w:color="auto"/>
        <w:bottom w:val="none" w:sz="0" w:space="0" w:color="auto"/>
        <w:right w:val="none" w:sz="0" w:space="0" w:color="auto"/>
      </w:divBdr>
    </w:div>
    <w:div w:id="200555614">
      <w:bodyDiv w:val="1"/>
      <w:marLeft w:val="0"/>
      <w:marRight w:val="0"/>
      <w:marTop w:val="0"/>
      <w:marBottom w:val="0"/>
      <w:divBdr>
        <w:top w:val="none" w:sz="0" w:space="0" w:color="auto"/>
        <w:left w:val="none" w:sz="0" w:space="0" w:color="auto"/>
        <w:bottom w:val="none" w:sz="0" w:space="0" w:color="auto"/>
        <w:right w:val="none" w:sz="0" w:space="0" w:color="auto"/>
      </w:divBdr>
      <w:divsChild>
        <w:div w:id="1820077753">
          <w:marLeft w:val="0"/>
          <w:marRight w:val="0"/>
          <w:marTop w:val="0"/>
          <w:marBottom w:val="0"/>
          <w:divBdr>
            <w:top w:val="none" w:sz="0" w:space="0" w:color="auto"/>
            <w:left w:val="none" w:sz="0" w:space="0" w:color="auto"/>
            <w:bottom w:val="none" w:sz="0" w:space="0" w:color="auto"/>
            <w:right w:val="none" w:sz="0" w:space="0" w:color="auto"/>
          </w:divBdr>
          <w:divsChild>
            <w:div w:id="524252194">
              <w:marLeft w:val="0"/>
              <w:marRight w:val="0"/>
              <w:marTop w:val="0"/>
              <w:marBottom w:val="0"/>
              <w:divBdr>
                <w:top w:val="none" w:sz="0" w:space="0" w:color="auto"/>
                <w:left w:val="none" w:sz="0" w:space="0" w:color="auto"/>
                <w:bottom w:val="none" w:sz="0" w:space="0" w:color="auto"/>
                <w:right w:val="none" w:sz="0" w:space="0" w:color="auto"/>
              </w:divBdr>
              <w:divsChild>
                <w:div w:id="6886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4406">
      <w:bodyDiv w:val="1"/>
      <w:marLeft w:val="0"/>
      <w:marRight w:val="0"/>
      <w:marTop w:val="0"/>
      <w:marBottom w:val="0"/>
      <w:divBdr>
        <w:top w:val="none" w:sz="0" w:space="0" w:color="auto"/>
        <w:left w:val="none" w:sz="0" w:space="0" w:color="auto"/>
        <w:bottom w:val="none" w:sz="0" w:space="0" w:color="auto"/>
        <w:right w:val="none" w:sz="0" w:space="0" w:color="auto"/>
      </w:divBdr>
      <w:divsChild>
        <w:div w:id="1924754480">
          <w:marLeft w:val="0"/>
          <w:marRight w:val="0"/>
          <w:marTop w:val="0"/>
          <w:marBottom w:val="0"/>
          <w:divBdr>
            <w:top w:val="none" w:sz="0" w:space="0" w:color="auto"/>
            <w:left w:val="none" w:sz="0" w:space="0" w:color="auto"/>
            <w:bottom w:val="none" w:sz="0" w:space="0" w:color="auto"/>
            <w:right w:val="none" w:sz="0" w:space="0" w:color="auto"/>
          </w:divBdr>
          <w:divsChild>
            <w:div w:id="1679193222">
              <w:marLeft w:val="0"/>
              <w:marRight w:val="0"/>
              <w:marTop w:val="0"/>
              <w:marBottom w:val="0"/>
              <w:divBdr>
                <w:top w:val="none" w:sz="0" w:space="0" w:color="auto"/>
                <w:left w:val="none" w:sz="0" w:space="0" w:color="auto"/>
                <w:bottom w:val="none" w:sz="0" w:space="0" w:color="auto"/>
                <w:right w:val="none" w:sz="0" w:space="0" w:color="auto"/>
              </w:divBdr>
              <w:divsChild>
                <w:div w:id="54290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158663">
      <w:bodyDiv w:val="1"/>
      <w:marLeft w:val="0"/>
      <w:marRight w:val="0"/>
      <w:marTop w:val="0"/>
      <w:marBottom w:val="0"/>
      <w:divBdr>
        <w:top w:val="none" w:sz="0" w:space="0" w:color="auto"/>
        <w:left w:val="none" w:sz="0" w:space="0" w:color="auto"/>
        <w:bottom w:val="none" w:sz="0" w:space="0" w:color="auto"/>
        <w:right w:val="none" w:sz="0" w:space="0" w:color="auto"/>
      </w:divBdr>
      <w:divsChild>
        <w:div w:id="450591166">
          <w:marLeft w:val="0"/>
          <w:marRight w:val="0"/>
          <w:marTop w:val="0"/>
          <w:marBottom w:val="0"/>
          <w:divBdr>
            <w:top w:val="none" w:sz="0" w:space="0" w:color="auto"/>
            <w:left w:val="none" w:sz="0" w:space="0" w:color="auto"/>
            <w:bottom w:val="none" w:sz="0" w:space="0" w:color="auto"/>
            <w:right w:val="none" w:sz="0" w:space="0" w:color="auto"/>
          </w:divBdr>
          <w:divsChild>
            <w:div w:id="1232429037">
              <w:marLeft w:val="0"/>
              <w:marRight w:val="0"/>
              <w:marTop w:val="0"/>
              <w:marBottom w:val="0"/>
              <w:divBdr>
                <w:top w:val="none" w:sz="0" w:space="0" w:color="auto"/>
                <w:left w:val="none" w:sz="0" w:space="0" w:color="auto"/>
                <w:bottom w:val="none" w:sz="0" w:space="0" w:color="auto"/>
                <w:right w:val="none" w:sz="0" w:space="0" w:color="auto"/>
              </w:divBdr>
              <w:divsChild>
                <w:div w:id="1201166170">
                  <w:marLeft w:val="0"/>
                  <w:marRight w:val="0"/>
                  <w:marTop w:val="0"/>
                  <w:marBottom w:val="0"/>
                  <w:divBdr>
                    <w:top w:val="none" w:sz="0" w:space="0" w:color="auto"/>
                    <w:left w:val="none" w:sz="0" w:space="0" w:color="auto"/>
                    <w:bottom w:val="none" w:sz="0" w:space="0" w:color="auto"/>
                    <w:right w:val="none" w:sz="0" w:space="0" w:color="auto"/>
                  </w:divBdr>
                  <w:divsChild>
                    <w:div w:id="10265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53682">
      <w:bodyDiv w:val="1"/>
      <w:marLeft w:val="0"/>
      <w:marRight w:val="0"/>
      <w:marTop w:val="0"/>
      <w:marBottom w:val="0"/>
      <w:divBdr>
        <w:top w:val="none" w:sz="0" w:space="0" w:color="auto"/>
        <w:left w:val="none" w:sz="0" w:space="0" w:color="auto"/>
        <w:bottom w:val="none" w:sz="0" w:space="0" w:color="auto"/>
        <w:right w:val="none" w:sz="0" w:space="0" w:color="auto"/>
      </w:divBdr>
      <w:divsChild>
        <w:div w:id="2076777040">
          <w:marLeft w:val="0"/>
          <w:marRight w:val="0"/>
          <w:marTop w:val="0"/>
          <w:marBottom w:val="0"/>
          <w:divBdr>
            <w:top w:val="none" w:sz="0" w:space="0" w:color="auto"/>
            <w:left w:val="none" w:sz="0" w:space="0" w:color="auto"/>
            <w:bottom w:val="none" w:sz="0" w:space="0" w:color="auto"/>
            <w:right w:val="none" w:sz="0" w:space="0" w:color="auto"/>
          </w:divBdr>
          <w:divsChild>
            <w:div w:id="1440636841">
              <w:marLeft w:val="0"/>
              <w:marRight w:val="0"/>
              <w:marTop w:val="0"/>
              <w:marBottom w:val="0"/>
              <w:divBdr>
                <w:top w:val="none" w:sz="0" w:space="0" w:color="auto"/>
                <w:left w:val="none" w:sz="0" w:space="0" w:color="auto"/>
                <w:bottom w:val="none" w:sz="0" w:space="0" w:color="auto"/>
                <w:right w:val="none" w:sz="0" w:space="0" w:color="auto"/>
              </w:divBdr>
              <w:divsChild>
                <w:div w:id="1466584599">
                  <w:marLeft w:val="0"/>
                  <w:marRight w:val="0"/>
                  <w:marTop w:val="0"/>
                  <w:marBottom w:val="0"/>
                  <w:divBdr>
                    <w:top w:val="none" w:sz="0" w:space="0" w:color="auto"/>
                    <w:left w:val="none" w:sz="0" w:space="0" w:color="auto"/>
                    <w:bottom w:val="none" w:sz="0" w:space="0" w:color="auto"/>
                    <w:right w:val="none" w:sz="0" w:space="0" w:color="auto"/>
                  </w:divBdr>
                  <w:divsChild>
                    <w:div w:id="21383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21996">
      <w:bodyDiv w:val="1"/>
      <w:marLeft w:val="0"/>
      <w:marRight w:val="0"/>
      <w:marTop w:val="0"/>
      <w:marBottom w:val="0"/>
      <w:divBdr>
        <w:top w:val="none" w:sz="0" w:space="0" w:color="auto"/>
        <w:left w:val="none" w:sz="0" w:space="0" w:color="auto"/>
        <w:bottom w:val="none" w:sz="0" w:space="0" w:color="auto"/>
        <w:right w:val="none" w:sz="0" w:space="0" w:color="auto"/>
      </w:divBdr>
    </w:div>
    <w:div w:id="309095011">
      <w:bodyDiv w:val="1"/>
      <w:marLeft w:val="0"/>
      <w:marRight w:val="0"/>
      <w:marTop w:val="0"/>
      <w:marBottom w:val="0"/>
      <w:divBdr>
        <w:top w:val="none" w:sz="0" w:space="0" w:color="auto"/>
        <w:left w:val="none" w:sz="0" w:space="0" w:color="auto"/>
        <w:bottom w:val="none" w:sz="0" w:space="0" w:color="auto"/>
        <w:right w:val="none" w:sz="0" w:space="0" w:color="auto"/>
      </w:divBdr>
    </w:div>
    <w:div w:id="318651608">
      <w:bodyDiv w:val="1"/>
      <w:marLeft w:val="0"/>
      <w:marRight w:val="0"/>
      <w:marTop w:val="0"/>
      <w:marBottom w:val="0"/>
      <w:divBdr>
        <w:top w:val="none" w:sz="0" w:space="0" w:color="auto"/>
        <w:left w:val="none" w:sz="0" w:space="0" w:color="auto"/>
        <w:bottom w:val="none" w:sz="0" w:space="0" w:color="auto"/>
        <w:right w:val="none" w:sz="0" w:space="0" w:color="auto"/>
      </w:divBdr>
      <w:divsChild>
        <w:div w:id="1986160941">
          <w:marLeft w:val="0"/>
          <w:marRight w:val="0"/>
          <w:marTop w:val="0"/>
          <w:marBottom w:val="0"/>
          <w:divBdr>
            <w:top w:val="none" w:sz="0" w:space="0" w:color="auto"/>
            <w:left w:val="none" w:sz="0" w:space="0" w:color="auto"/>
            <w:bottom w:val="none" w:sz="0" w:space="0" w:color="auto"/>
            <w:right w:val="none" w:sz="0" w:space="0" w:color="auto"/>
          </w:divBdr>
          <w:divsChild>
            <w:div w:id="2115663963">
              <w:marLeft w:val="0"/>
              <w:marRight w:val="0"/>
              <w:marTop w:val="0"/>
              <w:marBottom w:val="0"/>
              <w:divBdr>
                <w:top w:val="none" w:sz="0" w:space="0" w:color="auto"/>
                <w:left w:val="none" w:sz="0" w:space="0" w:color="auto"/>
                <w:bottom w:val="none" w:sz="0" w:space="0" w:color="auto"/>
                <w:right w:val="none" w:sz="0" w:space="0" w:color="auto"/>
              </w:divBdr>
              <w:divsChild>
                <w:div w:id="20986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88929">
      <w:bodyDiv w:val="1"/>
      <w:marLeft w:val="0"/>
      <w:marRight w:val="0"/>
      <w:marTop w:val="0"/>
      <w:marBottom w:val="0"/>
      <w:divBdr>
        <w:top w:val="none" w:sz="0" w:space="0" w:color="auto"/>
        <w:left w:val="none" w:sz="0" w:space="0" w:color="auto"/>
        <w:bottom w:val="none" w:sz="0" w:space="0" w:color="auto"/>
        <w:right w:val="none" w:sz="0" w:space="0" w:color="auto"/>
      </w:divBdr>
      <w:divsChild>
        <w:div w:id="1305964609">
          <w:marLeft w:val="0"/>
          <w:marRight w:val="0"/>
          <w:marTop w:val="0"/>
          <w:marBottom w:val="0"/>
          <w:divBdr>
            <w:top w:val="none" w:sz="0" w:space="0" w:color="auto"/>
            <w:left w:val="none" w:sz="0" w:space="0" w:color="auto"/>
            <w:bottom w:val="none" w:sz="0" w:space="0" w:color="auto"/>
            <w:right w:val="none" w:sz="0" w:space="0" w:color="auto"/>
          </w:divBdr>
          <w:divsChild>
            <w:div w:id="1375422825">
              <w:marLeft w:val="0"/>
              <w:marRight w:val="0"/>
              <w:marTop w:val="0"/>
              <w:marBottom w:val="0"/>
              <w:divBdr>
                <w:top w:val="none" w:sz="0" w:space="0" w:color="auto"/>
                <w:left w:val="none" w:sz="0" w:space="0" w:color="auto"/>
                <w:bottom w:val="none" w:sz="0" w:space="0" w:color="auto"/>
                <w:right w:val="none" w:sz="0" w:space="0" w:color="auto"/>
              </w:divBdr>
              <w:divsChild>
                <w:div w:id="19389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2087">
      <w:bodyDiv w:val="1"/>
      <w:marLeft w:val="0"/>
      <w:marRight w:val="0"/>
      <w:marTop w:val="0"/>
      <w:marBottom w:val="0"/>
      <w:divBdr>
        <w:top w:val="none" w:sz="0" w:space="0" w:color="auto"/>
        <w:left w:val="none" w:sz="0" w:space="0" w:color="auto"/>
        <w:bottom w:val="none" w:sz="0" w:space="0" w:color="auto"/>
        <w:right w:val="none" w:sz="0" w:space="0" w:color="auto"/>
      </w:divBdr>
    </w:div>
    <w:div w:id="339893342">
      <w:bodyDiv w:val="1"/>
      <w:marLeft w:val="0"/>
      <w:marRight w:val="0"/>
      <w:marTop w:val="0"/>
      <w:marBottom w:val="0"/>
      <w:divBdr>
        <w:top w:val="none" w:sz="0" w:space="0" w:color="auto"/>
        <w:left w:val="none" w:sz="0" w:space="0" w:color="auto"/>
        <w:bottom w:val="none" w:sz="0" w:space="0" w:color="auto"/>
        <w:right w:val="none" w:sz="0" w:space="0" w:color="auto"/>
      </w:divBdr>
      <w:divsChild>
        <w:div w:id="2142068316">
          <w:marLeft w:val="0"/>
          <w:marRight w:val="0"/>
          <w:marTop w:val="0"/>
          <w:marBottom w:val="0"/>
          <w:divBdr>
            <w:top w:val="none" w:sz="0" w:space="0" w:color="auto"/>
            <w:left w:val="none" w:sz="0" w:space="0" w:color="auto"/>
            <w:bottom w:val="none" w:sz="0" w:space="0" w:color="auto"/>
            <w:right w:val="none" w:sz="0" w:space="0" w:color="auto"/>
          </w:divBdr>
          <w:divsChild>
            <w:div w:id="681399769">
              <w:marLeft w:val="0"/>
              <w:marRight w:val="0"/>
              <w:marTop w:val="0"/>
              <w:marBottom w:val="0"/>
              <w:divBdr>
                <w:top w:val="none" w:sz="0" w:space="0" w:color="auto"/>
                <w:left w:val="none" w:sz="0" w:space="0" w:color="auto"/>
                <w:bottom w:val="none" w:sz="0" w:space="0" w:color="auto"/>
                <w:right w:val="none" w:sz="0" w:space="0" w:color="auto"/>
              </w:divBdr>
              <w:divsChild>
                <w:div w:id="153369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9316">
      <w:bodyDiv w:val="1"/>
      <w:marLeft w:val="0"/>
      <w:marRight w:val="0"/>
      <w:marTop w:val="0"/>
      <w:marBottom w:val="0"/>
      <w:divBdr>
        <w:top w:val="none" w:sz="0" w:space="0" w:color="auto"/>
        <w:left w:val="none" w:sz="0" w:space="0" w:color="auto"/>
        <w:bottom w:val="none" w:sz="0" w:space="0" w:color="auto"/>
        <w:right w:val="none" w:sz="0" w:space="0" w:color="auto"/>
      </w:divBdr>
      <w:divsChild>
        <w:div w:id="1334449190">
          <w:marLeft w:val="0"/>
          <w:marRight w:val="0"/>
          <w:marTop w:val="0"/>
          <w:marBottom w:val="0"/>
          <w:divBdr>
            <w:top w:val="none" w:sz="0" w:space="0" w:color="auto"/>
            <w:left w:val="none" w:sz="0" w:space="0" w:color="auto"/>
            <w:bottom w:val="none" w:sz="0" w:space="0" w:color="auto"/>
            <w:right w:val="none" w:sz="0" w:space="0" w:color="auto"/>
          </w:divBdr>
          <w:divsChild>
            <w:div w:id="981350586">
              <w:marLeft w:val="0"/>
              <w:marRight w:val="0"/>
              <w:marTop w:val="0"/>
              <w:marBottom w:val="0"/>
              <w:divBdr>
                <w:top w:val="none" w:sz="0" w:space="0" w:color="auto"/>
                <w:left w:val="none" w:sz="0" w:space="0" w:color="auto"/>
                <w:bottom w:val="none" w:sz="0" w:space="0" w:color="auto"/>
                <w:right w:val="none" w:sz="0" w:space="0" w:color="auto"/>
              </w:divBdr>
              <w:divsChild>
                <w:div w:id="18580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075">
      <w:bodyDiv w:val="1"/>
      <w:marLeft w:val="0"/>
      <w:marRight w:val="0"/>
      <w:marTop w:val="0"/>
      <w:marBottom w:val="0"/>
      <w:divBdr>
        <w:top w:val="none" w:sz="0" w:space="0" w:color="auto"/>
        <w:left w:val="none" w:sz="0" w:space="0" w:color="auto"/>
        <w:bottom w:val="none" w:sz="0" w:space="0" w:color="auto"/>
        <w:right w:val="none" w:sz="0" w:space="0" w:color="auto"/>
      </w:divBdr>
      <w:divsChild>
        <w:div w:id="1701664862">
          <w:marLeft w:val="0"/>
          <w:marRight w:val="0"/>
          <w:marTop w:val="0"/>
          <w:marBottom w:val="0"/>
          <w:divBdr>
            <w:top w:val="none" w:sz="0" w:space="0" w:color="auto"/>
            <w:left w:val="none" w:sz="0" w:space="0" w:color="auto"/>
            <w:bottom w:val="none" w:sz="0" w:space="0" w:color="auto"/>
            <w:right w:val="none" w:sz="0" w:space="0" w:color="auto"/>
          </w:divBdr>
          <w:divsChild>
            <w:div w:id="982926103">
              <w:marLeft w:val="0"/>
              <w:marRight w:val="0"/>
              <w:marTop w:val="0"/>
              <w:marBottom w:val="0"/>
              <w:divBdr>
                <w:top w:val="none" w:sz="0" w:space="0" w:color="auto"/>
                <w:left w:val="none" w:sz="0" w:space="0" w:color="auto"/>
                <w:bottom w:val="none" w:sz="0" w:space="0" w:color="auto"/>
                <w:right w:val="none" w:sz="0" w:space="0" w:color="auto"/>
              </w:divBdr>
              <w:divsChild>
                <w:div w:id="545801713">
                  <w:marLeft w:val="0"/>
                  <w:marRight w:val="0"/>
                  <w:marTop w:val="0"/>
                  <w:marBottom w:val="0"/>
                  <w:divBdr>
                    <w:top w:val="none" w:sz="0" w:space="0" w:color="auto"/>
                    <w:left w:val="none" w:sz="0" w:space="0" w:color="auto"/>
                    <w:bottom w:val="none" w:sz="0" w:space="0" w:color="auto"/>
                    <w:right w:val="none" w:sz="0" w:space="0" w:color="auto"/>
                  </w:divBdr>
                </w:div>
              </w:divsChild>
            </w:div>
            <w:div w:id="891309981">
              <w:marLeft w:val="0"/>
              <w:marRight w:val="0"/>
              <w:marTop w:val="0"/>
              <w:marBottom w:val="0"/>
              <w:divBdr>
                <w:top w:val="none" w:sz="0" w:space="0" w:color="auto"/>
                <w:left w:val="none" w:sz="0" w:space="0" w:color="auto"/>
                <w:bottom w:val="none" w:sz="0" w:space="0" w:color="auto"/>
                <w:right w:val="none" w:sz="0" w:space="0" w:color="auto"/>
              </w:divBdr>
              <w:divsChild>
                <w:div w:id="182894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277227">
          <w:marLeft w:val="0"/>
          <w:marRight w:val="0"/>
          <w:marTop w:val="0"/>
          <w:marBottom w:val="0"/>
          <w:divBdr>
            <w:top w:val="none" w:sz="0" w:space="0" w:color="auto"/>
            <w:left w:val="none" w:sz="0" w:space="0" w:color="auto"/>
            <w:bottom w:val="none" w:sz="0" w:space="0" w:color="auto"/>
            <w:right w:val="none" w:sz="0" w:space="0" w:color="auto"/>
          </w:divBdr>
          <w:divsChild>
            <w:div w:id="47193956">
              <w:marLeft w:val="0"/>
              <w:marRight w:val="0"/>
              <w:marTop w:val="0"/>
              <w:marBottom w:val="0"/>
              <w:divBdr>
                <w:top w:val="none" w:sz="0" w:space="0" w:color="auto"/>
                <w:left w:val="none" w:sz="0" w:space="0" w:color="auto"/>
                <w:bottom w:val="none" w:sz="0" w:space="0" w:color="auto"/>
                <w:right w:val="none" w:sz="0" w:space="0" w:color="auto"/>
              </w:divBdr>
              <w:divsChild>
                <w:div w:id="10532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84529">
      <w:bodyDiv w:val="1"/>
      <w:marLeft w:val="0"/>
      <w:marRight w:val="0"/>
      <w:marTop w:val="0"/>
      <w:marBottom w:val="0"/>
      <w:divBdr>
        <w:top w:val="none" w:sz="0" w:space="0" w:color="auto"/>
        <w:left w:val="none" w:sz="0" w:space="0" w:color="auto"/>
        <w:bottom w:val="none" w:sz="0" w:space="0" w:color="auto"/>
        <w:right w:val="none" w:sz="0" w:space="0" w:color="auto"/>
      </w:divBdr>
    </w:div>
    <w:div w:id="379405811">
      <w:bodyDiv w:val="1"/>
      <w:marLeft w:val="0"/>
      <w:marRight w:val="0"/>
      <w:marTop w:val="0"/>
      <w:marBottom w:val="0"/>
      <w:divBdr>
        <w:top w:val="none" w:sz="0" w:space="0" w:color="auto"/>
        <w:left w:val="none" w:sz="0" w:space="0" w:color="auto"/>
        <w:bottom w:val="none" w:sz="0" w:space="0" w:color="auto"/>
        <w:right w:val="none" w:sz="0" w:space="0" w:color="auto"/>
      </w:divBdr>
    </w:div>
    <w:div w:id="390738097">
      <w:bodyDiv w:val="1"/>
      <w:marLeft w:val="0"/>
      <w:marRight w:val="0"/>
      <w:marTop w:val="0"/>
      <w:marBottom w:val="0"/>
      <w:divBdr>
        <w:top w:val="none" w:sz="0" w:space="0" w:color="auto"/>
        <w:left w:val="none" w:sz="0" w:space="0" w:color="auto"/>
        <w:bottom w:val="none" w:sz="0" w:space="0" w:color="auto"/>
        <w:right w:val="none" w:sz="0" w:space="0" w:color="auto"/>
      </w:divBdr>
      <w:divsChild>
        <w:div w:id="2028679292">
          <w:marLeft w:val="0"/>
          <w:marRight w:val="0"/>
          <w:marTop w:val="0"/>
          <w:marBottom w:val="0"/>
          <w:divBdr>
            <w:top w:val="none" w:sz="0" w:space="0" w:color="auto"/>
            <w:left w:val="none" w:sz="0" w:space="0" w:color="auto"/>
            <w:bottom w:val="none" w:sz="0" w:space="0" w:color="auto"/>
            <w:right w:val="none" w:sz="0" w:space="0" w:color="auto"/>
          </w:divBdr>
          <w:divsChild>
            <w:div w:id="2135513581">
              <w:marLeft w:val="0"/>
              <w:marRight w:val="0"/>
              <w:marTop w:val="0"/>
              <w:marBottom w:val="0"/>
              <w:divBdr>
                <w:top w:val="none" w:sz="0" w:space="0" w:color="auto"/>
                <w:left w:val="none" w:sz="0" w:space="0" w:color="auto"/>
                <w:bottom w:val="none" w:sz="0" w:space="0" w:color="auto"/>
                <w:right w:val="none" w:sz="0" w:space="0" w:color="auto"/>
              </w:divBdr>
              <w:divsChild>
                <w:div w:id="172802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547321">
      <w:bodyDiv w:val="1"/>
      <w:marLeft w:val="0"/>
      <w:marRight w:val="0"/>
      <w:marTop w:val="0"/>
      <w:marBottom w:val="0"/>
      <w:divBdr>
        <w:top w:val="none" w:sz="0" w:space="0" w:color="auto"/>
        <w:left w:val="none" w:sz="0" w:space="0" w:color="auto"/>
        <w:bottom w:val="none" w:sz="0" w:space="0" w:color="auto"/>
        <w:right w:val="none" w:sz="0" w:space="0" w:color="auto"/>
      </w:divBdr>
      <w:divsChild>
        <w:div w:id="835070756">
          <w:marLeft w:val="0"/>
          <w:marRight w:val="0"/>
          <w:marTop w:val="0"/>
          <w:marBottom w:val="0"/>
          <w:divBdr>
            <w:top w:val="none" w:sz="0" w:space="0" w:color="auto"/>
            <w:left w:val="none" w:sz="0" w:space="0" w:color="auto"/>
            <w:bottom w:val="none" w:sz="0" w:space="0" w:color="auto"/>
            <w:right w:val="none" w:sz="0" w:space="0" w:color="auto"/>
          </w:divBdr>
          <w:divsChild>
            <w:div w:id="668826604">
              <w:marLeft w:val="0"/>
              <w:marRight w:val="0"/>
              <w:marTop w:val="0"/>
              <w:marBottom w:val="0"/>
              <w:divBdr>
                <w:top w:val="none" w:sz="0" w:space="0" w:color="auto"/>
                <w:left w:val="none" w:sz="0" w:space="0" w:color="auto"/>
                <w:bottom w:val="none" w:sz="0" w:space="0" w:color="auto"/>
                <w:right w:val="none" w:sz="0" w:space="0" w:color="auto"/>
              </w:divBdr>
              <w:divsChild>
                <w:div w:id="8660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448329">
      <w:bodyDiv w:val="1"/>
      <w:marLeft w:val="0"/>
      <w:marRight w:val="0"/>
      <w:marTop w:val="0"/>
      <w:marBottom w:val="0"/>
      <w:divBdr>
        <w:top w:val="none" w:sz="0" w:space="0" w:color="auto"/>
        <w:left w:val="none" w:sz="0" w:space="0" w:color="auto"/>
        <w:bottom w:val="none" w:sz="0" w:space="0" w:color="auto"/>
        <w:right w:val="none" w:sz="0" w:space="0" w:color="auto"/>
      </w:divBdr>
      <w:divsChild>
        <w:div w:id="1278171863">
          <w:marLeft w:val="0"/>
          <w:marRight w:val="0"/>
          <w:marTop w:val="0"/>
          <w:marBottom w:val="0"/>
          <w:divBdr>
            <w:top w:val="none" w:sz="0" w:space="0" w:color="auto"/>
            <w:left w:val="none" w:sz="0" w:space="0" w:color="auto"/>
            <w:bottom w:val="none" w:sz="0" w:space="0" w:color="auto"/>
            <w:right w:val="none" w:sz="0" w:space="0" w:color="auto"/>
          </w:divBdr>
          <w:divsChild>
            <w:div w:id="458887591">
              <w:marLeft w:val="0"/>
              <w:marRight w:val="0"/>
              <w:marTop w:val="0"/>
              <w:marBottom w:val="0"/>
              <w:divBdr>
                <w:top w:val="none" w:sz="0" w:space="0" w:color="auto"/>
                <w:left w:val="none" w:sz="0" w:space="0" w:color="auto"/>
                <w:bottom w:val="none" w:sz="0" w:space="0" w:color="auto"/>
                <w:right w:val="none" w:sz="0" w:space="0" w:color="auto"/>
              </w:divBdr>
              <w:divsChild>
                <w:div w:id="1491092989">
                  <w:marLeft w:val="0"/>
                  <w:marRight w:val="0"/>
                  <w:marTop w:val="0"/>
                  <w:marBottom w:val="0"/>
                  <w:divBdr>
                    <w:top w:val="none" w:sz="0" w:space="0" w:color="auto"/>
                    <w:left w:val="none" w:sz="0" w:space="0" w:color="auto"/>
                    <w:bottom w:val="none" w:sz="0" w:space="0" w:color="auto"/>
                    <w:right w:val="none" w:sz="0" w:space="0" w:color="auto"/>
                  </w:divBdr>
                  <w:divsChild>
                    <w:div w:id="5540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6846">
      <w:bodyDiv w:val="1"/>
      <w:marLeft w:val="0"/>
      <w:marRight w:val="0"/>
      <w:marTop w:val="0"/>
      <w:marBottom w:val="0"/>
      <w:divBdr>
        <w:top w:val="none" w:sz="0" w:space="0" w:color="auto"/>
        <w:left w:val="none" w:sz="0" w:space="0" w:color="auto"/>
        <w:bottom w:val="none" w:sz="0" w:space="0" w:color="auto"/>
        <w:right w:val="none" w:sz="0" w:space="0" w:color="auto"/>
      </w:divBdr>
      <w:divsChild>
        <w:div w:id="1360542892">
          <w:marLeft w:val="0"/>
          <w:marRight w:val="0"/>
          <w:marTop w:val="0"/>
          <w:marBottom w:val="0"/>
          <w:divBdr>
            <w:top w:val="none" w:sz="0" w:space="0" w:color="auto"/>
            <w:left w:val="none" w:sz="0" w:space="0" w:color="auto"/>
            <w:bottom w:val="none" w:sz="0" w:space="0" w:color="auto"/>
            <w:right w:val="none" w:sz="0" w:space="0" w:color="auto"/>
          </w:divBdr>
          <w:divsChild>
            <w:div w:id="1496143493">
              <w:marLeft w:val="0"/>
              <w:marRight w:val="0"/>
              <w:marTop w:val="0"/>
              <w:marBottom w:val="0"/>
              <w:divBdr>
                <w:top w:val="none" w:sz="0" w:space="0" w:color="auto"/>
                <w:left w:val="none" w:sz="0" w:space="0" w:color="auto"/>
                <w:bottom w:val="none" w:sz="0" w:space="0" w:color="auto"/>
                <w:right w:val="none" w:sz="0" w:space="0" w:color="auto"/>
              </w:divBdr>
              <w:divsChild>
                <w:div w:id="11943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592800">
      <w:bodyDiv w:val="1"/>
      <w:marLeft w:val="0"/>
      <w:marRight w:val="0"/>
      <w:marTop w:val="0"/>
      <w:marBottom w:val="0"/>
      <w:divBdr>
        <w:top w:val="none" w:sz="0" w:space="0" w:color="auto"/>
        <w:left w:val="none" w:sz="0" w:space="0" w:color="auto"/>
        <w:bottom w:val="none" w:sz="0" w:space="0" w:color="auto"/>
        <w:right w:val="none" w:sz="0" w:space="0" w:color="auto"/>
      </w:divBdr>
      <w:divsChild>
        <w:div w:id="1077050934">
          <w:marLeft w:val="0"/>
          <w:marRight w:val="0"/>
          <w:marTop w:val="0"/>
          <w:marBottom w:val="0"/>
          <w:divBdr>
            <w:top w:val="none" w:sz="0" w:space="0" w:color="auto"/>
            <w:left w:val="none" w:sz="0" w:space="0" w:color="auto"/>
            <w:bottom w:val="none" w:sz="0" w:space="0" w:color="auto"/>
            <w:right w:val="none" w:sz="0" w:space="0" w:color="auto"/>
          </w:divBdr>
          <w:divsChild>
            <w:div w:id="2011715615">
              <w:marLeft w:val="0"/>
              <w:marRight w:val="0"/>
              <w:marTop w:val="0"/>
              <w:marBottom w:val="0"/>
              <w:divBdr>
                <w:top w:val="none" w:sz="0" w:space="0" w:color="auto"/>
                <w:left w:val="none" w:sz="0" w:space="0" w:color="auto"/>
                <w:bottom w:val="none" w:sz="0" w:space="0" w:color="auto"/>
                <w:right w:val="none" w:sz="0" w:space="0" w:color="auto"/>
              </w:divBdr>
              <w:divsChild>
                <w:div w:id="142051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54043">
      <w:bodyDiv w:val="1"/>
      <w:marLeft w:val="0"/>
      <w:marRight w:val="0"/>
      <w:marTop w:val="0"/>
      <w:marBottom w:val="0"/>
      <w:divBdr>
        <w:top w:val="none" w:sz="0" w:space="0" w:color="auto"/>
        <w:left w:val="none" w:sz="0" w:space="0" w:color="auto"/>
        <w:bottom w:val="none" w:sz="0" w:space="0" w:color="auto"/>
        <w:right w:val="none" w:sz="0" w:space="0" w:color="auto"/>
      </w:divBdr>
      <w:divsChild>
        <w:div w:id="1424036305">
          <w:marLeft w:val="0"/>
          <w:marRight w:val="0"/>
          <w:marTop w:val="0"/>
          <w:marBottom w:val="0"/>
          <w:divBdr>
            <w:top w:val="none" w:sz="0" w:space="0" w:color="auto"/>
            <w:left w:val="none" w:sz="0" w:space="0" w:color="auto"/>
            <w:bottom w:val="none" w:sz="0" w:space="0" w:color="auto"/>
            <w:right w:val="none" w:sz="0" w:space="0" w:color="auto"/>
          </w:divBdr>
          <w:divsChild>
            <w:div w:id="213010102">
              <w:marLeft w:val="0"/>
              <w:marRight w:val="0"/>
              <w:marTop w:val="0"/>
              <w:marBottom w:val="0"/>
              <w:divBdr>
                <w:top w:val="none" w:sz="0" w:space="0" w:color="auto"/>
                <w:left w:val="none" w:sz="0" w:space="0" w:color="auto"/>
                <w:bottom w:val="none" w:sz="0" w:space="0" w:color="auto"/>
                <w:right w:val="none" w:sz="0" w:space="0" w:color="auto"/>
              </w:divBdr>
              <w:divsChild>
                <w:div w:id="19818927">
                  <w:marLeft w:val="0"/>
                  <w:marRight w:val="0"/>
                  <w:marTop w:val="0"/>
                  <w:marBottom w:val="0"/>
                  <w:divBdr>
                    <w:top w:val="none" w:sz="0" w:space="0" w:color="auto"/>
                    <w:left w:val="none" w:sz="0" w:space="0" w:color="auto"/>
                    <w:bottom w:val="none" w:sz="0" w:space="0" w:color="auto"/>
                    <w:right w:val="none" w:sz="0" w:space="0" w:color="auto"/>
                  </w:divBdr>
                  <w:divsChild>
                    <w:div w:id="139253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62263">
      <w:bodyDiv w:val="1"/>
      <w:marLeft w:val="0"/>
      <w:marRight w:val="0"/>
      <w:marTop w:val="0"/>
      <w:marBottom w:val="0"/>
      <w:divBdr>
        <w:top w:val="none" w:sz="0" w:space="0" w:color="auto"/>
        <w:left w:val="none" w:sz="0" w:space="0" w:color="auto"/>
        <w:bottom w:val="none" w:sz="0" w:space="0" w:color="auto"/>
        <w:right w:val="none" w:sz="0" w:space="0" w:color="auto"/>
      </w:divBdr>
      <w:divsChild>
        <w:div w:id="659312446">
          <w:marLeft w:val="0"/>
          <w:marRight w:val="0"/>
          <w:marTop w:val="0"/>
          <w:marBottom w:val="0"/>
          <w:divBdr>
            <w:top w:val="none" w:sz="0" w:space="0" w:color="auto"/>
            <w:left w:val="none" w:sz="0" w:space="0" w:color="auto"/>
            <w:bottom w:val="none" w:sz="0" w:space="0" w:color="auto"/>
            <w:right w:val="none" w:sz="0" w:space="0" w:color="auto"/>
          </w:divBdr>
          <w:divsChild>
            <w:div w:id="582641155">
              <w:marLeft w:val="0"/>
              <w:marRight w:val="0"/>
              <w:marTop w:val="0"/>
              <w:marBottom w:val="0"/>
              <w:divBdr>
                <w:top w:val="none" w:sz="0" w:space="0" w:color="auto"/>
                <w:left w:val="none" w:sz="0" w:space="0" w:color="auto"/>
                <w:bottom w:val="none" w:sz="0" w:space="0" w:color="auto"/>
                <w:right w:val="none" w:sz="0" w:space="0" w:color="auto"/>
              </w:divBdr>
              <w:divsChild>
                <w:div w:id="103831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64757">
      <w:bodyDiv w:val="1"/>
      <w:marLeft w:val="0"/>
      <w:marRight w:val="0"/>
      <w:marTop w:val="0"/>
      <w:marBottom w:val="0"/>
      <w:divBdr>
        <w:top w:val="none" w:sz="0" w:space="0" w:color="auto"/>
        <w:left w:val="none" w:sz="0" w:space="0" w:color="auto"/>
        <w:bottom w:val="none" w:sz="0" w:space="0" w:color="auto"/>
        <w:right w:val="none" w:sz="0" w:space="0" w:color="auto"/>
      </w:divBdr>
      <w:divsChild>
        <w:div w:id="466092179">
          <w:marLeft w:val="0"/>
          <w:marRight w:val="0"/>
          <w:marTop w:val="0"/>
          <w:marBottom w:val="0"/>
          <w:divBdr>
            <w:top w:val="none" w:sz="0" w:space="0" w:color="auto"/>
            <w:left w:val="none" w:sz="0" w:space="0" w:color="auto"/>
            <w:bottom w:val="none" w:sz="0" w:space="0" w:color="auto"/>
            <w:right w:val="none" w:sz="0" w:space="0" w:color="auto"/>
          </w:divBdr>
          <w:divsChild>
            <w:div w:id="182136936">
              <w:marLeft w:val="0"/>
              <w:marRight w:val="0"/>
              <w:marTop w:val="0"/>
              <w:marBottom w:val="0"/>
              <w:divBdr>
                <w:top w:val="none" w:sz="0" w:space="0" w:color="auto"/>
                <w:left w:val="none" w:sz="0" w:space="0" w:color="auto"/>
                <w:bottom w:val="none" w:sz="0" w:space="0" w:color="auto"/>
                <w:right w:val="none" w:sz="0" w:space="0" w:color="auto"/>
              </w:divBdr>
              <w:divsChild>
                <w:div w:id="13638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02068">
      <w:bodyDiv w:val="1"/>
      <w:marLeft w:val="0"/>
      <w:marRight w:val="0"/>
      <w:marTop w:val="0"/>
      <w:marBottom w:val="0"/>
      <w:divBdr>
        <w:top w:val="none" w:sz="0" w:space="0" w:color="auto"/>
        <w:left w:val="none" w:sz="0" w:space="0" w:color="auto"/>
        <w:bottom w:val="none" w:sz="0" w:space="0" w:color="auto"/>
        <w:right w:val="none" w:sz="0" w:space="0" w:color="auto"/>
      </w:divBdr>
      <w:divsChild>
        <w:div w:id="858715">
          <w:marLeft w:val="0"/>
          <w:marRight w:val="0"/>
          <w:marTop w:val="0"/>
          <w:marBottom w:val="0"/>
          <w:divBdr>
            <w:top w:val="none" w:sz="0" w:space="0" w:color="auto"/>
            <w:left w:val="none" w:sz="0" w:space="0" w:color="auto"/>
            <w:bottom w:val="none" w:sz="0" w:space="0" w:color="auto"/>
            <w:right w:val="none" w:sz="0" w:space="0" w:color="auto"/>
          </w:divBdr>
          <w:divsChild>
            <w:div w:id="1288125234">
              <w:marLeft w:val="0"/>
              <w:marRight w:val="0"/>
              <w:marTop w:val="0"/>
              <w:marBottom w:val="0"/>
              <w:divBdr>
                <w:top w:val="none" w:sz="0" w:space="0" w:color="auto"/>
                <w:left w:val="none" w:sz="0" w:space="0" w:color="auto"/>
                <w:bottom w:val="none" w:sz="0" w:space="0" w:color="auto"/>
                <w:right w:val="none" w:sz="0" w:space="0" w:color="auto"/>
              </w:divBdr>
              <w:divsChild>
                <w:div w:id="12961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184949">
      <w:bodyDiv w:val="1"/>
      <w:marLeft w:val="0"/>
      <w:marRight w:val="0"/>
      <w:marTop w:val="0"/>
      <w:marBottom w:val="0"/>
      <w:divBdr>
        <w:top w:val="none" w:sz="0" w:space="0" w:color="auto"/>
        <w:left w:val="none" w:sz="0" w:space="0" w:color="auto"/>
        <w:bottom w:val="none" w:sz="0" w:space="0" w:color="auto"/>
        <w:right w:val="none" w:sz="0" w:space="0" w:color="auto"/>
      </w:divBdr>
      <w:divsChild>
        <w:div w:id="2108962327">
          <w:marLeft w:val="0"/>
          <w:marRight w:val="0"/>
          <w:marTop w:val="0"/>
          <w:marBottom w:val="0"/>
          <w:divBdr>
            <w:top w:val="none" w:sz="0" w:space="0" w:color="auto"/>
            <w:left w:val="none" w:sz="0" w:space="0" w:color="auto"/>
            <w:bottom w:val="none" w:sz="0" w:space="0" w:color="auto"/>
            <w:right w:val="none" w:sz="0" w:space="0" w:color="auto"/>
          </w:divBdr>
          <w:divsChild>
            <w:div w:id="1023899106">
              <w:marLeft w:val="0"/>
              <w:marRight w:val="0"/>
              <w:marTop w:val="0"/>
              <w:marBottom w:val="0"/>
              <w:divBdr>
                <w:top w:val="none" w:sz="0" w:space="0" w:color="auto"/>
                <w:left w:val="none" w:sz="0" w:space="0" w:color="auto"/>
                <w:bottom w:val="none" w:sz="0" w:space="0" w:color="auto"/>
                <w:right w:val="none" w:sz="0" w:space="0" w:color="auto"/>
              </w:divBdr>
              <w:divsChild>
                <w:div w:id="115252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31056">
      <w:bodyDiv w:val="1"/>
      <w:marLeft w:val="0"/>
      <w:marRight w:val="0"/>
      <w:marTop w:val="0"/>
      <w:marBottom w:val="0"/>
      <w:divBdr>
        <w:top w:val="none" w:sz="0" w:space="0" w:color="auto"/>
        <w:left w:val="none" w:sz="0" w:space="0" w:color="auto"/>
        <w:bottom w:val="none" w:sz="0" w:space="0" w:color="auto"/>
        <w:right w:val="none" w:sz="0" w:space="0" w:color="auto"/>
      </w:divBdr>
      <w:divsChild>
        <w:div w:id="160321082">
          <w:marLeft w:val="0"/>
          <w:marRight w:val="0"/>
          <w:marTop w:val="0"/>
          <w:marBottom w:val="0"/>
          <w:divBdr>
            <w:top w:val="none" w:sz="0" w:space="0" w:color="auto"/>
            <w:left w:val="none" w:sz="0" w:space="0" w:color="auto"/>
            <w:bottom w:val="none" w:sz="0" w:space="0" w:color="auto"/>
            <w:right w:val="none" w:sz="0" w:space="0" w:color="auto"/>
          </w:divBdr>
          <w:divsChild>
            <w:div w:id="1511484510">
              <w:marLeft w:val="0"/>
              <w:marRight w:val="0"/>
              <w:marTop w:val="0"/>
              <w:marBottom w:val="0"/>
              <w:divBdr>
                <w:top w:val="none" w:sz="0" w:space="0" w:color="auto"/>
                <w:left w:val="none" w:sz="0" w:space="0" w:color="auto"/>
                <w:bottom w:val="none" w:sz="0" w:space="0" w:color="auto"/>
                <w:right w:val="none" w:sz="0" w:space="0" w:color="auto"/>
              </w:divBdr>
              <w:divsChild>
                <w:div w:id="16412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21689">
      <w:bodyDiv w:val="1"/>
      <w:marLeft w:val="0"/>
      <w:marRight w:val="0"/>
      <w:marTop w:val="0"/>
      <w:marBottom w:val="0"/>
      <w:divBdr>
        <w:top w:val="none" w:sz="0" w:space="0" w:color="auto"/>
        <w:left w:val="none" w:sz="0" w:space="0" w:color="auto"/>
        <w:bottom w:val="none" w:sz="0" w:space="0" w:color="auto"/>
        <w:right w:val="none" w:sz="0" w:space="0" w:color="auto"/>
      </w:divBdr>
      <w:divsChild>
        <w:div w:id="74784397">
          <w:marLeft w:val="0"/>
          <w:marRight w:val="0"/>
          <w:marTop w:val="0"/>
          <w:marBottom w:val="0"/>
          <w:divBdr>
            <w:top w:val="none" w:sz="0" w:space="0" w:color="auto"/>
            <w:left w:val="none" w:sz="0" w:space="0" w:color="auto"/>
            <w:bottom w:val="none" w:sz="0" w:space="0" w:color="auto"/>
            <w:right w:val="none" w:sz="0" w:space="0" w:color="auto"/>
          </w:divBdr>
          <w:divsChild>
            <w:div w:id="1755004812">
              <w:marLeft w:val="0"/>
              <w:marRight w:val="0"/>
              <w:marTop w:val="0"/>
              <w:marBottom w:val="0"/>
              <w:divBdr>
                <w:top w:val="none" w:sz="0" w:space="0" w:color="auto"/>
                <w:left w:val="none" w:sz="0" w:space="0" w:color="auto"/>
                <w:bottom w:val="none" w:sz="0" w:space="0" w:color="auto"/>
                <w:right w:val="none" w:sz="0" w:space="0" w:color="auto"/>
              </w:divBdr>
              <w:divsChild>
                <w:div w:id="2620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9920">
      <w:bodyDiv w:val="1"/>
      <w:marLeft w:val="0"/>
      <w:marRight w:val="0"/>
      <w:marTop w:val="0"/>
      <w:marBottom w:val="0"/>
      <w:divBdr>
        <w:top w:val="none" w:sz="0" w:space="0" w:color="auto"/>
        <w:left w:val="none" w:sz="0" w:space="0" w:color="auto"/>
        <w:bottom w:val="none" w:sz="0" w:space="0" w:color="auto"/>
        <w:right w:val="none" w:sz="0" w:space="0" w:color="auto"/>
      </w:divBdr>
      <w:divsChild>
        <w:div w:id="270169470">
          <w:marLeft w:val="0"/>
          <w:marRight w:val="0"/>
          <w:marTop w:val="0"/>
          <w:marBottom w:val="0"/>
          <w:divBdr>
            <w:top w:val="none" w:sz="0" w:space="0" w:color="auto"/>
            <w:left w:val="none" w:sz="0" w:space="0" w:color="auto"/>
            <w:bottom w:val="none" w:sz="0" w:space="0" w:color="auto"/>
            <w:right w:val="none" w:sz="0" w:space="0" w:color="auto"/>
          </w:divBdr>
          <w:divsChild>
            <w:div w:id="1458834236">
              <w:marLeft w:val="0"/>
              <w:marRight w:val="0"/>
              <w:marTop w:val="0"/>
              <w:marBottom w:val="0"/>
              <w:divBdr>
                <w:top w:val="none" w:sz="0" w:space="0" w:color="auto"/>
                <w:left w:val="none" w:sz="0" w:space="0" w:color="auto"/>
                <w:bottom w:val="none" w:sz="0" w:space="0" w:color="auto"/>
                <w:right w:val="none" w:sz="0" w:space="0" w:color="auto"/>
              </w:divBdr>
              <w:divsChild>
                <w:div w:id="910968662">
                  <w:marLeft w:val="0"/>
                  <w:marRight w:val="0"/>
                  <w:marTop w:val="0"/>
                  <w:marBottom w:val="0"/>
                  <w:divBdr>
                    <w:top w:val="none" w:sz="0" w:space="0" w:color="auto"/>
                    <w:left w:val="none" w:sz="0" w:space="0" w:color="auto"/>
                    <w:bottom w:val="none" w:sz="0" w:space="0" w:color="auto"/>
                    <w:right w:val="none" w:sz="0" w:space="0" w:color="auto"/>
                  </w:divBdr>
                  <w:divsChild>
                    <w:div w:id="13509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7244">
      <w:bodyDiv w:val="1"/>
      <w:marLeft w:val="0"/>
      <w:marRight w:val="0"/>
      <w:marTop w:val="0"/>
      <w:marBottom w:val="0"/>
      <w:divBdr>
        <w:top w:val="none" w:sz="0" w:space="0" w:color="auto"/>
        <w:left w:val="none" w:sz="0" w:space="0" w:color="auto"/>
        <w:bottom w:val="none" w:sz="0" w:space="0" w:color="auto"/>
        <w:right w:val="none" w:sz="0" w:space="0" w:color="auto"/>
      </w:divBdr>
      <w:divsChild>
        <w:div w:id="879173645">
          <w:marLeft w:val="0"/>
          <w:marRight w:val="0"/>
          <w:marTop w:val="0"/>
          <w:marBottom w:val="0"/>
          <w:divBdr>
            <w:top w:val="none" w:sz="0" w:space="0" w:color="auto"/>
            <w:left w:val="none" w:sz="0" w:space="0" w:color="auto"/>
            <w:bottom w:val="none" w:sz="0" w:space="0" w:color="auto"/>
            <w:right w:val="none" w:sz="0" w:space="0" w:color="auto"/>
          </w:divBdr>
          <w:divsChild>
            <w:div w:id="1501695695">
              <w:marLeft w:val="0"/>
              <w:marRight w:val="0"/>
              <w:marTop w:val="0"/>
              <w:marBottom w:val="0"/>
              <w:divBdr>
                <w:top w:val="none" w:sz="0" w:space="0" w:color="auto"/>
                <w:left w:val="none" w:sz="0" w:space="0" w:color="auto"/>
                <w:bottom w:val="none" w:sz="0" w:space="0" w:color="auto"/>
                <w:right w:val="none" w:sz="0" w:space="0" w:color="auto"/>
              </w:divBdr>
              <w:divsChild>
                <w:div w:id="168161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14077">
      <w:bodyDiv w:val="1"/>
      <w:marLeft w:val="0"/>
      <w:marRight w:val="0"/>
      <w:marTop w:val="0"/>
      <w:marBottom w:val="0"/>
      <w:divBdr>
        <w:top w:val="none" w:sz="0" w:space="0" w:color="auto"/>
        <w:left w:val="none" w:sz="0" w:space="0" w:color="auto"/>
        <w:bottom w:val="none" w:sz="0" w:space="0" w:color="auto"/>
        <w:right w:val="none" w:sz="0" w:space="0" w:color="auto"/>
      </w:divBdr>
      <w:divsChild>
        <w:div w:id="1220021587">
          <w:marLeft w:val="0"/>
          <w:marRight w:val="0"/>
          <w:marTop w:val="0"/>
          <w:marBottom w:val="0"/>
          <w:divBdr>
            <w:top w:val="none" w:sz="0" w:space="0" w:color="auto"/>
            <w:left w:val="none" w:sz="0" w:space="0" w:color="auto"/>
            <w:bottom w:val="none" w:sz="0" w:space="0" w:color="auto"/>
            <w:right w:val="none" w:sz="0" w:space="0" w:color="auto"/>
          </w:divBdr>
          <w:divsChild>
            <w:div w:id="43450990">
              <w:marLeft w:val="0"/>
              <w:marRight w:val="0"/>
              <w:marTop w:val="0"/>
              <w:marBottom w:val="0"/>
              <w:divBdr>
                <w:top w:val="none" w:sz="0" w:space="0" w:color="auto"/>
                <w:left w:val="none" w:sz="0" w:space="0" w:color="auto"/>
                <w:bottom w:val="none" w:sz="0" w:space="0" w:color="auto"/>
                <w:right w:val="none" w:sz="0" w:space="0" w:color="auto"/>
              </w:divBdr>
              <w:divsChild>
                <w:div w:id="1820880797">
                  <w:marLeft w:val="0"/>
                  <w:marRight w:val="0"/>
                  <w:marTop w:val="0"/>
                  <w:marBottom w:val="0"/>
                  <w:divBdr>
                    <w:top w:val="none" w:sz="0" w:space="0" w:color="auto"/>
                    <w:left w:val="none" w:sz="0" w:space="0" w:color="auto"/>
                    <w:bottom w:val="none" w:sz="0" w:space="0" w:color="auto"/>
                    <w:right w:val="none" w:sz="0" w:space="0" w:color="auto"/>
                  </w:divBdr>
                  <w:divsChild>
                    <w:div w:id="785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866881">
      <w:bodyDiv w:val="1"/>
      <w:marLeft w:val="0"/>
      <w:marRight w:val="0"/>
      <w:marTop w:val="0"/>
      <w:marBottom w:val="0"/>
      <w:divBdr>
        <w:top w:val="none" w:sz="0" w:space="0" w:color="auto"/>
        <w:left w:val="none" w:sz="0" w:space="0" w:color="auto"/>
        <w:bottom w:val="none" w:sz="0" w:space="0" w:color="auto"/>
        <w:right w:val="none" w:sz="0" w:space="0" w:color="auto"/>
      </w:divBdr>
    </w:div>
    <w:div w:id="581377096">
      <w:bodyDiv w:val="1"/>
      <w:marLeft w:val="0"/>
      <w:marRight w:val="0"/>
      <w:marTop w:val="0"/>
      <w:marBottom w:val="0"/>
      <w:divBdr>
        <w:top w:val="none" w:sz="0" w:space="0" w:color="auto"/>
        <w:left w:val="none" w:sz="0" w:space="0" w:color="auto"/>
        <w:bottom w:val="none" w:sz="0" w:space="0" w:color="auto"/>
        <w:right w:val="none" w:sz="0" w:space="0" w:color="auto"/>
      </w:divBdr>
      <w:divsChild>
        <w:div w:id="1980106613">
          <w:marLeft w:val="0"/>
          <w:marRight w:val="0"/>
          <w:marTop w:val="0"/>
          <w:marBottom w:val="0"/>
          <w:divBdr>
            <w:top w:val="none" w:sz="0" w:space="0" w:color="auto"/>
            <w:left w:val="none" w:sz="0" w:space="0" w:color="auto"/>
            <w:bottom w:val="none" w:sz="0" w:space="0" w:color="auto"/>
            <w:right w:val="none" w:sz="0" w:space="0" w:color="auto"/>
          </w:divBdr>
          <w:divsChild>
            <w:div w:id="690453182">
              <w:marLeft w:val="0"/>
              <w:marRight w:val="0"/>
              <w:marTop w:val="0"/>
              <w:marBottom w:val="0"/>
              <w:divBdr>
                <w:top w:val="none" w:sz="0" w:space="0" w:color="auto"/>
                <w:left w:val="none" w:sz="0" w:space="0" w:color="auto"/>
                <w:bottom w:val="none" w:sz="0" w:space="0" w:color="auto"/>
                <w:right w:val="none" w:sz="0" w:space="0" w:color="auto"/>
              </w:divBdr>
              <w:divsChild>
                <w:div w:id="826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205299">
      <w:bodyDiv w:val="1"/>
      <w:marLeft w:val="0"/>
      <w:marRight w:val="0"/>
      <w:marTop w:val="0"/>
      <w:marBottom w:val="0"/>
      <w:divBdr>
        <w:top w:val="none" w:sz="0" w:space="0" w:color="auto"/>
        <w:left w:val="none" w:sz="0" w:space="0" w:color="auto"/>
        <w:bottom w:val="none" w:sz="0" w:space="0" w:color="auto"/>
        <w:right w:val="none" w:sz="0" w:space="0" w:color="auto"/>
      </w:divBdr>
      <w:divsChild>
        <w:div w:id="1554267755">
          <w:marLeft w:val="0"/>
          <w:marRight w:val="0"/>
          <w:marTop w:val="0"/>
          <w:marBottom w:val="0"/>
          <w:divBdr>
            <w:top w:val="none" w:sz="0" w:space="0" w:color="auto"/>
            <w:left w:val="none" w:sz="0" w:space="0" w:color="auto"/>
            <w:bottom w:val="none" w:sz="0" w:space="0" w:color="auto"/>
            <w:right w:val="none" w:sz="0" w:space="0" w:color="auto"/>
          </w:divBdr>
          <w:divsChild>
            <w:div w:id="72239278">
              <w:marLeft w:val="0"/>
              <w:marRight w:val="0"/>
              <w:marTop w:val="0"/>
              <w:marBottom w:val="0"/>
              <w:divBdr>
                <w:top w:val="none" w:sz="0" w:space="0" w:color="auto"/>
                <w:left w:val="none" w:sz="0" w:space="0" w:color="auto"/>
                <w:bottom w:val="none" w:sz="0" w:space="0" w:color="auto"/>
                <w:right w:val="none" w:sz="0" w:space="0" w:color="auto"/>
              </w:divBdr>
              <w:divsChild>
                <w:div w:id="3461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83152">
      <w:bodyDiv w:val="1"/>
      <w:marLeft w:val="0"/>
      <w:marRight w:val="0"/>
      <w:marTop w:val="0"/>
      <w:marBottom w:val="0"/>
      <w:divBdr>
        <w:top w:val="none" w:sz="0" w:space="0" w:color="auto"/>
        <w:left w:val="none" w:sz="0" w:space="0" w:color="auto"/>
        <w:bottom w:val="none" w:sz="0" w:space="0" w:color="auto"/>
        <w:right w:val="none" w:sz="0" w:space="0" w:color="auto"/>
      </w:divBdr>
    </w:div>
    <w:div w:id="611328426">
      <w:bodyDiv w:val="1"/>
      <w:marLeft w:val="0"/>
      <w:marRight w:val="0"/>
      <w:marTop w:val="0"/>
      <w:marBottom w:val="0"/>
      <w:divBdr>
        <w:top w:val="none" w:sz="0" w:space="0" w:color="auto"/>
        <w:left w:val="none" w:sz="0" w:space="0" w:color="auto"/>
        <w:bottom w:val="none" w:sz="0" w:space="0" w:color="auto"/>
        <w:right w:val="none" w:sz="0" w:space="0" w:color="auto"/>
      </w:divBdr>
      <w:divsChild>
        <w:div w:id="1142040433">
          <w:marLeft w:val="0"/>
          <w:marRight w:val="0"/>
          <w:marTop w:val="0"/>
          <w:marBottom w:val="0"/>
          <w:divBdr>
            <w:top w:val="none" w:sz="0" w:space="0" w:color="auto"/>
            <w:left w:val="none" w:sz="0" w:space="0" w:color="auto"/>
            <w:bottom w:val="none" w:sz="0" w:space="0" w:color="auto"/>
            <w:right w:val="none" w:sz="0" w:space="0" w:color="auto"/>
          </w:divBdr>
          <w:divsChild>
            <w:div w:id="749158853">
              <w:marLeft w:val="0"/>
              <w:marRight w:val="0"/>
              <w:marTop w:val="0"/>
              <w:marBottom w:val="0"/>
              <w:divBdr>
                <w:top w:val="none" w:sz="0" w:space="0" w:color="auto"/>
                <w:left w:val="none" w:sz="0" w:space="0" w:color="auto"/>
                <w:bottom w:val="none" w:sz="0" w:space="0" w:color="auto"/>
                <w:right w:val="none" w:sz="0" w:space="0" w:color="auto"/>
              </w:divBdr>
              <w:divsChild>
                <w:div w:id="13662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767731">
      <w:bodyDiv w:val="1"/>
      <w:marLeft w:val="0"/>
      <w:marRight w:val="0"/>
      <w:marTop w:val="0"/>
      <w:marBottom w:val="0"/>
      <w:divBdr>
        <w:top w:val="none" w:sz="0" w:space="0" w:color="auto"/>
        <w:left w:val="none" w:sz="0" w:space="0" w:color="auto"/>
        <w:bottom w:val="none" w:sz="0" w:space="0" w:color="auto"/>
        <w:right w:val="none" w:sz="0" w:space="0" w:color="auto"/>
      </w:divBdr>
    </w:div>
    <w:div w:id="641228194">
      <w:bodyDiv w:val="1"/>
      <w:marLeft w:val="0"/>
      <w:marRight w:val="0"/>
      <w:marTop w:val="0"/>
      <w:marBottom w:val="0"/>
      <w:divBdr>
        <w:top w:val="none" w:sz="0" w:space="0" w:color="auto"/>
        <w:left w:val="none" w:sz="0" w:space="0" w:color="auto"/>
        <w:bottom w:val="none" w:sz="0" w:space="0" w:color="auto"/>
        <w:right w:val="none" w:sz="0" w:space="0" w:color="auto"/>
      </w:divBdr>
      <w:divsChild>
        <w:div w:id="1096364100">
          <w:marLeft w:val="0"/>
          <w:marRight w:val="0"/>
          <w:marTop w:val="0"/>
          <w:marBottom w:val="0"/>
          <w:divBdr>
            <w:top w:val="none" w:sz="0" w:space="0" w:color="auto"/>
            <w:left w:val="none" w:sz="0" w:space="0" w:color="auto"/>
            <w:bottom w:val="none" w:sz="0" w:space="0" w:color="auto"/>
            <w:right w:val="none" w:sz="0" w:space="0" w:color="auto"/>
          </w:divBdr>
          <w:divsChild>
            <w:div w:id="1173302290">
              <w:marLeft w:val="0"/>
              <w:marRight w:val="0"/>
              <w:marTop w:val="0"/>
              <w:marBottom w:val="0"/>
              <w:divBdr>
                <w:top w:val="none" w:sz="0" w:space="0" w:color="auto"/>
                <w:left w:val="none" w:sz="0" w:space="0" w:color="auto"/>
                <w:bottom w:val="none" w:sz="0" w:space="0" w:color="auto"/>
                <w:right w:val="none" w:sz="0" w:space="0" w:color="auto"/>
              </w:divBdr>
              <w:divsChild>
                <w:div w:id="1417746282">
                  <w:marLeft w:val="0"/>
                  <w:marRight w:val="0"/>
                  <w:marTop w:val="0"/>
                  <w:marBottom w:val="0"/>
                  <w:divBdr>
                    <w:top w:val="none" w:sz="0" w:space="0" w:color="auto"/>
                    <w:left w:val="none" w:sz="0" w:space="0" w:color="auto"/>
                    <w:bottom w:val="none" w:sz="0" w:space="0" w:color="auto"/>
                    <w:right w:val="none" w:sz="0" w:space="0" w:color="auto"/>
                  </w:divBdr>
                  <w:divsChild>
                    <w:div w:id="16270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683399">
      <w:bodyDiv w:val="1"/>
      <w:marLeft w:val="0"/>
      <w:marRight w:val="0"/>
      <w:marTop w:val="0"/>
      <w:marBottom w:val="0"/>
      <w:divBdr>
        <w:top w:val="none" w:sz="0" w:space="0" w:color="auto"/>
        <w:left w:val="none" w:sz="0" w:space="0" w:color="auto"/>
        <w:bottom w:val="none" w:sz="0" w:space="0" w:color="auto"/>
        <w:right w:val="none" w:sz="0" w:space="0" w:color="auto"/>
      </w:divBdr>
    </w:div>
    <w:div w:id="666060914">
      <w:bodyDiv w:val="1"/>
      <w:marLeft w:val="0"/>
      <w:marRight w:val="0"/>
      <w:marTop w:val="0"/>
      <w:marBottom w:val="0"/>
      <w:divBdr>
        <w:top w:val="none" w:sz="0" w:space="0" w:color="auto"/>
        <w:left w:val="none" w:sz="0" w:space="0" w:color="auto"/>
        <w:bottom w:val="none" w:sz="0" w:space="0" w:color="auto"/>
        <w:right w:val="none" w:sz="0" w:space="0" w:color="auto"/>
      </w:divBdr>
      <w:divsChild>
        <w:div w:id="1537037659">
          <w:marLeft w:val="0"/>
          <w:marRight w:val="0"/>
          <w:marTop w:val="0"/>
          <w:marBottom w:val="0"/>
          <w:divBdr>
            <w:top w:val="none" w:sz="0" w:space="0" w:color="auto"/>
            <w:left w:val="none" w:sz="0" w:space="0" w:color="auto"/>
            <w:bottom w:val="none" w:sz="0" w:space="0" w:color="auto"/>
            <w:right w:val="none" w:sz="0" w:space="0" w:color="auto"/>
          </w:divBdr>
          <w:divsChild>
            <w:div w:id="964577361">
              <w:marLeft w:val="0"/>
              <w:marRight w:val="0"/>
              <w:marTop w:val="0"/>
              <w:marBottom w:val="0"/>
              <w:divBdr>
                <w:top w:val="none" w:sz="0" w:space="0" w:color="auto"/>
                <w:left w:val="none" w:sz="0" w:space="0" w:color="auto"/>
                <w:bottom w:val="none" w:sz="0" w:space="0" w:color="auto"/>
                <w:right w:val="none" w:sz="0" w:space="0" w:color="auto"/>
              </w:divBdr>
              <w:divsChild>
                <w:div w:id="40083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789076">
      <w:bodyDiv w:val="1"/>
      <w:marLeft w:val="0"/>
      <w:marRight w:val="0"/>
      <w:marTop w:val="0"/>
      <w:marBottom w:val="0"/>
      <w:divBdr>
        <w:top w:val="none" w:sz="0" w:space="0" w:color="auto"/>
        <w:left w:val="none" w:sz="0" w:space="0" w:color="auto"/>
        <w:bottom w:val="none" w:sz="0" w:space="0" w:color="auto"/>
        <w:right w:val="none" w:sz="0" w:space="0" w:color="auto"/>
      </w:divBdr>
      <w:divsChild>
        <w:div w:id="1876040597">
          <w:marLeft w:val="0"/>
          <w:marRight w:val="0"/>
          <w:marTop w:val="0"/>
          <w:marBottom w:val="0"/>
          <w:divBdr>
            <w:top w:val="none" w:sz="0" w:space="0" w:color="auto"/>
            <w:left w:val="none" w:sz="0" w:space="0" w:color="auto"/>
            <w:bottom w:val="none" w:sz="0" w:space="0" w:color="auto"/>
            <w:right w:val="none" w:sz="0" w:space="0" w:color="auto"/>
          </w:divBdr>
          <w:divsChild>
            <w:div w:id="884567164">
              <w:marLeft w:val="0"/>
              <w:marRight w:val="0"/>
              <w:marTop w:val="0"/>
              <w:marBottom w:val="0"/>
              <w:divBdr>
                <w:top w:val="none" w:sz="0" w:space="0" w:color="auto"/>
                <w:left w:val="none" w:sz="0" w:space="0" w:color="auto"/>
                <w:bottom w:val="none" w:sz="0" w:space="0" w:color="auto"/>
                <w:right w:val="none" w:sz="0" w:space="0" w:color="auto"/>
              </w:divBdr>
              <w:divsChild>
                <w:div w:id="17946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44050">
      <w:bodyDiv w:val="1"/>
      <w:marLeft w:val="0"/>
      <w:marRight w:val="0"/>
      <w:marTop w:val="0"/>
      <w:marBottom w:val="0"/>
      <w:divBdr>
        <w:top w:val="none" w:sz="0" w:space="0" w:color="auto"/>
        <w:left w:val="none" w:sz="0" w:space="0" w:color="auto"/>
        <w:bottom w:val="none" w:sz="0" w:space="0" w:color="auto"/>
        <w:right w:val="none" w:sz="0" w:space="0" w:color="auto"/>
      </w:divBdr>
      <w:divsChild>
        <w:div w:id="1127822913">
          <w:marLeft w:val="0"/>
          <w:marRight w:val="0"/>
          <w:marTop w:val="0"/>
          <w:marBottom w:val="0"/>
          <w:divBdr>
            <w:top w:val="none" w:sz="0" w:space="0" w:color="auto"/>
            <w:left w:val="none" w:sz="0" w:space="0" w:color="auto"/>
            <w:bottom w:val="none" w:sz="0" w:space="0" w:color="auto"/>
            <w:right w:val="none" w:sz="0" w:space="0" w:color="auto"/>
          </w:divBdr>
          <w:divsChild>
            <w:div w:id="969944624">
              <w:marLeft w:val="0"/>
              <w:marRight w:val="0"/>
              <w:marTop w:val="0"/>
              <w:marBottom w:val="0"/>
              <w:divBdr>
                <w:top w:val="none" w:sz="0" w:space="0" w:color="auto"/>
                <w:left w:val="none" w:sz="0" w:space="0" w:color="auto"/>
                <w:bottom w:val="none" w:sz="0" w:space="0" w:color="auto"/>
                <w:right w:val="none" w:sz="0" w:space="0" w:color="auto"/>
              </w:divBdr>
              <w:divsChild>
                <w:div w:id="1373193766">
                  <w:marLeft w:val="0"/>
                  <w:marRight w:val="0"/>
                  <w:marTop w:val="0"/>
                  <w:marBottom w:val="0"/>
                  <w:divBdr>
                    <w:top w:val="none" w:sz="0" w:space="0" w:color="auto"/>
                    <w:left w:val="none" w:sz="0" w:space="0" w:color="auto"/>
                    <w:bottom w:val="none" w:sz="0" w:space="0" w:color="auto"/>
                    <w:right w:val="none" w:sz="0" w:space="0" w:color="auto"/>
                  </w:divBdr>
                </w:div>
              </w:divsChild>
            </w:div>
            <w:div w:id="231163092">
              <w:marLeft w:val="0"/>
              <w:marRight w:val="0"/>
              <w:marTop w:val="0"/>
              <w:marBottom w:val="0"/>
              <w:divBdr>
                <w:top w:val="none" w:sz="0" w:space="0" w:color="auto"/>
                <w:left w:val="none" w:sz="0" w:space="0" w:color="auto"/>
                <w:bottom w:val="none" w:sz="0" w:space="0" w:color="auto"/>
                <w:right w:val="none" w:sz="0" w:space="0" w:color="auto"/>
              </w:divBdr>
              <w:divsChild>
                <w:div w:id="1901671668">
                  <w:marLeft w:val="0"/>
                  <w:marRight w:val="0"/>
                  <w:marTop w:val="0"/>
                  <w:marBottom w:val="0"/>
                  <w:divBdr>
                    <w:top w:val="none" w:sz="0" w:space="0" w:color="auto"/>
                    <w:left w:val="none" w:sz="0" w:space="0" w:color="auto"/>
                    <w:bottom w:val="none" w:sz="0" w:space="0" w:color="auto"/>
                    <w:right w:val="none" w:sz="0" w:space="0" w:color="auto"/>
                  </w:divBdr>
                </w:div>
              </w:divsChild>
            </w:div>
            <w:div w:id="1922448050">
              <w:marLeft w:val="0"/>
              <w:marRight w:val="0"/>
              <w:marTop w:val="0"/>
              <w:marBottom w:val="0"/>
              <w:divBdr>
                <w:top w:val="none" w:sz="0" w:space="0" w:color="auto"/>
                <w:left w:val="none" w:sz="0" w:space="0" w:color="auto"/>
                <w:bottom w:val="none" w:sz="0" w:space="0" w:color="auto"/>
                <w:right w:val="none" w:sz="0" w:space="0" w:color="auto"/>
              </w:divBdr>
              <w:divsChild>
                <w:div w:id="162284740">
                  <w:marLeft w:val="0"/>
                  <w:marRight w:val="0"/>
                  <w:marTop w:val="0"/>
                  <w:marBottom w:val="0"/>
                  <w:divBdr>
                    <w:top w:val="none" w:sz="0" w:space="0" w:color="auto"/>
                    <w:left w:val="none" w:sz="0" w:space="0" w:color="auto"/>
                    <w:bottom w:val="none" w:sz="0" w:space="0" w:color="auto"/>
                    <w:right w:val="none" w:sz="0" w:space="0" w:color="auto"/>
                  </w:divBdr>
                </w:div>
                <w:div w:id="535509028">
                  <w:marLeft w:val="0"/>
                  <w:marRight w:val="0"/>
                  <w:marTop w:val="0"/>
                  <w:marBottom w:val="0"/>
                  <w:divBdr>
                    <w:top w:val="none" w:sz="0" w:space="0" w:color="auto"/>
                    <w:left w:val="none" w:sz="0" w:space="0" w:color="auto"/>
                    <w:bottom w:val="none" w:sz="0" w:space="0" w:color="auto"/>
                    <w:right w:val="none" w:sz="0" w:space="0" w:color="auto"/>
                  </w:divBdr>
                </w:div>
                <w:div w:id="1287814509">
                  <w:marLeft w:val="0"/>
                  <w:marRight w:val="0"/>
                  <w:marTop w:val="0"/>
                  <w:marBottom w:val="0"/>
                  <w:divBdr>
                    <w:top w:val="none" w:sz="0" w:space="0" w:color="auto"/>
                    <w:left w:val="none" w:sz="0" w:space="0" w:color="auto"/>
                    <w:bottom w:val="none" w:sz="0" w:space="0" w:color="auto"/>
                    <w:right w:val="none" w:sz="0" w:space="0" w:color="auto"/>
                  </w:divBdr>
                </w:div>
              </w:divsChild>
            </w:div>
            <w:div w:id="524951169">
              <w:marLeft w:val="0"/>
              <w:marRight w:val="0"/>
              <w:marTop w:val="0"/>
              <w:marBottom w:val="0"/>
              <w:divBdr>
                <w:top w:val="none" w:sz="0" w:space="0" w:color="auto"/>
                <w:left w:val="none" w:sz="0" w:space="0" w:color="auto"/>
                <w:bottom w:val="none" w:sz="0" w:space="0" w:color="auto"/>
                <w:right w:val="none" w:sz="0" w:space="0" w:color="auto"/>
              </w:divBdr>
              <w:divsChild>
                <w:div w:id="1471480853">
                  <w:marLeft w:val="0"/>
                  <w:marRight w:val="0"/>
                  <w:marTop w:val="0"/>
                  <w:marBottom w:val="0"/>
                  <w:divBdr>
                    <w:top w:val="none" w:sz="0" w:space="0" w:color="auto"/>
                    <w:left w:val="none" w:sz="0" w:space="0" w:color="auto"/>
                    <w:bottom w:val="none" w:sz="0" w:space="0" w:color="auto"/>
                    <w:right w:val="none" w:sz="0" w:space="0" w:color="auto"/>
                  </w:divBdr>
                </w:div>
              </w:divsChild>
            </w:div>
            <w:div w:id="917977401">
              <w:marLeft w:val="0"/>
              <w:marRight w:val="0"/>
              <w:marTop w:val="0"/>
              <w:marBottom w:val="0"/>
              <w:divBdr>
                <w:top w:val="none" w:sz="0" w:space="0" w:color="auto"/>
                <w:left w:val="none" w:sz="0" w:space="0" w:color="auto"/>
                <w:bottom w:val="none" w:sz="0" w:space="0" w:color="auto"/>
                <w:right w:val="none" w:sz="0" w:space="0" w:color="auto"/>
              </w:divBdr>
              <w:divsChild>
                <w:div w:id="1842424062">
                  <w:marLeft w:val="0"/>
                  <w:marRight w:val="0"/>
                  <w:marTop w:val="0"/>
                  <w:marBottom w:val="0"/>
                  <w:divBdr>
                    <w:top w:val="none" w:sz="0" w:space="0" w:color="auto"/>
                    <w:left w:val="none" w:sz="0" w:space="0" w:color="auto"/>
                    <w:bottom w:val="none" w:sz="0" w:space="0" w:color="auto"/>
                    <w:right w:val="none" w:sz="0" w:space="0" w:color="auto"/>
                  </w:divBdr>
                </w:div>
              </w:divsChild>
            </w:div>
            <w:div w:id="205022618">
              <w:marLeft w:val="0"/>
              <w:marRight w:val="0"/>
              <w:marTop w:val="0"/>
              <w:marBottom w:val="0"/>
              <w:divBdr>
                <w:top w:val="none" w:sz="0" w:space="0" w:color="auto"/>
                <w:left w:val="none" w:sz="0" w:space="0" w:color="auto"/>
                <w:bottom w:val="none" w:sz="0" w:space="0" w:color="auto"/>
                <w:right w:val="none" w:sz="0" w:space="0" w:color="auto"/>
              </w:divBdr>
              <w:divsChild>
                <w:div w:id="1241407555">
                  <w:marLeft w:val="0"/>
                  <w:marRight w:val="0"/>
                  <w:marTop w:val="0"/>
                  <w:marBottom w:val="0"/>
                  <w:divBdr>
                    <w:top w:val="none" w:sz="0" w:space="0" w:color="auto"/>
                    <w:left w:val="none" w:sz="0" w:space="0" w:color="auto"/>
                    <w:bottom w:val="none" w:sz="0" w:space="0" w:color="auto"/>
                    <w:right w:val="none" w:sz="0" w:space="0" w:color="auto"/>
                  </w:divBdr>
                </w:div>
              </w:divsChild>
            </w:div>
            <w:div w:id="554511756">
              <w:marLeft w:val="0"/>
              <w:marRight w:val="0"/>
              <w:marTop w:val="0"/>
              <w:marBottom w:val="0"/>
              <w:divBdr>
                <w:top w:val="none" w:sz="0" w:space="0" w:color="auto"/>
                <w:left w:val="none" w:sz="0" w:space="0" w:color="auto"/>
                <w:bottom w:val="none" w:sz="0" w:space="0" w:color="auto"/>
                <w:right w:val="none" w:sz="0" w:space="0" w:color="auto"/>
              </w:divBdr>
              <w:divsChild>
                <w:div w:id="490298202">
                  <w:marLeft w:val="0"/>
                  <w:marRight w:val="0"/>
                  <w:marTop w:val="0"/>
                  <w:marBottom w:val="0"/>
                  <w:divBdr>
                    <w:top w:val="none" w:sz="0" w:space="0" w:color="auto"/>
                    <w:left w:val="none" w:sz="0" w:space="0" w:color="auto"/>
                    <w:bottom w:val="none" w:sz="0" w:space="0" w:color="auto"/>
                    <w:right w:val="none" w:sz="0" w:space="0" w:color="auto"/>
                  </w:divBdr>
                </w:div>
              </w:divsChild>
            </w:div>
            <w:div w:id="44457033">
              <w:marLeft w:val="0"/>
              <w:marRight w:val="0"/>
              <w:marTop w:val="0"/>
              <w:marBottom w:val="0"/>
              <w:divBdr>
                <w:top w:val="none" w:sz="0" w:space="0" w:color="auto"/>
                <w:left w:val="none" w:sz="0" w:space="0" w:color="auto"/>
                <w:bottom w:val="none" w:sz="0" w:space="0" w:color="auto"/>
                <w:right w:val="none" w:sz="0" w:space="0" w:color="auto"/>
              </w:divBdr>
              <w:divsChild>
                <w:div w:id="1973051392">
                  <w:marLeft w:val="0"/>
                  <w:marRight w:val="0"/>
                  <w:marTop w:val="0"/>
                  <w:marBottom w:val="0"/>
                  <w:divBdr>
                    <w:top w:val="none" w:sz="0" w:space="0" w:color="auto"/>
                    <w:left w:val="none" w:sz="0" w:space="0" w:color="auto"/>
                    <w:bottom w:val="none" w:sz="0" w:space="0" w:color="auto"/>
                    <w:right w:val="none" w:sz="0" w:space="0" w:color="auto"/>
                  </w:divBdr>
                </w:div>
              </w:divsChild>
            </w:div>
            <w:div w:id="479200833">
              <w:marLeft w:val="0"/>
              <w:marRight w:val="0"/>
              <w:marTop w:val="0"/>
              <w:marBottom w:val="0"/>
              <w:divBdr>
                <w:top w:val="none" w:sz="0" w:space="0" w:color="auto"/>
                <w:left w:val="none" w:sz="0" w:space="0" w:color="auto"/>
                <w:bottom w:val="none" w:sz="0" w:space="0" w:color="auto"/>
                <w:right w:val="none" w:sz="0" w:space="0" w:color="auto"/>
              </w:divBdr>
              <w:divsChild>
                <w:div w:id="1877619052">
                  <w:marLeft w:val="0"/>
                  <w:marRight w:val="0"/>
                  <w:marTop w:val="0"/>
                  <w:marBottom w:val="0"/>
                  <w:divBdr>
                    <w:top w:val="none" w:sz="0" w:space="0" w:color="auto"/>
                    <w:left w:val="none" w:sz="0" w:space="0" w:color="auto"/>
                    <w:bottom w:val="none" w:sz="0" w:space="0" w:color="auto"/>
                    <w:right w:val="none" w:sz="0" w:space="0" w:color="auto"/>
                  </w:divBdr>
                </w:div>
              </w:divsChild>
            </w:div>
            <w:div w:id="722868179">
              <w:marLeft w:val="0"/>
              <w:marRight w:val="0"/>
              <w:marTop w:val="0"/>
              <w:marBottom w:val="0"/>
              <w:divBdr>
                <w:top w:val="none" w:sz="0" w:space="0" w:color="auto"/>
                <w:left w:val="none" w:sz="0" w:space="0" w:color="auto"/>
                <w:bottom w:val="none" w:sz="0" w:space="0" w:color="auto"/>
                <w:right w:val="none" w:sz="0" w:space="0" w:color="auto"/>
              </w:divBdr>
              <w:divsChild>
                <w:div w:id="938485096">
                  <w:marLeft w:val="0"/>
                  <w:marRight w:val="0"/>
                  <w:marTop w:val="0"/>
                  <w:marBottom w:val="0"/>
                  <w:divBdr>
                    <w:top w:val="none" w:sz="0" w:space="0" w:color="auto"/>
                    <w:left w:val="none" w:sz="0" w:space="0" w:color="auto"/>
                    <w:bottom w:val="none" w:sz="0" w:space="0" w:color="auto"/>
                    <w:right w:val="none" w:sz="0" w:space="0" w:color="auto"/>
                  </w:divBdr>
                </w:div>
              </w:divsChild>
            </w:div>
            <w:div w:id="7682331">
              <w:marLeft w:val="0"/>
              <w:marRight w:val="0"/>
              <w:marTop w:val="0"/>
              <w:marBottom w:val="0"/>
              <w:divBdr>
                <w:top w:val="none" w:sz="0" w:space="0" w:color="auto"/>
                <w:left w:val="none" w:sz="0" w:space="0" w:color="auto"/>
                <w:bottom w:val="none" w:sz="0" w:space="0" w:color="auto"/>
                <w:right w:val="none" w:sz="0" w:space="0" w:color="auto"/>
              </w:divBdr>
              <w:divsChild>
                <w:div w:id="2074817886">
                  <w:marLeft w:val="0"/>
                  <w:marRight w:val="0"/>
                  <w:marTop w:val="0"/>
                  <w:marBottom w:val="0"/>
                  <w:divBdr>
                    <w:top w:val="none" w:sz="0" w:space="0" w:color="auto"/>
                    <w:left w:val="none" w:sz="0" w:space="0" w:color="auto"/>
                    <w:bottom w:val="none" w:sz="0" w:space="0" w:color="auto"/>
                    <w:right w:val="none" w:sz="0" w:space="0" w:color="auto"/>
                  </w:divBdr>
                </w:div>
              </w:divsChild>
            </w:div>
            <w:div w:id="1556812386">
              <w:marLeft w:val="0"/>
              <w:marRight w:val="0"/>
              <w:marTop w:val="0"/>
              <w:marBottom w:val="0"/>
              <w:divBdr>
                <w:top w:val="none" w:sz="0" w:space="0" w:color="auto"/>
                <w:left w:val="none" w:sz="0" w:space="0" w:color="auto"/>
                <w:bottom w:val="none" w:sz="0" w:space="0" w:color="auto"/>
                <w:right w:val="none" w:sz="0" w:space="0" w:color="auto"/>
              </w:divBdr>
              <w:divsChild>
                <w:div w:id="170867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4155">
          <w:marLeft w:val="0"/>
          <w:marRight w:val="0"/>
          <w:marTop w:val="0"/>
          <w:marBottom w:val="0"/>
          <w:divBdr>
            <w:top w:val="none" w:sz="0" w:space="0" w:color="auto"/>
            <w:left w:val="none" w:sz="0" w:space="0" w:color="auto"/>
            <w:bottom w:val="none" w:sz="0" w:space="0" w:color="auto"/>
            <w:right w:val="none" w:sz="0" w:space="0" w:color="auto"/>
          </w:divBdr>
          <w:divsChild>
            <w:div w:id="682512368">
              <w:marLeft w:val="0"/>
              <w:marRight w:val="0"/>
              <w:marTop w:val="0"/>
              <w:marBottom w:val="0"/>
              <w:divBdr>
                <w:top w:val="none" w:sz="0" w:space="0" w:color="auto"/>
                <w:left w:val="none" w:sz="0" w:space="0" w:color="auto"/>
                <w:bottom w:val="none" w:sz="0" w:space="0" w:color="auto"/>
                <w:right w:val="none" w:sz="0" w:space="0" w:color="auto"/>
              </w:divBdr>
              <w:divsChild>
                <w:div w:id="1696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6110">
      <w:bodyDiv w:val="1"/>
      <w:marLeft w:val="0"/>
      <w:marRight w:val="0"/>
      <w:marTop w:val="0"/>
      <w:marBottom w:val="0"/>
      <w:divBdr>
        <w:top w:val="none" w:sz="0" w:space="0" w:color="auto"/>
        <w:left w:val="none" w:sz="0" w:space="0" w:color="auto"/>
        <w:bottom w:val="none" w:sz="0" w:space="0" w:color="auto"/>
        <w:right w:val="none" w:sz="0" w:space="0" w:color="auto"/>
      </w:divBdr>
      <w:divsChild>
        <w:div w:id="592130950">
          <w:marLeft w:val="0"/>
          <w:marRight w:val="0"/>
          <w:marTop w:val="0"/>
          <w:marBottom w:val="0"/>
          <w:divBdr>
            <w:top w:val="none" w:sz="0" w:space="0" w:color="auto"/>
            <w:left w:val="none" w:sz="0" w:space="0" w:color="auto"/>
            <w:bottom w:val="none" w:sz="0" w:space="0" w:color="auto"/>
            <w:right w:val="none" w:sz="0" w:space="0" w:color="auto"/>
          </w:divBdr>
          <w:divsChild>
            <w:div w:id="1983851080">
              <w:marLeft w:val="0"/>
              <w:marRight w:val="0"/>
              <w:marTop w:val="0"/>
              <w:marBottom w:val="0"/>
              <w:divBdr>
                <w:top w:val="none" w:sz="0" w:space="0" w:color="auto"/>
                <w:left w:val="none" w:sz="0" w:space="0" w:color="auto"/>
                <w:bottom w:val="none" w:sz="0" w:space="0" w:color="auto"/>
                <w:right w:val="none" w:sz="0" w:space="0" w:color="auto"/>
              </w:divBdr>
              <w:divsChild>
                <w:div w:id="1426881290">
                  <w:marLeft w:val="0"/>
                  <w:marRight w:val="0"/>
                  <w:marTop w:val="0"/>
                  <w:marBottom w:val="0"/>
                  <w:divBdr>
                    <w:top w:val="none" w:sz="0" w:space="0" w:color="auto"/>
                    <w:left w:val="none" w:sz="0" w:space="0" w:color="auto"/>
                    <w:bottom w:val="none" w:sz="0" w:space="0" w:color="auto"/>
                    <w:right w:val="none" w:sz="0" w:space="0" w:color="auto"/>
                  </w:divBdr>
                </w:div>
                <w:div w:id="12454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55076">
      <w:bodyDiv w:val="1"/>
      <w:marLeft w:val="0"/>
      <w:marRight w:val="0"/>
      <w:marTop w:val="0"/>
      <w:marBottom w:val="0"/>
      <w:divBdr>
        <w:top w:val="none" w:sz="0" w:space="0" w:color="auto"/>
        <w:left w:val="none" w:sz="0" w:space="0" w:color="auto"/>
        <w:bottom w:val="none" w:sz="0" w:space="0" w:color="auto"/>
        <w:right w:val="none" w:sz="0" w:space="0" w:color="auto"/>
      </w:divBdr>
      <w:divsChild>
        <w:div w:id="991520616">
          <w:marLeft w:val="0"/>
          <w:marRight w:val="0"/>
          <w:marTop w:val="0"/>
          <w:marBottom w:val="0"/>
          <w:divBdr>
            <w:top w:val="none" w:sz="0" w:space="0" w:color="auto"/>
            <w:left w:val="none" w:sz="0" w:space="0" w:color="auto"/>
            <w:bottom w:val="none" w:sz="0" w:space="0" w:color="auto"/>
            <w:right w:val="none" w:sz="0" w:space="0" w:color="auto"/>
          </w:divBdr>
          <w:divsChild>
            <w:div w:id="873080292">
              <w:marLeft w:val="0"/>
              <w:marRight w:val="0"/>
              <w:marTop w:val="0"/>
              <w:marBottom w:val="0"/>
              <w:divBdr>
                <w:top w:val="none" w:sz="0" w:space="0" w:color="auto"/>
                <w:left w:val="none" w:sz="0" w:space="0" w:color="auto"/>
                <w:bottom w:val="none" w:sz="0" w:space="0" w:color="auto"/>
                <w:right w:val="none" w:sz="0" w:space="0" w:color="auto"/>
              </w:divBdr>
              <w:divsChild>
                <w:div w:id="1986003002">
                  <w:marLeft w:val="0"/>
                  <w:marRight w:val="0"/>
                  <w:marTop w:val="0"/>
                  <w:marBottom w:val="0"/>
                  <w:divBdr>
                    <w:top w:val="none" w:sz="0" w:space="0" w:color="auto"/>
                    <w:left w:val="none" w:sz="0" w:space="0" w:color="auto"/>
                    <w:bottom w:val="none" w:sz="0" w:space="0" w:color="auto"/>
                    <w:right w:val="none" w:sz="0" w:space="0" w:color="auto"/>
                  </w:divBdr>
                  <w:divsChild>
                    <w:div w:id="16980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692171">
      <w:bodyDiv w:val="1"/>
      <w:marLeft w:val="0"/>
      <w:marRight w:val="0"/>
      <w:marTop w:val="0"/>
      <w:marBottom w:val="0"/>
      <w:divBdr>
        <w:top w:val="none" w:sz="0" w:space="0" w:color="auto"/>
        <w:left w:val="none" w:sz="0" w:space="0" w:color="auto"/>
        <w:bottom w:val="none" w:sz="0" w:space="0" w:color="auto"/>
        <w:right w:val="none" w:sz="0" w:space="0" w:color="auto"/>
      </w:divBdr>
    </w:div>
    <w:div w:id="752504795">
      <w:bodyDiv w:val="1"/>
      <w:marLeft w:val="0"/>
      <w:marRight w:val="0"/>
      <w:marTop w:val="0"/>
      <w:marBottom w:val="0"/>
      <w:divBdr>
        <w:top w:val="none" w:sz="0" w:space="0" w:color="auto"/>
        <w:left w:val="none" w:sz="0" w:space="0" w:color="auto"/>
        <w:bottom w:val="none" w:sz="0" w:space="0" w:color="auto"/>
        <w:right w:val="none" w:sz="0" w:space="0" w:color="auto"/>
      </w:divBdr>
    </w:div>
    <w:div w:id="756101205">
      <w:bodyDiv w:val="1"/>
      <w:marLeft w:val="0"/>
      <w:marRight w:val="0"/>
      <w:marTop w:val="0"/>
      <w:marBottom w:val="0"/>
      <w:divBdr>
        <w:top w:val="none" w:sz="0" w:space="0" w:color="auto"/>
        <w:left w:val="none" w:sz="0" w:space="0" w:color="auto"/>
        <w:bottom w:val="none" w:sz="0" w:space="0" w:color="auto"/>
        <w:right w:val="none" w:sz="0" w:space="0" w:color="auto"/>
      </w:divBdr>
    </w:div>
    <w:div w:id="766119063">
      <w:bodyDiv w:val="1"/>
      <w:marLeft w:val="0"/>
      <w:marRight w:val="0"/>
      <w:marTop w:val="0"/>
      <w:marBottom w:val="0"/>
      <w:divBdr>
        <w:top w:val="none" w:sz="0" w:space="0" w:color="auto"/>
        <w:left w:val="none" w:sz="0" w:space="0" w:color="auto"/>
        <w:bottom w:val="none" w:sz="0" w:space="0" w:color="auto"/>
        <w:right w:val="none" w:sz="0" w:space="0" w:color="auto"/>
      </w:divBdr>
    </w:div>
    <w:div w:id="768352586">
      <w:bodyDiv w:val="1"/>
      <w:marLeft w:val="0"/>
      <w:marRight w:val="0"/>
      <w:marTop w:val="0"/>
      <w:marBottom w:val="0"/>
      <w:divBdr>
        <w:top w:val="none" w:sz="0" w:space="0" w:color="auto"/>
        <w:left w:val="none" w:sz="0" w:space="0" w:color="auto"/>
        <w:bottom w:val="none" w:sz="0" w:space="0" w:color="auto"/>
        <w:right w:val="none" w:sz="0" w:space="0" w:color="auto"/>
      </w:divBdr>
      <w:divsChild>
        <w:div w:id="786701475">
          <w:marLeft w:val="0"/>
          <w:marRight w:val="0"/>
          <w:marTop w:val="0"/>
          <w:marBottom w:val="0"/>
          <w:divBdr>
            <w:top w:val="none" w:sz="0" w:space="0" w:color="auto"/>
            <w:left w:val="none" w:sz="0" w:space="0" w:color="auto"/>
            <w:bottom w:val="none" w:sz="0" w:space="0" w:color="auto"/>
            <w:right w:val="none" w:sz="0" w:space="0" w:color="auto"/>
          </w:divBdr>
          <w:divsChild>
            <w:div w:id="447117258">
              <w:marLeft w:val="0"/>
              <w:marRight w:val="0"/>
              <w:marTop w:val="0"/>
              <w:marBottom w:val="0"/>
              <w:divBdr>
                <w:top w:val="none" w:sz="0" w:space="0" w:color="auto"/>
                <w:left w:val="none" w:sz="0" w:space="0" w:color="auto"/>
                <w:bottom w:val="none" w:sz="0" w:space="0" w:color="auto"/>
                <w:right w:val="none" w:sz="0" w:space="0" w:color="auto"/>
              </w:divBdr>
              <w:divsChild>
                <w:div w:id="5959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bodyDiv w:val="1"/>
      <w:marLeft w:val="0"/>
      <w:marRight w:val="0"/>
      <w:marTop w:val="0"/>
      <w:marBottom w:val="0"/>
      <w:divBdr>
        <w:top w:val="none" w:sz="0" w:space="0" w:color="auto"/>
        <w:left w:val="none" w:sz="0" w:space="0" w:color="auto"/>
        <w:bottom w:val="none" w:sz="0" w:space="0" w:color="auto"/>
        <w:right w:val="none" w:sz="0" w:space="0" w:color="auto"/>
      </w:divBdr>
      <w:divsChild>
        <w:div w:id="943806698">
          <w:marLeft w:val="0"/>
          <w:marRight w:val="0"/>
          <w:marTop w:val="0"/>
          <w:marBottom w:val="0"/>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sChild>
                <w:div w:id="11233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12705">
      <w:bodyDiv w:val="1"/>
      <w:marLeft w:val="0"/>
      <w:marRight w:val="0"/>
      <w:marTop w:val="0"/>
      <w:marBottom w:val="0"/>
      <w:divBdr>
        <w:top w:val="none" w:sz="0" w:space="0" w:color="auto"/>
        <w:left w:val="none" w:sz="0" w:space="0" w:color="auto"/>
        <w:bottom w:val="none" w:sz="0" w:space="0" w:color="auto"/>
        <w:right w:val="none" w:sz="0" w:space="0" w:color="auto"/>
      </w:divBdr>
      <w:divsChild>
        <w:div w:id="668993050">
          <w:marLeft w:val="0"/>
          <w:marRight w:val="0"/>
          <w:marTop w:val="0"/>
          <w:marBottom w:val="0"/>
          <w:divBdr>
            <w:top w:val="none" w:sz="0" w:space="0" w:color="auto"/>
            <w:left w:val="none" w:sz="0" w:space="0" w:color="auto"/>
            <w:bottom w:val="none" w:sz="0" w:space="0" w:color="auto"/>
            <w:right w:val="none" w:sz="0" w:space="0" w:color="auto"/>
          </w:divBdr>
          <w:divsChild>
            <w:div w:id="1587495324">
              <w:marLeft w:val="0"/>
              <w:marRight w:val="0"/>
              <w:marTop w:val="0"/>
              <w:marBottom w:val="0"/>
              <w:divBdr>
                <w:top w:val="none" w:sz="0" w:space="0" w:color="auto"/>
                <w:left w:val="none" w:sz="0" w:space="0" w:color="auto"/>
                <w:bottom w:val="none" w:sz="0" w:space="0" w:color="auto"/>
                <w:right w:val="none" w:sz="0" w:space="0" w:color="auto"/>
              </w:divBdr>
              <w:divsChild>
                <w:div w:id="149792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25354">
      <w:bodyDiv w:val="1"/>
      <w:marLeft w:val="0"/>
      <w:marRight w:val="0"/>
      <w:marTop w:val="0"/>
      <w:marBottom w:val="0"/>
      <w:divBdr>
        <w:top w:val="none" w:sz="0" w:space="0" w:color="auto"/>
        <w:left w:val="none" w:sz="0" w:space="0" w:color="auto"/>
        <w:bottom w:val="none" w:sz="0" w:space="0" w:color="auto"/>
        <w:right w:val="none" w:sz="0" w:space="0" w:color="auto"/>
      </w:divBdr>
    </w:div>
    <w:div w:id="829828225">
      <w:bodyDiv w:val="1"/>
      <w:marLeft w:val="0"/>
      <w:marRight w:val="0"/>
      <w:marTop w:val="0"/>
      <w:marBottom w:val="0"/>
      <w:divBdr>
        <w:top w:val="none" w:sz="0" w:space="0" w:color="auto"/>
        <w:left w:val="none" w:sz="0" w:space="0" w:color="auto"/>
        <w:bottom w:val="none" w:sz="0" w:space="0" w:color="auto"/>
        <w:right w:val="none" w:sz="0" w:space="0" w:color="auto"/>
      </w:divBdr>
      <w:divsChild>
        <w:div w:id="76248874">
          <w:marLeft w:val="0"/>
          <w:marRight w:val="0"/>
          <w:marTop w:val="0"/>
          <w:marBottom w:val="0"/>
          <w:divBdr>
            <w:top w:val="none" w:sz="0" w:space="0" w:color="auto"/>
            <w:left w:val="none" w:sz="0" w:space="0" w:color="auto"/>
            <w:bottom w:val="none" w:sz="0" w:space="0" w:color="auto"/>
            <w:right w:val="none" w:sz="0" w:space="0" w:color="auto"/>
          </w:divBdr>
          <w:divsChild>
            <w:div w:id="2128158178">
              <w:marLeft w:val="0"/>
              <w:marRight w:val="0"/>
              <w:marTop w:val="0"/>
              <w:marBottom w:val="0"/>
              <w:divBdr>
                <w:top w:val="none" w:sz="0" w:space="0" w:color="auto"/>
                <w:left w:val="none" w:sz="0" w:space="0" w:color="auto"/>
                <w:bottom w:val="none" w:sz="0" w:space="0" w:color="auto"/>
                <w:right w:val="none" w:sz="0" w:space="0" w:color="auto"/>
              </w:divBdr>
              <w:divsChild>
                <w:div w:id="43406048">
                  <w:marLeft w:val="0"/>
                  <w:marRight w:val="0"/>
                  <w:marTop w:val="0"/>
                  <w:marBottom w:val="0"/>
                  <w:divBdr>
                    <w:top w:val="none" w:sz="0" w:space="0" w:color="auto"/>
                    <w:left w:val="none" w:sz="0" w:space="0" w:color="auto"/>
                    <w:bottom w:val="none" w:sz="0" w:space="0" w:color="auto"/>
                    <w:right w:val="none" w:sz="0" w:space="0" w:color="auto"/>
                  </w:divBdr>
                  <w:divsChild>
                    <w:div w:id="76310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481435">
      <w:bodyDiv w:val="1"/>
      <w:marLeft w:val="0"/>
      <w:marRight w:val="0"/>
      <w:marTop w:val="0"/>
      <w:marBottom w:val="0"/>
      <w:divBdr>
        <w:top w:val="none" w:sz="0" w:space="0" w:color="auto"/>
        <w:left w:val="none" w:sz="0" w:space="0" w:color="auto"/>
        <w:bottom w:val="none" w:sz="0" w:space="0" w:color="auto"/>
        <w:right w:val="none" w:sz="0" w:space="0" w:color="auto"/>
      </w:divBdr>
      <w:divsChild>
        <w:div w:id="777287960">
          <w:marLeft w:val="0"/>
          <w:marRight w:val="0"/>
          <w:marTop w:val="0"/>
          <w:marBottom w:val="0"/>
          <w:divBdr>
            <w:top w:val="none" w:sz="0" w:space="0" w:color="auto"/>
            <w:left w:val="none" w:sz="0" w:space="0" w:color="auto"/>
            <w:bottom w:val="none" w:sz="0" w:space="0" w:color="auto"/>
            <w:right w:val="none" w:sz="0" w:space="0" w:color="auto"/>
          </w:divBdr>
          <w:divsChild>
            <w:div w:id="240721733">
              <w:marLeft w:val="0"/>
              <w:marRight w:val="0"/>
              <w:marTop w:val="0"/>
              <w:marBottom w:val="0"/>
              <w:divBdr>
                <w:top w:val="none" w:sz="0" w:space="0" w:color="auto"/>
                <w:left w:val="none" w:sz="0" w:space="0" w:color="auto"/>
                <w:bottom w:val="none" w:sz="0" w:space="0" w:color="auto"/>
                <w:right w:val="none" w:sz="0" w:space="0" w:color="auto"/>
              </w:divBdr>
              <w:divsChild>
                <w:div w:id="1347251615">
                  <w:marLeft w:val="0"/>
                  <w:marRight w:val="0"/>
                  <w:marTop w:val="0"/>
                  <w:marBottom w:val="0"/>
                  <w:divBdr>
                    <w:top w:val="none" w:sz="0" w:space="0" w:color="auto"/>
                    <w:left w:val="none" w:sz="0" w:space="0" w:color="auto"/>
                    <w:bottom w:val="none" w:sz="0" w:space="0" w:color="auto"/>
                    <w:right w:val="none" w:sz="0" w:space="0" w:color="auto"/>
                  </w:divBdr>
                  <w:divsChild>
                    <w:div w:id="125836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68321">
      <w:bodyDiv w:val="1"/>
      <w:marLeft w:val="0"/>
      <w:marRight w:val="0"/>
      <w:marTop w:val="0"/>
      <w:marBottom w:val="0"/>
      <w:divBdr>
        <w:top w:val="none" w:sz="0" w:space="0" w:color="auto"/>
        <w:left w:val="none" w:sz="0" w:space="0" w:color="auto"/>
        <w:bottom w:val="none" w:sz="0" w:space="0" w:color="auto"/>
        <w:right w:val="none" w:sz="0" w:space="0" w:color="auto"/>
      </w:divBdr>
      <w:divsChild>
        <w:div w:id="2084909434">
          <w:marLeft w:val="0"/>
          <w:marRight w:val="0"/>
          <w:marTop w:val="0"/>
          <w:marBottom w:val="0"/>
          <w:divBdr>
            <w:top w:val="none" w:sz="0" w:space="0" w:color="auto"/>
            <w:left w:val="none" w:sz="0" w:space="0" w:color="auto"/>
            <w:bottom w:val="none" w:sz="0" w:space="0" w:color="auto"/>
            <w:right w:val="none" w:sz="0" w:space="0" w:color="auto"/>
          </w:divBdr>
          <w:divsChild>
            <w:div w:id="1107238063">
              <w:marLeft w:val="0"/>
              <w:marRight w:val="0"/>
              <w:marTop w:val="0"/>
              <w:marBottom w:val="0"/>
              <w:divBdr>
                <w:top w:val="none" w:sz="0" w:space="0" w:color="auto"/>
                <w:left w:val="none" w:sz="0" w:space="0" w:color="auto"/>
                <w:bottom w:val="none" w:sz="0" w:space="0" w:color="auto"/>
                <w:right w:val="none" w:sz="0" w:space="0" w:color="auto"/>
              </w:divBdr>
              <w:divsChild>
                <w:div w:id="15231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77400">
      <w:bodyDiv w:val="1"/>
      <w:marLeft w:val="0"/>
      <w:marRight w:val="0"/>
      <w:marTop w:val="0"/>
      <w:marBottom w:val="0"/>
      <w:divBdr>
        <w:top w:val="none" w:sz="0" w:space="0" w:color="auto"/>
        <w:left w:val="none" w:sz="0" w:space="0" w:color="auto"/>
        <w:bottom w:val="none" w:sz="0" w:space="0" w:color="auto"/>
        <w:right w:val="none" w:sz="0" w:space="0" w:color="auto"/>
      </w:divBdr>
      <w:divsChild>
        <w:div w:id="635183469">
          <w:marLeft w:val="547"/>
          <w:marRight w:val="0"/>
          <w:marTop w:val="200"/>
          <w:marBottom w:val="0"/>
          <w:divBdr>
            <w:top w:val="none" w:sz="0" w:space="0" w:color="auto"/>
            <w:left w:val="none" w:sz="0" w:space="0" w:color="auto"/>
            <w:bottom w:val="none" w:sz="0" w:space="0" w:color="auto"/>
            <w:right w:val="none" w:sz="0" w:space="0" w:color="auto"/>
          </w:divBdr>
        </w:div>
        <w:div w:id="1769307523">
          <w:marLeft w:val="547"/>
          <w:marRight w:val="0"/>
          <w:marTop w:val="200"/>
          <w:marBottom w:val="0"/>
          <w:divBdr>
            <w:top w:val="none" w:sz="0" w:space="0" w:color="auto"/>
            <w:left w:val="none" w:sz="0" w:space="0" w:color="auto"/>
            <w:bottom w:val="none" w:sz="0" w:space="0" w:color="auto"/>
            <w:right w:val="none" w:sz="0" w:space="0" w:color="auto"/>
          </w:divBdr>
        </w:div>
        <w:div w:id="318387942">
          <w:marLeft w:val="547"/>
          <w:marRight w:val="0"/>
          <w:marTop w:val="200"/>
          <w:marBottom w:val="0"/>
          <w:divBdr>
            <w:top w:val="none" w:sz="0" w:space="0" w:color="auto"/>
            <w:left w:val="none" w:sz="0" w:space="0" w:color="auto"/>
            <w:bottom w:val="none" w:sz="0" w:space="0" w:color="auto"/>
            <w:right w:val="none" w:sz="0" w:space="0" w:color="auto"/>
          </w:divBdr>
        </w:div>
      </w:divsChild>
    </w:div>
    <w:div w:id="848376946">
      <w:bodyDiv w:val="1"/>
      <w:marLeft w:val="0"/>
      <w:marRight w:val="0"/>
      <w:marTop w:val="0"/>
      <w:marBottom w:val="0"/>
      <w:divBdr>
        <w:top w:val="none" w:sz="0" w:space="0" w:color="auto"/>
        <w:left w:val="none" w:sz="0" w:space="0" w:color="auto"/>
        <w:bottom w:val="none" w:sz="0" w:space="0" w:color="auto"/>
        <w:right w:val="none" w:sz="0" w:space="0" w:color="auto"/>
      </w:divBdr>
      <w:divsChild>
        <w:div w:id="1367559578">
          <w:marLeft w:val="0"/>
          <w:marRight w:val="0"/>
          <w:marTop w:val="0"/>
          <w:marBottom w:val="0"/>
          <w:divBdr>
            <w:top w:val="none" w:sz="0" w:space="0" w:color="auto"/>
            <w:left w:val="none" w:sz="0" w:space="0" w:color="auto"/>
            <w:bottom w:val="none" w:sz="0" w:space="0" w:color="auto"/>
            <w:right w:val="none" w:sz="0" w:space="0" w:color="auto"/>
          </w:divBdr>
          <w:divsChild>
            <w:div w:id="358823692">
              <w:marLeft w:val="0"/>
              <w:marRight w:val="0"/>
              <w:marTop w:val="0"/>
              <w:marBottom w:val="0"/>
              <w:divBdr>
                <w:top w:val="none" w:sz="0" w:space="0" w:color="auto"/>
                <w:left w:val="none" w:sz="0" w:space="0" w:color="auto"/>
                <w:bottom w:val="none" w:sz="0" w:space="0" w:color="auto"/>
                <w:right w:val="none" w:sz="0" w:space="0" w:color="auto"/>
              </w:divBdr>
              <w:divsChild>
                <w:div w:id="29800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92903">
      <w:bodyDiv w:val="1"/>
      <w:marLeft w:val="0"/>
      <w:marRight w:val="0"/>
      <w:marTop w:val="0"/>
      <w:marBottom w:val="0"/>
      <w:divBdr>
        <w:top w:val="none" w:sz="0" w:space="0" w:color="auto"/>
        <w:left w:val="none" w:sz="0" w:space="0" w:color="auto"/>
        <w:bottom w:val="none" w:sz="0" w:space="0" w:color="auto"/>
        <w:right w:val="none" w:sz="0" w:space="0" w:color="auto"/>
      </w:divBdr>
    </w:div>
    <w:div w:id="878707243">
      <w:bodyDiv w:val="1"/>
      <w:marLeft w:val="0"/>
      <w:marRight w:val="0"/>
      <w:marTop w:val="0"/>
      <w:marBottom w:val="0"/>
      <w:divBdr>
        <w:top w:val="none" w:sz="0" w:space="0" w:color="auto"/>
        <w:left w:val="none" w:sz="0" w:space="0" w:color="auto"/>
        <w:bottom w:val="none" w:sz="0" w:space="0" w:color="auto"/>
        <w:right w:val="none" w:sz="0" w:space="0" w:color="auto"/>
      </w:divBdr>
      <w:divsChild>
        <w:div w:id="1701009983">
          <w:marLeft w:val="0"/>
          <w:marRight w:val="0"/>
          <w:marTop w:val="0"/>
          <w:marBottom w:val="0"/>
          <w:divBdr>
            <w:top w:val="none" w:sz="0" w:space="0" w:color="auto"/>
            <w:left w:val="none" w:sz="0" w:space="0" w:color="auto"/>
            <w:bottom w:val="none" w:sz="0" w:space="0" w:color="auto"/>
            <w:right w:val="none" w:sz="0" w:space="0" w:color="auto"/>
          </w:divBdr>
          <w:divsChild>
            <w:div w:id="539391951">
              <w:marLeft w:val="0"/>
              <w:marRight w:val="0"/>
              <w:marTop w:val="0"/>
              <w:marBottom w:val="0"/>
              <w:divBdr>
                <w:top w:val="none" w:sz="0" w:space="0" w:color="auto"/>
                <w:left w:val="none" w:sz="0" w:space="0" w:color="auto"/>
                <w:bottom w:val="none" w:sz="0" w:space="0" w:color="auto"/>
                <w:right w:val="none" w:sz="0" w:space="0" w:color="auto"/>
              </w:divBdr>
              <w:divsChild>
                <w:div w:id="7920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97964">
      <w:bodyDiv w:val="1"/>
      <w:marLeft w:val="0"/>
      <w:marRight w:val="0"/>
      <w:marTop w:val="0"/>
      <w:marBottom w:val="0"/>
      <w:divBdr>
        <w:top w:val="none" w:sz="0" w:space="0" w:color="auto"/>
        <w:left w:val="none" w:sz="0" w:space="0" w:color="auto"/>
        <w:bottom w:val="none" w:sz="0" w:space="0" w:color="auto"/>
        <w:right w:val="none" w:sz="0" w:space="0" w:color="auto"/>
      </w:divBdr>
    </w:div>
    <w:div w:id="895897833">
      <w:bodyDiv w:val="1"/>
      <w:marLeft w:val="0"/>
      <w:marRight w:val="0"/>
      <w:marTop w:val="0"/>
      <w:marBottom w:val="0"/>
      <w:divBdr>
        <w:top w:val="none" w:sz="0" w:space="0" w:color="auto"/>
        <w:left w:val="none" w:sz="0" w:space="0" w:color="auto"/>
        <w:bottom w:val="none" w:sz="0" w:space="0" w:color="auto"/>
        <w:right w:val="none" w:sz="0" w:space="0" w:color="auto"/>
      </w:divBdr>
      <w:divsChild>
        <w:div w:id="1012951402">
          <w:marLeft w:val="0"/>
          <w:marRight w:val="0"/>
          <w:marTop w:val="0"/>
          <w:marBottom w:val="0"/>
          <w:divBdr>
            <w:top w:val="none" w:sz="0" w:space="0" w:color="auto"/>
            <w:left w:val="none" w:sz="0" w:space="0" w:color="auto"/>
            <w:bottom w:val="none" w:sz="0" w:space="0" w:color="auto"/>
            <w:right w:val="none" w:sz="0" w:space="0" w:color="auto"/>
          </w:divBdr>
          <w:divsChild>
            <w:div w:id="1063524055">
              <w:marLeft w:val="0"/>
              <w:marRight w:val="0"/>
              <w:marTop w:val="0"/>
              <w:marBottom w:val="0"/>
              <w:divBdr>
                <w:top w:val="none" w:sz="0" w:space="0" w:color="auto"/>
                <w:left w:val="none" w:sz="0" w:space="0" w:color="auto"/>
                <w:bottom w:val="none" w:sz="0" w:space="0" w:color="auto"/>
                <w:right w:val="none" w:sz="0" w:space="0" w:color="auto"/>
              </w:divBdr>
              <w:divsChild>
                <w:div w:id="184905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8956">
      <w:bodyDiv w:val="1"/>
      <w:marLeft w:val="0"/>
      <w:marRight w:val="0"/>
      <w:marTop w:val="0"/>
      <w:marBottom w:val="0"/>
      <w:divBdr>
        <w:top w:val="none" w:sz="0" w:space="0" w:color="auto"/>
        <w:left w:val="none" w:sz="0" w:space="0" w:color="auto"/>
        <w:bottom w:val="none" w:sz="0" w:space="0" w:color="auto"/>
        <w:right w:val="none" w:sz="0" w:space="0" w:color="auto"/>
      </w:divBdr>
      <w:divsChild>
        <w:div w:id="1174371788">
          <w:marLeft w:val="0"/>
          <w:marRight w:val="0"/>
          <w:marTop w:val="0"/>
          <w:marBottom w:val="0"/>
          <w:divBdr>
            <w:top w:val="none" w:sz="0" w:space="0" w:color="auto"/>
            <w:left w:val="none" w:sz="0" w:space="0" w:color="auto"/>
            <w:bottom w:val="none" w:sz="0" w:space="0" w:color="auto"/>
            <w:right w:val="none" w:sz="0" w:space="0" w:color="auto"/>
          </w:divBdr>
          <w:divsChild>
            <w:div w:id="877399807">
              <w:marLeft w:val="0"/>
              <w:marRight w:val="0"/>
              <w:marTop w:val="0"/>
              <w:marBottom w:val="0"/>
              <w:divBdr>
                <w:top w:val="none" w:sz="0" w:space="0" w:color="auto"/>
                <w:left w:val="none" w:sz="0" w:space="0" w:color="auto"/>
                <w:bottom w:val="none" w:sz="0" w:space="0" w:color="auto"/>
                <w:right w:val="none" w:sz="0" w:space="0" w:color="auto"/>
              </w:divBdr>
              <w:divsChild>
                <w:div w:id="979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2216">
      <w:bodyDiv w:val="1"/>
      <w:marLeft w:val="0"/>
      <w:marRight w:val="0"/>
      <w:marTop w:val="0"/>
      <w:marBottom w:val="0"/>
      <w:divBdr>
        <w:top w:val="none" w:sz="0" w:space="0" w:color="auto"/>
        <w:left w:val="none" w:sz="0" w:space="0" w:color="auto"/>
        <w:bottom w:val="none" w:sz="0" w:space="0" w:color="auto"/>
        <w:right w:val="none" w:sz="0" w:space="0" w:color="auto"/>
      </w:divBdr>
      <w:divsChild>
        <w:div w:id="1912351351">
          <w:marLeft w:val="0"/>
          <w:marRight w:val="0"/>
          <w:marTop w:val="0"/>
          <w:marBottom w:val="0"/>
          <w:divBdr>
            <w:top w:val="none" w:sz="0" w:space="0" w:color="auto"/>
            <w:left w:val="none" w:sz="0" w:space="0" w:color="auto"/>
            <w:bottom w:val="none" w:sz="0" w:space="0" w:color="auto"/>
            <w:right w:val="none" w:sz="0" w:space="0" w:color="auto"/>
          </w:divBdr>
          <w:divsChild>
            <w:div w:id="847986875">
              <w:marLeft w:val="0"/>
              <w:marRight w:val="0"/>
              <w:marTop w:val="0"/>
              <w:marBottom w:val="0"/>
              <w:divBdr>
                <w:top w:val="none" w:sz="0" w:space="0" w:color="auto"/>
                <w:left w:val="none" w:sz="0" w:space="0" w:color="auto"/>
                <w:bottom w:val="none" w:sz="0" w:space="0" w:color="auto"/>
                <w:right w:val="none" w:sz="0" w:space="0" w:color="auto"/>
              </w:divBdr>
              <w:divsChild>
                <w:div w:id="13330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05951">
      <w:bodyDiv w:val="1"/>
      <w:marLeft w:val="0"/>
      <w:marRight w:val="0"/>
      <w:marTop w:val="0"/>
      <w:marBottom w:val="0"/>
      <w:divBdr>
        <w:top w:val="none" w:sz="0" w:space="0" w:color="auto"/>
        <w:left w:val="none" w:sz="0" w:space="0" w:color="auto"/>
        <w:bottom w:val="none" w:sz="0" w:space="0" w:color="auto"/>
        <w:right w:val="none" w:sz="0" w:space="0" w:color="auto"/>
      </w:divBdr>
      <w:divsChild>
        <w:div w:id="1404260886">
          <w:marLeft w:val="0"/>
          <w:marRight w:val="0"/>
          <w:marTop w:val="0"/>
          <w:marBottom w:val="0"/>
          <w:divBdr>
            <w:top w:val="none" w:sz="0" w:space="0" w:color="auto"/>
            <w:left w:val="none" w:sz="0" w:space="0" w:color="auto"/>
            <w:bottom w:val="none" w:sz="0" w:space="0" w:color="auto"/>
            <w:right w:val="none" w:sz="0" w:space="0" w:color="auto"/>
          </w:divBdr>
          <w:divsChild>
            <w:div w:id="1472943355">
              <w:marLeft w:val="0"/>
              <w:marRight w:val="0"/>
              <w:marTop w:val="0"/>
              <w:marBottom w:val="0"/>
              <w:divBdr>
                <w:top w:val="none" w:sz="0" w:space="0" w:color="auto"/>
                <w:left w:val="none" w:sz="0" w:space="0" w:color="auto"/>
                <w:bottom w:val="none" w:sz="0" w:space="0" w:color="auto"/>
                <w:right w:val="none" w:sz="0" w:space="0" w:color="auto"/>
              </w:divBdr>
              <w:divsChild>
                <w:div w:id="1398745580">
                  <w:marLeft w:val="0"/>
                  <w:marRight w:val="0"/>
                  <w:marTop w:val="0"/>
                  <w:marBottom w:val="0"/>
                  <w:divBdr>
                    <w:top w:val="none" w:sz="0" w:space="0" w:color="auto"/>
                    <w:left w:val="none" w:sz="0" w:space="0" w:color="auto"/>
                    <w:bottom w:val="none" w:sz="0" w:space="0" w:color="auto"/>
                    <w:right w:val="none" w:sz="0" w:space="0" w:color="auto"/>
                  </w:divBdr>
                  <w:divsChild>
                    <w:div w:id="8329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01499">
      <w:bodyDiv w:val="1"/>
      <w:marLeft w:val="0"/>
      <w:marRight w:val="0"/>
      <w:marTop w:val="0"/>
      <w:marBottom w:val="0"/>
      <w:divBdr>
        <w:top w:val="none" w:sz="0" w:space="0" w:color="auto"/>
        <w:left w:val="none" w:sz="0" w:space="0" w:color="auto"/>
        <w:bottom w:val="none" w:sz="0" w:space="0" w:color="auto"/>
        <w:right w:val="none" w:sz="0" w:space="0" w:color="auto"/>
      </w:divBdr>
      <w:divsChild>
        <w:div w:id="1955945116">
          <w:marLeft w:val="0"/>
          <w:marRight w:val="0"/>
          <w:marTop w:val="0"/>
          <w:marBottom w:val="0"/>
          <w:divBdr>
            <w:top w:val="none" w:sz="0" w:space="0" w:color="auto"/>
            <w:left w:val="none" w:sz="0" w:space="0" w:color="auto"/>
            <w:bottom w:val="none" w:sz="0" w:space="0" w:color="auto"/>
            <w:right w:val="none" w:sz="0" w:space="0" w:color="auto"/>
          </w:divBdr>
          <w:divsChild>
            <w:div w:id="1225025182">
              <w:marLeft w:val="0"/>
              <w:marRight w:val="0"/>
              <w:marTop w:val="0"/>
              <w:marBottom w:val="0"/>
              <w:divBdr>
                <w:top w:val="none" w:sz="0" w:space="0" w:color="auto"/>
                <w:left w:val="none" w:sz="0" w:space="0" w:color="auto"/>
                <w:bottom w:val="none" w:sz="0" w:space="0" w:color="auto"/>
                <w:right w:val="none" w:sz="0" w:space="0" w:color="auto"/>
              </w:divBdr>
              <w:divsChild>
                <w:div w:id="2081707636">
                  <w:marLeft w:val="0"/>
                  <w:marRight w:val="0"/>
                  <w:marTop w:val="0"/>
                  <w:marBottom w:val="0"/>
                  <w:divBdr>
                    <w:top w:val="none" w:sz="0" w:space="0" w:color="auto"/>
                    <w:left w:val="none" w:sz="0" w:space="0" w:color="auto"/>
                    <w:bottom w:val="none" w:sz="0" w:space="0" w:color="auto"/>
                    <w:right w:val="none" w:sz="0" w:space="0" w:color="auto"/>
                  </w:divBdr>
                  <w:divsChild>
                    <w:div w:id="15784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198717">
      <w:bodyDiv w:val="1"/>
      <w:marLeft w:val="0"/>
      <w:marRight w:val="0"/>
      <w:marTop w:val="0"/>
      <w:marBottom w:val="0"/>
      <w:divBdr>
        <w:top w:val="none" w:sz="0" w:space="0" w:color="auto"/>
        <w:left w:val="none" w:sz="0" w:space="0" w:color="auto"/>
        <w:bottom w:val="none" w:sz="0" w:space="0" w:color="auto"/>
        <w:right w:val="none" w:sz="0" w:space="0" w:color="auto"/>
      </w:divBdr>
      <w:divsChild>
        <w:div w:id="1052272595">
          <w:marLeft w:val="0"/>
          <w:marRight w:val="0"/>
          <w:marTop w:val="0"/>
          <w:marBottom w:val="0"/>
          <w:divBdr>
            <w:top w:val="none" w:sz="0" w:space="0" w:color="auto"/>
            <w:left w:val="none" w:sz="0" w:space="0" w:color="auto"/>
            <w:bottom w:val="none" w:sz="0" w:space="0" w:color="auto"/>
            <w:right w:val="none" w:sz="0" w:space="0" w:color="auto"/>
          </w:divBdr>
          <w:divsChild>
            <w:div w:id="1895651893">
              <w:marLeft w:val="0"/>
              <w:marRight w:val="0"/>
              <w:marTop w:val="0"/>
              <w:marBottom w:val="0"/>
              <w:divBdr>
                <w:top w:val="none" w:sz="0" w:space="0" w:color="auto"/>
                <w:left w:val="none" w:sz="0" w:space="0" w:color="auto"/>
                <w:bottom w:val="none" w:sz="0" w:space="0" w:color="auto"/>
                <w:right w:val="none" w:sz="0" w:space="0" w:color="auto"/>
              </w:divBdr>
              <w:divsChild>
                <w:div w:id="139268490">
                  <w:marLeft w:val="0"/>
                  <w:marRight w:val="0"/>
                  <w:marTop w:val="0"/>
                  <w:marBottom w:val="0"/>
                  <w:divBdr>
                    <w:top w:val="none" w:sz="0" w:space="0" w:color="auto"/>
                    <w:left w:val="none" w:sz="0" w:space="0" w:color="auto"/>
                    <w:bottom w:val="none" w:sz="0" w:space="0" w:color="auto"/>
                    <w:right w:val="none" w:sz="0" w:space="0" w:color="auto"/>
                  </w:divBdr>
                  <w:divsChild>
                    <w:div w:id="17230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526120">
      <w:bodyDiv w:val="1"/>
      <w:marLeft w:val="0"/>
      <w:marRight w:val="0"/>
      <w:marTop w:val="0"/>
      <w:marBottom w:val="0"/>
      <w:divBdr>
        <w:top w:val="none" w:sz="0" w:space="0" w:color="auto"/>
        <w:left w:val="none" w:sz="0" w:space="0" w:color="auto"/>
        <w:bottom w:val="none" w:sz="0" w:space="0" w:color="auto"/>
        <w:right w:val="none" w:sz="0" w:space="0" w:color="auto"/>
      </w:divBdr>
      <w:divsChild>
        <w:div w:id="2068339763">
          <w:marLeft w:val="0"/>
          <w:marRight w:val="0"/>
          <w:marTop w:val="0"/>
          <w:marBottom w:val="0"/>
          <w:divBdr>
            <w:top w:val="none" w:sz="0" w:space="0" w:color="auto"/>
            <w:left w:val="none" w:sz="0" w:space="0" w:color="auto"/>
            <w:bottom w:val="none" w:sz="0" w:space="0" w:color="auto"/>
            <w:right w:val="none" w:sz="0" w:space="0" w:color="auto"/>
          </w:divBdr>
          <w:divsChild>
            <w:div w:id="1640695461">
              <w:marLeft w:val="0"/>
              <w:marRight w:val="0"/>
              <w:marTop w:val="0"/>
              <w:marBottom w:val="0"/>
              <w:divBdr>
                <w:top w:val="none" w:sz="0" w:space="0" w:color="auto"/>
                <w:left w:val="none" w:sz="0" w:space="0" w:color="auto"/>
                <w:bottom w:val="none" w:sz="0" w:space="0" w:color="auto"/>
                <w:right w:val="none" w:sz="0" w:space="0" w:color="auto"/>
              </w:divBdr>
              <w:divsChild>
                <w:div w:id="20469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59819">
      <w:bodyDiv w:val="1"/>
      <w:marLeft w:val="0"/>
      <w:marRight w:val="0"/>
      <w:marTop w:val="0"/>
      <w:marBottom w:val="0"/>
      <w:divBdr>
        <w:top w:val="none" w:sz="0" w:space="0" w:color="auto"/>
        <w:left w:val="none" w:sz="0" w:space="0" w:color="auto"/>
        <w:bottom w:val="none" w:sz="0" w:space="0" w:color="auto"/>
        <w:right w:val="none" w:sz="0" w:space="0" w:color="auto"/>
      </w:divBdr>
      <w:divsChild>
        <w:div w:id="104816548">
          <w:marLeft w:val="0"/>
          <w:marRight w:val="0"/>
          <w:marTop w:val="0"/>
          <w:marBottom w:val="0"/>
          <w:divBdr>
            <w:top w:val="none" w:sz="0" w:space="0" w:color="auto"/>
            <w:left w:val="none" w:sz="0" w:space="0" w:color="auto"/>
            <w:bottom w:val="none" w:sz="0" w:space="0" w:color="auto"/>
            <w:right w:val="none" w:sz="0" w:space="0" w:color="auto"/>
          </w:divBdr>
          <w:divsChild>
            <w:div w:id="1022630644">
              <w:marLeft w:val="0"/>
              <w:marRight w:val="0"/>
              <w:marTop w:val="0"/>
              <w:marBottom w:val="0"/>
              <w:divBdr>
                <w:top w:val="none" w:sz="0" w:space="0" w:color="auto"/>
                <w:left w:val="none" w:sz="0" w:space="0" w:color="auto"/>
                <w:bottom w:val="none" w:sz="0" w:space="0" w:color="auto"/>
                <w:right w:val="none" w:sz="0" w:space="0" w:color="auto"/>
              </w:divBdr>
              <w:divsChild>
                <w:div w:id="3595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14650">
      <w:bodyDiv w:val="1"/>
      <w:marLeft w:val="0"/>
      <w:marRight w:val="0"/>
      <w:marTop w:val="0"/>
      <w:marBottom w:val="0"/>
      <w:divBdr>
        <w:top w:val="none" w:sz="0" w:space="0" w:color="auto"/>
        <w:left w:val="none" w:sz="0" w:space="0" w:color="auto"/>
        <w:bottom w:val="none" w:sz="0" w:space="0" w:color="auto"/>
        <w:right w:val="none" w:sz="0" w:space="0" w:color="auto"/>
      </w:divBdr>
      <w:divsChild>
        <w:div w:id="85621053">
          <w:marLeft w:val="0"/>
          <w:marRight w:val="0"/>
          <w:marTop w:val="0"/>
          <w:marBottom w:val="0"/>
          <w:divBdr>
            <w:top w:val="none" w:sz="0" w:space="0" w:color="auto"/>
            <w:left w:val="none" w:sz="0" w:space="0" w:color="auto"/>
            <w:bottom w:val="none" w:sz="0" w:space="0" w:color="auto"/>
            <w:right w:val="none" w:sz="0" w:space="0" w:color="auto"/>
          </w:divBdr>
          <w:divsChild>
            <w:div w:id="1353336924">
              <w:marLeft w:val="0"/>
              <w:marRight w:val="0"/>
              <w:marTop w:val="0"/>
              <w:marBottom w:val="0"/>
              <w:divBdr>
                <w:top w:val="none" w:sz="0" w:space="0" w:color="auto"/>
                <w:left w:val="none" w:sz="0" w:space="0" w:color="auto"/>
                <w:bottom w:val="none" w:sz="0" w:space="0" w:color="auto"/>
                <w:right w:val="none" w:sz="0" w:space="0" w:color="auto"/>
              </w:divBdr>
              <w:divsChild>
                <w:div w:id="214735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7521">
      <w:bodyDiv w:val="1"/>
      <w:marLeft w:val="0"/>
      <w:marRight w:val="0"/>
      <w:marTop w:val="0"/>
      <w:marBottom w:val="0"/>
      <w:divBdr>
        <w:top w:val="none" w:sz="0" w:space="0" w:color="auto"/>
        <w:left w:val="none" w:sz="0" w:space="0" w:color="auto"/>
        <w:bottom w:val="none" w:sz="0" w:space="0" w:color="auto"/>
        <w:right w:val="none" w:sz="0" w:space="0" w:color="auto"/>
      </w:divBdr>
      <w:divsChild>
        <w:div w:id="1243104783">
          <w:marLeft w:val="0"/>
          <w:marRight w:val="0"/>
          <w:marTop w:val="0"/>
          <w:marBottom w:val="0"/>
          <w:divBdr>
            <w:top w:val="none" w:sz="0" w:space="0" w:color="auto"/>
            <w:left w:val="none" w:sz="0" w:space="0" w:color="auto"/>
            <w:bottom w:val="none" w:sz="0" w:space="0" w:color="auto"/>
            <w:right w:val="none" w:sz="0" w:space="0" w:color="auto"/>
          </w:divBdr>
          <w:divsChild>
            <w:div w:id="784033901">
              <w:marLeft w:val="0"/>
              <w:marRight w:val="0"/>
              <w:marTop w:val="0"/>
              <w:marBottom w:val="0"/>
              <w:divBdr>
                <w:top w:val="none" w:sz="0" w:space="0" w:color="auto"/>
                <w:left w:val="none" w:sz="0" w:space="0" w:color="auto"/>
                <w:bottom w:val="none" w:sz="0" w:space="0" w:color="auto"/>
                <w:right w:val="none" w:sz="0" w:space="0" w:color="auto"/>
              </w:divBdr>
              <w:divsChild>
                <w:div w:id="2704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96178">
      <w:bodyDiv w:val="1"/>
      <w:marLeft w:val="0"/>
      <w:marRight w:val="0"/>
      <w:marTop w:val="0"/>
      <w:marBottom w:val="0"/>
      <w:divBdr>
        <w:top w:val="none" w:sz="0" w:space="0" w:color="auto"/>
        <w:left w:val="none" w:sz="0" w:space="0" w:color="auto"/>
        <w:bottom w:val="none" w:sz="0" w:space="0" w:color="auto"/>
        <w:right w:val="none" w:sz="0" w:space="0" w:color="auto"/>
      </w:divBdr>
    </w:div>
    <w:div w:id="1112742529">
      <w:bodyDiv w:val="1"/>
      <w:marLeft w:val="0"/>
      <w:marRight w:val="0"/>
      <w:marTop w:val="0"/>
      <w:marBottom w:val="0"/>
      <w:divBdr>
        <w:top w:val="none" w:sz="0" w:space="0" w:color="auto"/>
        <w:left w:val="none" w:sz="0" w:space="0" w:color="auto"/>
        <w:bottom w:val="none" w:sz="0" w:space="0" w:color="auto"/>
        <w:right w:val="none" w:sz="0" w:space="0" w:color="auto"/>
      </w:divBdr>
      <w:divsChild>
        <w:div w:id="863595519">
          <w:marLeft w:val="0"/>
          <w:marRight w:val="0"/>
          <w:marTop w:val="0"/>
          <w:marBottom w:val="0"/>
          <w:divBdr>
            <w:top w:val="none" w:sz="0" w:space="0" w:color="auto"/>
            <w:left w:val="none" w:sz="0" w:space="0" w:color="auto"/>
            <w:bottom w:val="none" w:sz="0" w:space="0" w:color="auto"/>
            <w:right w:val="none" w:sz="0" w:space="0" w:color="auto"/>
          </w:divBdr>
          <w:divsChild>
            <w:div w:id="1096246100">
              <w:marLeft w:val="0"/>
              <w:marRight w:val="0"/>
              <w:marTop w:val="0"/>
              <w:marBottom w:val="0"/>
              <w:divBdr>
                <w:top w:val="none" w:sz="0" w:space="0" w:color="auto"/>
                <w:left w:val="none" w:sz="0" w:space="0" w:color="auto"/>
                <w:bottom w:val="none" w:sz="0" w:space="0" w:color="auto"/>
                <w:right w:val="none" w:sz="0" w:space="0" w:color="auto"/>
              </w:divBdr>
              <w:divsChild>
                <w:div w:id="13046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3192">
      <w:bodyDiv w:val="1"/>
      <w:marLeft w:val="0"/>
      <w:marRight w:val="0"/>
      <w:marTop w:val="0"/>
      <w:marBottom w:val="0"/>
      <w:divBdr>
        <w:top w:val="none" w:sz="0" w:space="0" w:color="auto"/>
        <w:left w:val="none" w:sz="0" w:space="0" w:color="auto"/>
        <w:bottom w:val="none" w:sz="0" w:space="0" w:color="auto"/>
        <w:right w:val="none" w:sz="0" w:space="0" w:color="auto"/>
      </w:divBdr>
      <w:divsChild>
        <w:div w:id="388118627">
          <w:marLeft w:val="0"/>
          <w:marRight w:val="0"/>
          <w:marTop w:val="0"/>
          <w:marBottom w:val="0"/>
          <w:divBdr>
            <w:top w:val="none" w:sz="0" w:space="0" w:color="auto"/>
            <w:left w:val="none" w:sz="0" w:space="0" w:color="auto"/>
            <w:bottom w:val="none" w:sz="0" w:space="0" w:color="auto"/>
            <w:right w:val="none" w:sz="0" w:space="0" w:color="auto"/>
          </w:divBdr>
          <w:divsChild>
            <w:div w:id="2023312130">
              <w:marLeft w:val="0"/>
              <w:marRight w:val="0"/>
              <w:marTop w:val="0"/>
              <w:marBottom w:val="0"/>
              <w:divBdr>
                <w:top w:val="none" w:sz="0" w:space="0" w:color="auto"/>
                <w:left w:val="none" w:sz="0" w:space="0" w:color="auto"/>
                <w:bottom w:val="none" w:sz="0" w:space="0" w:color="auto"/>
                <w:right w:val="none" w:sz="0" w:space="0" w:color="auto"/>
              </w:divBdr>
              <w:divsChild>
                <w:div w:id="382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19822">
      <w:bodyDiv w:val="1"/>
      <w:marLeft w:val="0"/>
      <w:marRight w:val="0"/>
      <w:marTop w:val="0"/>
      <w:marBottom w:val="0"/>
      <w:divBdr>
        <w:top w:val="none" w:sz="0" w:space="0" w:color="auto"/>
        <w:left w:val="none" w:sz="0" w:space="0" w:color="auto"/>
        <w:bottom w:val="none" w:sz="0" w:space="0" w:color="auto"/>
        <w:right w:val="none" w:sz="0" w:space="0" w:color="auto"/>
      </w:divBdr>
    </w:div>
    <w:div w:id="1170949645">
      <w:bodyDiv w:val="1"/>
      <w:marLeft w:val="0"/>
      <w:marRight w:val="0"/>
      <w:marTop w:val="0"/>
      <w:marBottom w:val="0"/>
      <w:divBdr>
        <w:top w:val="none" w:sz="0" w:space="0" w:color="auto"/>
        <w:left w:val="none" w:sz="0" w:space="0" w:color="auto"/>
        <w:bottom w:val="none" w:sz="0" w:space="0" w:color="auto"/>
        <w:right w:val="none" w:sz="0" w:space="0" w:color="auto"/>
      </w:divBdr>
      <w:divsChild>
        <w:div w:id="1997218450">
          <w:marLeft w:val="0"/>
          <w:marRight w:val="0"/>
          <w:marTop w:val="0"/>
          <w:marBottom w:val="0"/>
          <w:divBdr>
            <w:top w:val="none" w:sz="0" w:space="0" w:color="auto"/>
            <w:left w:val="none" w:sz="0" w:space="0" w:color="auto"/>
            <w:bottom w:val="none" w:sz="0" w:space="0" w:color="auto"/>
            <w:right w:val="none" w:sz="0" w:space="0" w:color="auto"/>
          </w:divBdr>
          <w:divsChild>
            <w:div w:id="1255936391">
              <w:marLeft w:val="0"/>
              <w:marRight w:val="0"/>
              <w:marTop w:val="0"/>
              <w:marBottom w:val="0"/>
              <w:divBdr>
                <w:top w:val="none" w:sz="0" w:space="0" w:color="auto"/>
                <w:left w:val="none" w:sz="0" w:space="0" w:color="auto"/>
                <w:bottom w:val="none" w:sz="0" w:space="0" w:color="auto"/>
                <w:right w:val="none" w:sz="0" w:space="0" w:color="auto"/>
              </w:divBdr>
              <w:divsChild>
                <w:div w:id="20071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86012">
      <w:bodyDiv w:val="1"/>
      <w:marLeft w:val="0"/>
      <w:marRight w:val="0"/>
      <w:marTop w:val="0"/>
      <w:marBottom w:val="0"/>
      <w:divBdr>
        <w:top w:val="none" w:sz="0" w:space="0" w:color="auto"/>
        <w:left w:val="none" w:sz="0" w:space="0" w:color="auto"/>
        <w:bottom w:val="none" w:sz="0" w:space="0" w:color="auto"/>
        <w:right w:val="none" w:sz="0" w:space="0" w:color="auto"/>
      </w:divBdr>
      <w:divsChild>
        <w:div w:id="940576394">
          <w:marLeft w:val="0"/>
          <w:marRight w:val="0"/>
          <w:marTop w:val="0"/>
          <w:marBottom w:val="0"/>
          <w:divBdr>
            <w:top w:val="none" w:sz="0" w:space="0" w:color="auto"/>
            <w:left w:val="none" w:sz="0" w:space="0" w:color="auto"/>
            <w:bottom w:val="none" w:sz="0" w:space="0" w:color="auto"/>
            <w:right w:val="none" w:sz="0" w:space="0" w:color="auto"/>
          </w:divBdr>
          <w:divsChild>
            <w:div w:id="1731225792">
              <w:marLeft w:val="0"/>
              <w:marRight w:val="0"/>
              <w:marTop w:val="0"/>
              <w:marBottom w:val="0"/>
              <w:divBdr>
                <w:top w:val="none" w:sz="0" w:space="0" w:color="auto"/>
                <w:left w:val="none" w:sz="0" w:space="0" w:color="auto"/>
                <w:bottom w:val="none" w:sz="0" w:space="0" w:color="auto"/>
                <w:right w:val="none" w:sz="0" w:space="0" w:color="auto"/>
              </w:divBdr>
              <w:divsChild>
                <w:div w:id="10599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0399">
      <w:bodyDiv w:val="1"/>
      <w:marLeft w:val="0"/>
      <w:marRight w:val="0"/>
      <w:marTop w:val="0"/>
      <w:marBottom w:val="0"/>
      <w:divBdr>
        <w:top w:val="none" w:sz="0" w:space="0" w:color="auto"/>
        <w:left w:val="none" w:sz="0" w:space="0" w:color="auto"/>
        <w:bottom w:val="none" w:sz="0" w:space="0" w:color="auto"/>
        <w:right w:val="none" w:sz="0" w:space="0" w:color="auto"/>
      </w:divBdr>
    </w:div>
    <w:div w:id="1188562473">
      <w:bodyDiv w:val="1"/>
      <w:marLeft w:val="0"/>
      <w:marRight w:val="0"/>
      <w:marTop w:val="0"/>
      <w:marBottom w:val="0"/>
      <w:divBdr>
        <w:top w:val="none" w:sz="0" w:space="0" w:color="auto"/>
        <w:left w:val="none" w:sz="0" w:space="0" w:color="auto"/>
        <w:bottom w:val="none" w:sz="0" w:space="0" w:color="auto"/>
        <w:right w:val="none" w:sz="0" w:space="0" w:color="auto"/>
      </w:divBdr>
      <w:divsChild>
        <w:div w:id="1060208444">
          <w:marLeft w:val="0"/>
          <w:marRight w:val="0"/>
          <w:marTop w:val="0"/>
          <w:marBottom w:val="0"/>
          <w:divBdr>
            <w:top w:val="none" w:sz="0" w:space="0" w:color="auto"/>
            <w:left w:val="none" w:sz="0" w:space="0" w:color="auto"/>
            <w:bottom w:val="none" w:sz="0" w:space="0" w:color="auto"/>
            <w:right w:val="none" w:sz="0" w:space="0" w:color="auto"/>
          </w:divBdr>
          <w:divsChild>
            <w:div w:id="30808624">
              <w:marLeft w:val="0"/>
              <w:marRight w:val="0"/>
              <w:marTop w:val="0"/>
              <w:marBottom w:val="0"/>
              <w:divBdr>
                <w:top w:val="none" w:sz="0" w:space="0" w:color="auto"/>
                <w:left w:val="none" w:sz="0" w:space="0" w:color="auto"/>
                <w:bottom w:val="none" w:sz="0" w:space="0" w:color="auto"/>
                <w:right w:val="none" w:sz="0" w:space="0" w:color="auto"/>
              </w:divBdr>
              <w:divsChild>
                <w:div w:id="157269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07214">
      <w:bodyDiv w:val="1"/>
      <w:marLeft w:val="0"/>
      <w:marRight w:val="0"/>
      <w:marTop w:val="0"/>
      <w:marBottom w:val="0"/>
      <w:divBdr>
        <w:top w:val="none" w:sz="0" w:space="0" w:color="auto"/>
        <w:left w:val="none" w:sz="0" w:space="0" w:color="auto"/>
        <w:bottom w:val="none" w:sz="0" w:space="0" w:color="auto"/>
        <w:right w:val="none" w:sz="0" w:space="0" w:color="auto"/>
      </w:divBdr>
      <w:divsChild>
        <w:div w:id="1440948568">
          <w:marLeft w:val="0"/>
          <w:marRight w:val="0"/>
          <w:marTop w:val="0"/>
          <w:marBottom w:val="0"/>
          <w:divBdr>
            <w:top w:val="none" w:sz="0" w:space="0" w:color="auto"/>
            <w:left w:val="none" w:sz="0" w:space="0" w:color="auto"/>
            <w:bottom w:val="none" w:sz="0" w:space="0" w:color="auto"/>
            <w:right w:val="none" w:sz="0" w:space="0" w:color="auto"/>
          </w:divBdr>
          <w:divsChild>
            <w:div w:id="668102809">
              <w:marLeft w:val="0"/>
              <w:marRight w:val="0"/>
              <w:marTop w:val="0"/>
              <w:marBottom w:val="0"/>
              <w:divBdr>
                <w:top w:val="none" w:sz="0" w:space="0" w:color="auto"/>
                <w:left w:val="none" w:sz="0" w:space="0" w:color="auto"/>
                <w:bottom w:val="none" w:sz="0" w:space="0" w:color="auto"/>
                <w:right w:val="none" w:sz="0" w:space="0" w:color="auto"/>
              </w:divBdr>
              <w:divsChild>
                <w:div w:id="332071467">
                  <w:marLeft w:val="0"/>
                  <w:marRight w:val="0"/>
                  <w:marTop w:val="0"/>
                  <w:marBottom w:val="0"/>
                  <w:divBdr>
                    <w:top w:val="none" w:sz="0" w:space="0" w:color="auto"/>
                    <w:left w:val="none" w:sz="0" w:space="0" w:color="auto"/>
                    <w:bottom w:val="none" w:sz="0" w:space="0" w:color="auto"/>
                    <w:right w:val="none" w:sz="0" w:space="0" w:color="auto"/>
                  </w:divBdr>
                  <w:divsChild>
                    <w:div w:id="86398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469665">
      <w:bodyDiv w:val="1"/>
      <w:marLeft w:val="0"/>
      <w:marRight w:val="0"/>
      <w:marTop w:val="0"/>
      <w:marBottom w:val="0"/>
      <w:divBdr>
        <w:top w:val="none" w:sz="0" w:space="0" w:color="auto"/>
        <w:left w:val="none" w:sz="0" w:space="0" w:color="auto"/>
        <w:bottom w:val="none" w:sz="0" w:space="0" w:color="auto"/>
        <w:right w:val="none" w:sz="0" w:space="0" w:color="auto"/>
      </w:divBdr>
    </w:div>
    <w:div w:id="1245412915">
      <w:bodyDiv w:val="1"/>
      <w:marLeft w:val="0"/>
      <w:marRight w:val="0"/>
      <w:marTop w:val="0"/>
      <w:marBottom w:val="0"/>
      <w:divBdr>
        <w:top w:val="none" w:sz="0" w:space="0" w:color="auto"/>
        <w:left w:val="none" w:sz="0" w:space="0" w:color="auto"/>
        <w:bottom w:val="none" w:sz="0" w:space="0" w:color="auto"/>
        <w:right w:val="none" w:sz="0" w:space="0" w:color="auto"/>
      </w:divBdr>
      <w:divsChild>
        <w:div w:id="1992252111">
          <w:marLeft w:val="0"/>
          <w:marRight w:val="0"/>
          <w:marTop w:val="0"/>
          <w:marBottom w:val="0"/>
          <w:divBdr>
            <w:top w:val="none" w:sz="0" w:space="0" w:color="auto"/>
            <w:left w:val="none" w:sz="0" w:space="0" w:color="auto"/>
            <w:bottom w:val="none" w:sz="0" w:space="0" w:color="auto"/>
            <w:right w:val="none" w:sz="0" w:space="0" w:color="auto"/>
          </w:divBdr>
          <w:divsChild>
            <w:div w:id="728920812">
              <w:marLeft w:val="0"/>
              <w:marRight w:val="0"/>
              <w:marTop w:val="0"/>
              <w:marBottom w:val="0"/>
              <w:divBdr>
                <w:top w:val="none" w:sz="0" w:space="0" w:color="auto"/>
                <w:left w:val="none" w:sz="0" w:space="0" w:color="auto"/>
                <w:bottom w:val="none" w:sz="0" w:space="0" w:color="auto"/>
                <w:right w:val="none" w:sz="0" w:space="0" w:color="auto"/>
              </w:divBdr>
              <w:divsChild>
                <w:div w:id="37396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517">
      <w:bodyDiv w:val="1"/>
      <w:marLeft w:val="0"/>
      <w:marRight w:val="0"/>
      <w:marTop w:val="0"/>
      <w:marBottom w:val="0"/>
      <w:divBdr>
        <w:top w:val="none" w:sz="0" w:space="0" w:color="auto"/>
        <w:left w:val="none" w:sz="0" w:space="0" w:color="auto"/>
        <w:bottom w:val="none" w:sz="0" w:space="0" w:color="auto"/>
        <w:right w:val="none" w:sz="0" w:space="0" w:color="auto"/>
      </w:divBdr>
      <w:divsChild>
        <w:div w:id="47925045">
          <w:marLeft w:val="0"/>
          <w:marRight w:val="0"/>
          <w:marTop w:val="0"/>
          <w:marBottom w:val="0"/>
          <w:divBdr>
            <w:top w:val="none" w:sz="0" w:space="0" w:color="auto"/>
            <w:left w:val="none" w:sz="0" w:space="0" w:color="auto"/>
            <w:bottom w:val="none" w:sz="0" w:space="0" w:color="auto"/>
            <w:right w:val="none" w:sz="0" w:space="0" w:color="auto"/>
          </w:divBdr>
          <w:divsChild>
            <w:div w:id="189681830">
              <w:marLeft w:val="0"/>
              <w:marRight w:val="0"/>
              <w:marTop w:val="0"/>
              <w:marBottom w:val="0"/>
              <w:divBdr>
                <w:top w:val="none" w:sz="0" w:space="0" w:color="auto"/>
                <w:left w:val="none" w:sz="0" w:space="0" w:color="auto"/>
                <w:bottom w:val="none" w:sz="0" w:space="0" w:color="auto"/>
                <w:right w:val="none" w:sz="0" w:space="0" w:color="auto"/>
              </w:divBdr>
              <w:divsChild>
                <w:div w:id="15133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711968">
      <w:bodyDiv w:val="1"/>
      <w:marLeft w:val="0"/>
      <w:marRight w:val="0"/>
      <w:marTop w:val="0"/>
      <w:marBottom w:val="0"/>
      <w:divBdr>
        <w:top w:val="none" w:sz="0" w:space="0" w:color="auto"/>
        <w:left w:val="none" w:sz="0" w:space="0" w:color="auto"/>
        <w:bottom w:val="none" w:sz="0" w:space="0" w:color="auto"/>
        <w:right w:val="none" w:sz="0" w:space="0" w:color="auto"/>
      </w:divBdr>
      <w:divsChild>
        <w:div w:id="1041780540">
          <w:marLeft w:val="0"/>
          <w:marRight w:val="0"/>
          <w:marTop w:val="0"/>
          <w:marBottom w:val="0"/>
          <w:divBdr>
            <w:top w:val="none" w:sz="0" w:space="0" w:color="auto"/>
            <w:left w:val="none" w:sz="0" w:space="0" w:color="auto"/>
            <w:bottom w:val="none" w:sz="0" w:space="0" w:color="auto"/>
            <w:right w:val="none" w:sz="0" w:space="0" w:color="auto"/>
          </w:divBdr>
          <w:divsChild>
            <w:div w:id="1719427404">
              <w:marLeft w:val="0"/>
              <w:marRight w:val="0"/>
              <w:marTop w:val="0"/>
              <w:marBottom w:val="0"/>
              <w:divBdr>
                <w:top w:val="none" w:sz="0" w:space="0" w:color="auto"/>
                <w:left w:val="none" w:sz="0" w:space="0" w:color="auto"/>
                <w:bottom w:val="none" w:sz="0" w:space="0" w:color="auto"/>
                <w:right w:val="none" w:sz="0" w:space="0" w:color="auto"/>
              </w:divBdr>
              <w:divsChild>
                <w:div w:id="88429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2677">
      <w:bodyDiv w:val="1"/>
      <w:marLeft w:val="0"/>
      <w:marRight w:val="0"/>
      <w:marTop w:val="0"/>
      <w:marBottom w:val="0"/>
      <w:divBdr>
        <w:top w:val="none" w:sz="0" w:space="0" w:color="auto"/>
        <w:left w:val="none" w:sz="0" w:space="0" w:color="auto"/>
        <w:bottom w:val="none" w:sz="0" w:space="0" w:color="auto"/>
        <w:right w:val="none" w:sz="0" w:space="0" w:color="auto"/>
      </w:divBdr>
      <w:divsChild>
        <w:div w:id="1028795427">
          <w:marLeft w:val="0"/>
          <w:marRight w:val="0"/>
          <w:marTop w:val="0"/>
          <w:marBottom w:val="0"/>
          <w:divBdr>
            <w:top w:val="none" w:sz="0" w:space="0" w:color="auto"/>
            <w:left w:val="none" w:sz="0" w:space="0" w:color="auto"/>
            <w:bottom w:val="none" w:sz="0" w:space="0" w:color="auto"/>
            <w:right w:val="none" w:sz="0" w:space="0" w:color="auto"/>
          </w:divBdr>
          <w:divsChild>
            <w:div w:id="1106461522">
              <w:marLeft w:val="0"/>
              <w:marRight w:val="0"/>
              <w:marTop w:val="0"/>
              <w:marBottom w:val="0"/>
              <w:divBdr>
                <w:top w:val="none" w:sz="0" w:space="0" w:color="auto"/>
                <w:left w:val="none" w:sz="0" w:space="0" w:color="auto"/>
                <w:bottom w:val="none" w:sz="0" w:space="0" w:color="auto"/>
                <w:right w:val="none" w:sz="0" w:space="0" w:color="auto"/>
              </w:divBdr>
              <w:divsChild>
                <w:div w:id="710501675">
                  <w:marLeft w:val="0"/>
                  <w:marRight w:val="0"/>
                  <w:marTop w:val="0"/>
                  <w:marBottom w:val="0"/>
                  <w:divBdr>
                    <w:top w:val="none" w:sz="0" w:space="0" w:color="auto"/>
                    <w:left w:val="none" w:sz="0" w:space="0" w:color="auto"/>
                    <w:bottom w:val="none" w:sz="0" w:space="0" w:color="auto"/>
                    <w:right w:val="none" w:sz="0" w:space="0" w:color="auto"/>
                  </w:divBdr>
                  <w:divsChild>
                    <w:div w:id="113024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347843">
      <w:bodyDiv w:val="1"/>
      <w:marLeft w:val="0"/>
      <w:marRight w:val="0"/>
      <w:marTop w:val="0"/>
      <w:marBottom w:val="0"/>
      <w:divBdr>
        <w:top w:val="none" w:sz="0" w:space="0" w:color="auto"/>
        <w:left w:val="none" w:sz="0" w:space="0" w:color="auto"/>
        <w:bottom w:val="none" w:sz="0" w:space="0" w:color="auto"/>
        <w:right w:val="none" w:sz="0" w:space="0" w:color="auto"/>
      </w:divBdr>
      <w:divsChild>
        <w:div w:id="1074817183">
          <w:marLeft w:val="0"/>
          <w:marRight w:val="0"/>
          <w:marTop w:val="0"/>
          <w:marBottom w:val="0"/>
          <w:divBdr>
            <w:top w:val="none" w:sz="0" w:space="0" w:color="auto"/>
            <w:left w:val="none" w:sz="0" w:space="0" w:color="auto"/>
            <w:bottom w:val="none" w:sz="0" w:space="0" w:color="auto"/>
            <w:right w:val="none" w:sz="0" w:space="0" w:color="auto"/>
          </w:divBdr>
          <w:divsChild>
            <w:div w:id="2000034716">
              <w:marLeft w:val="0"/>
              <w:marRight w:val="0"/>
              <w:marTop w:val="0"/>
              <w:marBottom w:val="0"/>
              <w:divBdr>
                <w:top w:val="none" w:sz="0" w:space="0" w:color="auto"/>
                <w:left w:val="none" w:sz="0" w:space="0" w:color="auto"/>
                <w:bottom w:val="none" w:sz="0" w:space="0" w:color="auto"/>
                <w:right w:val="none" w:sz="0" w:space="0" w:color="auto"/>
              </w:divBdr>
              <w:divsChild>
                <w:div w:id="111497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875">
      <w:bodyDiv w:val="1"/>
      <w:marLeft w:val="0"/>
      <w:marRight w:val="0"/>
      <w:marTop w:val="0"/>
      <w:marBottom w:val="0"/>
      <w:divBdr>
        <w:top w:val="none" w:sz="0" w:space="0" w:color="auto"/>
        <w:left w:val="none" w:sz="0" w:space="0" w:color="auto"/>
        <w:bottom w:val="none" w:sz="0" w:space="0" w:color="auto"/>
        <w:right w:val="none" w:sz="0" w:space="0" w:color="auto"/>
      </w:divBdr>
      <w:divsChild>
        <w:div w:id="2021346368">
          <w:marLeft w:val="0"/>
          <w:marRight w:val="0"/>
          <w:marTop w:val="0"/>
          <w:marBottom w:val="0"/>
          <w:divBdr>
            <w:top w:val="none" w:sz="0" w:space="0" w:color="auto"/>
            <w:left w:val="none" w:sz="0" w:space="0" w:color="auto"/>
            <w:bottom w:val="none" w:sz="0" w:space="0" w:color="auto"/>
            <w:right w:val="none" w:sz="0" w:space="0" w:color="auto"/>
          </w:divBdr>
          <w:divsChild>
            <w:div w:id="1136026647">
              <w:marLeft w:val="0"/>
              <w:marRight w:val="0"/>
              <w:marTop w:val="0"/>
              <w:marBottom w:val="0"/>
              <w:divBdr>
                <w:top w:val="none" w:sz="0" w:space="0" w:color="auto"/>
                <w:left w:val="none" w:sz="0" w:space="0" w:color="auto"/>
                <w:bottom w:val="none" w:sz="0" w:space="0" w:color="auto"/>
                <w:right w:val="none" w:sz="0" w:space="0" w:color="auto"/>
              </w:divBdr>
              <w:divsChild>
                <w:div w:id="2903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73704">
      <w:bodyDiv w:val="1"/>
      <w:marLeft w:val="0"/>
      <w:marRight w:val="0"/>
      <w:marTop w:val="0"/>
      <w:marBottom w:val="0"/>
      <w:divBdr>
        <w:top w:val="none" w:sz="0" w:space="0" w:color="auto"/>
        <w:left w:val="none" w:sz="0" w:space="0" w:color="auto"/>
        <w:bottom w:val="none" w:sz="0" w:space="0" w:color="auto"/>
        <w:right w:val="none" w:sz="0" w:space="0" w:color="auto"/>
      </w:divBdr>
      <w:divsChild>
        <w:div w:id="1548682786">
          <w:marLeft w:val="0"/>
          <w:marRight w:val="0"/>
          <w:marTop w:val="0"/>
          <w:marBottom w:val="0"/>
          <w:divBdr>
            <w:top w:val="none" w:sz="0" w:space="0" w:color="auto"/>
            <w:left w:val="none" w:sz="0" w:space="0" w:color="auto"/>
            <w:bottom w:val="none" w:sz="0" w:space="0" w:color="auto"/>
            <w:right w:val="none" w:sz="0" w:space="0" w:color="auto"/>
          </w:divBdr>
          <w:divsChild>
            <w:div w:id="15082294">
              <w:marLeft w:val="0"/>
              <w:marRight w:val="0"/>
              <w:marTop w:val="0"/>
              <w:marBottom w:val="0"/>
              <w:divBdr>
                <w:top w:val="none" w:sz="0" w:space="0" w:color="auto"/>
                <w:left w:val="none" w:sz="0" w:space="0" w:color="auto"/>
                <w:bottom w:val="none" w:sz="0" w:space="0" w:color="auto"/>
                <w:right w:val="none" w:sz="0" w:space="0" w:color="auto"/>
              </w:divBdr>
              <w:divsChild>
                <w:div w:id="666632382">
                  <w:marLeft w:val="0"/>
                  <w:marRight w:val="0"/>
                  <w:marTop w:val="0"/>
                  <w:marBottom w:val="0"/>
                  <w:divBdr>
                    <w:top w:val="none" w:sz="0" w:space="0" w:color="auto"/>
                    <w:left w:val="none" w:sz="0" w:space="0" w:color="auto"/>
                    <w:bottom w:val="none" w:sz="0" w:space="0" w:color="auto"/>
                    <w:right w:val="none" w:sz="0" w:space="0" w:color="auto"/>
                  </w:divBdr>
                  <w:divsChild>
                    <w:div w:id="1359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1484">
      <w:bodyDiv w:val="1"/>
      <w:marLeft w:val="0"/>
      <w:marRight w:val="0"/>
      <w:marTop w:val="0"/>
      <w:marBottom w:val="0"/>
      <w:divBdr>
        <w:top w:val="none" w:sz="0" w:space="0" w:color="auto"/>
        <w:left w:val="none" w:sz="0" w:space="0" w:color="auto"/>
        <w:bottom w:val="none" w:sz="0" w:space="0" w:color="auto"/>
        <w:right w:val="none" w:sz="0" w:space="0" w:color="auto"/>
      </w:divBdr>
      <w:divsChild>
        <w:div w:id="611131610">
          <w:marLeft w:val="0"/>
          <w:marRight w:val="0"/>
          <w:marTop w:val="0"/>
          <w:marBottom w:val="0"/>
          <w:divBdr>
            <w:top w:val="none" w:sz="0" w:space="0" w:color="auto"/>
            <w:left w:val="none" w:sz="0" w:space="0" w:color="auto"/>
            <w:bottom w:val="none" w:sz="0" w:space="0" w:color="auto"/>
            <w:right w:val="none" w:sz="0" w:space="0" w:color="auto"/>
          </w:divBdr>
          <w:divsChild>
            <w:div w:id="506554663">
              <w:marLeft w:val="0"/>
              <w:marRight w:val="0"/>
              <w:marTop w:val="0"/>
              <w:marBottom w:val="0"/>
              <w:divBdr>
                <w:top w:val="none" w:sz="0" w:space="0" w:color="auto"/>
                <w:left w:val="none" w:sz="0" w:space="0" w:color="auto"/>
                <w:bottom w:val="none" w:sz="0" w:space="0" w:color="auto"/>
                <w:right w:val="none" w:sz="0" w:space="0" w:color="auto"/>
              </w:divBdr>
              <w:divsChild>
                <w:div w:id="1473061631">
                  <w:marLeft w:val="0"/>
                  <w:marRight w:val="0"/>
                  <w:marTop w:val="0"/>
                  <w:marBottom w:val="0"/>
                  <w:divBdr>
                    <w:top w:val="none" w:sz="0" w:space="0" w:color="auto"/>
                    <w:left w:val="none" w:sz="0" w:space="0" w:color="auto"/>
                    <w:bottom w:val="none" w:sz="0" w:space="0" w:color="auto"/>
                    <w:right w:val="none" w:sz="0" w:space="0" w:color="auto"/>
                  </w:divBdr>
                  <w:divsChild>
                    <w:div w:id="132069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899961">
      <w:bodyDiv w:val="1"/>
      <w:marLeft w:val="0"/>
      <w:marRight w:val="0"/>
      <w:marTop w:val="0"/>
      <w:marBottom w:val="0"/>
      <w:divBdr>
        <w:top w:val="none" w:sz="0" w:space="0" w:color="auto"/>
        <w:left w:val="none" w:sz="0" w:space="0" w:color="auto"/>
        <w:bottom w:val="none" w:sz="0" w:space="0" w:color="auto"/>
        <w:right w:val="none" w:sz="0" w:space="0" w:color="auto"/>
      </w:divBdr>
      <w:divsChild>
        <w:div w:id="1879972201">
          <w:marLeft w:val="0"/>
          <w:marRight w:val="0"/>
          <w:marTop w:val="0"/>
          <w:marBottom w:val="0"/>
          <w:divBdr>
            <w:top w:val="none" w:sz="0" w:space="0" w:color="auto"/>
            <w:left w:val="none" w:sz="0" w:space="0" w:color="auto"/>
            <w:bottom w:val="none" w:sz="0" w:space="0" w:color="auto"/>
            <w:right w:val="none" w:sz="0" w:space="0" w:color="auto"/>
          </w:divBdr>
          <w:divsChild>
            <w:div w:id="1786653872">
              <w:marLeft w:val="0"/>
              <w:marRight w:val="0"/>
              <w:marTop w:val="0"/>
              <w:marBottom w:val="0"/>
              <w:divBdr>
                <w:top w:val="none" w:sz="0" w:space="0" w:color="auto"/>
                <w:left w:val="none" w:sz="0" w:space="0" w:color="auto"/>
                <w:bottom w:val="none" w:sz="0" w:space="0" w:color="auto"/>
                <w:right w:val="none" w:sz="0" w:space="0" w:color="auto"/>
              </w:divBdr>
              <w:divsChild>
                <w:div w:id="1406488437">
                  <w:marLeft w:val="0"/>
                  <w:marRight w:val="0"/>
                  <w:marTop w:val="0"/>
                  <w:marBottom w:val="0"/>
                  <w:divBdr>
                    <w:top w:val="none" w:sz="0" w:space="0" w:color="auto"/>
                    <w:left w:val="none" w:sz="0" w:space="0" w:color="auto"/>
                    <w:bottom w:val="none" w:sz="0" w:space="0" w:color="auto"/>
                    <w:right w:val="none" w:sz="0" w:space="0" w:color="auto"/>
                  </w:divBdr>
                  <w:divsChild>
                    <w:div w:id="19365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268858">
      <w:bodyDiv w:val="1"/>
      <w:marLeft w:val="0"/>
      <w:marRight w:val="0"/>
      <w:marTop w:val="0"/>
      <w:marBottom w:val="0"/>
      <w:divBdr>
        <w:top w:val="none" w:sz="0" w:space="0" w:color="auto"/>
        <w:left w:val="none" w:sz="0" w:space="0" w:color="auto"/>
        <w:bottom w:val="none" w:sz="0" w:space="0" w:color="auto"/>
        <w:right w:val="none" w:sz="0" w:space="0" w:color="auto"/>
      </w:divBdr>
      <w:divsChild>
        <w:div w:id="18237771">
          <w:marLeft w:val="0"/>
          <w:marRight w:val="0"/>
          <w:marTop w:val="0"/>
          <w:marBottom w:val="0"/>
          <w:divBdr>
            <w:top w:val="none" w:sz="0" w:space="0" w:color="auto"/>
            <w:left w:val="none" w:sz="0" w:space="0" w:color="auto"/>
            <w:bottom w:val="none" w:sz="0" w:space="0" w:color="auto"/>
            <w:right w:val="none" w:sz="0" w:space="0" w:color="auto"/>
          </w:divBdr>
          <w:divsChild>
            <w:div w:id="1202983390">
              <w:marLeft w:val="0"/>
              <w:marRight w:val="0"/>
              <w:marTop w:val="0"/>
              <w:marBottom w:val="0"/>
              <w:divBdr>
                <w:top w:val="none" w:sz="0" w:space="0" w:color="auto"/>
                <w:left w:val="none" w:sz="0" w:space="0" w:color="auto"/>
                <w:bottom w:val="none" w:sz="0" w:space="0" w:color="auto"/>
                <w:right w:val="none" w:sz="0" w:space="0" w:color="auto"/>
              </w:divBdr>
              <w:divsChild>
                <w:div w:id="29557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938254">
      <w:bodyDiv w:val="1"/>
      <w:marLeft w:val="0"/>
      <w:marRight w:val="0"/>
      <w:marTop w:val="0"/>
      <w:marBottom w:val="0"/>
      <w:divBdr>
        <w:top w:val="none" w:sz="0" w:space="0" w:color="auto"/>
        <w:left w:val="none" w:sz="0" w:space="0" w:color="auto"/>
        <w:bottom w:val="none" w:sz="0" w:space="0" w:color="auto"/>
        <w:right w:val="none" w:sz="0" w:space="0" w:color="auto"/>
      </w:divBdr>
    </w:div>
    <w:div w:id="1460685765">
      <w:bodyDiv w:val="1"/>
      <w:marLeft w:val="0"/>
      <w:marRight w:val="0"/>
      <w:marTop w:val="0"/>
      <w:marBottom w:val="0"/>
      <w:divBdr>
        <w:top w:val="none" w:sz="0" w:space="0" w:color="auto"/>
        <w:left w:val="none" w:sz="0" w:space="0" w:color="auto"/>
        <w:bottom w:val="none" w:sz="0" w:space="0" w:color="auto"/>
        <w:right w:val="none" w:sz="0" w:space="0" w:color="auto"/>
      </w:divBdr>
      <w:divsChild>
        <w:div w:id="1411124744">
          <w:marLeft w:val="0"/>
          <w:marRight w:val="0"/>
          <w:marTop w:val="0"/>
          <w:marBottom w:val="0"/>
          <w:divBdr>
            <w:top w:val="none" w:sz="0" w:space="0" w:color="auto"/>
            <w:left w:val="none" w:sz="0" w:space="0" w:color="auto"/>
            <w:bottom w:val="none" w:sz="0" w:space="0" w:color="auto"/>
            <w:right w:val="none" w:sz="0" w:space="0" w:color="auto"/>
          </w:divBdr>
          <w:divsChild>
            <w:div w:id="320084536">
              <w:marLeft w:val="0"/>
              <w:marRight w:val="0"/>
              <w:marTop w:val="0"/>
              <w:marBottom w:val="0"/>
              <w:divBdr>
                <w:top w:val="none" w:sz="0" w:space="0" w:color="auto"/>
                <w:left w:val="none" w:sz="0" w:space="0" w:color="auto"/>
                <w:bottom w:val="none" w:sz="0" w:space="0" w:color="auto"/>
                <w:right w:val="none" w:sz="0" w:space="0" w:color="auto"/>
              </w:divBdr>
              <w:divsChild>
                <w:div w:id="5986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457214">
      <w:bodyDiv w:val="1"/>
      <w:marLeft w:val="0"/>
      <w:marRight w:val="0"/>
      <w:marTop w:val="0"/>
      <w:marBottom w:val="0"/>
      <w:divBdr>
        <w:top w:val="none" w:sz="0" w:space="0" w:color="auto"/>
        <w:left w:val="none" w:sz="0" w:space="0" w:color="auto"/>
        <w:bottom w:val="none" w:sz="0" w:space="0" w:color="auto"/>
        <w:right w:val="none" w:sz="0" w:space="0" w:color="auto"/>
      </w:divBdr>
    </w:div>
    <w:div w:id="1467621383">
      <w:bodyDiv w:val="1"/>
      <w:marLeft w:val="0"/>
      <w:marRight w:val="0"/>
      <w:marTop w:val="0"/>
      <w:marBottom w:val="0"/>
      <w:divBdr>
        <w:top w:val="none" w:sz="0" w:space="0" w:color="auto"/>
        <w:left w:val="none" w:sz="0" w:space="0" w:color="auto"/>
        <w:bottom w:val="none" w:sz="0" w:space="0" w:color="auto"/>
        <w:right w:val="none" w:sz="0" w:space="0" w:color="auto"/>
      </w:divBdr>
      <w:divsChild>
        <w:div w:id="170486644">
          <w:marLeft w:val="0"/>
          <w:marRight w:val="0"/>
          <w:marTop w:val="0"/>
          <w:marBottom w:val="0"/>
          <w:divBdr>
            <w:top w:val="none" w:sz="0" w:space="0" w:color="auto"/>
            <w:left w:val="none" w:sz="0" w:space="0" w:color="auto"/>
            <w:bottom w:val="none" w:sz="0" w:space="0" w:color="auto"/>
            <w:right w:val="none" w:sz="0" w:space="0" w:color="auto"/>
          </w:divBdr>
          <w:divsChild>
            <w:div w:id="1745296710">
              <w:marLeft w:val="0"/>
              <w:marRight w:val="0"/>
              <w:marTop w:val="0"/>
              <w:marBottom w:val="0"/>
              <w:divBdr>
                <w:top w:val="none" w:sz="0" w:space="0" w:color="auto"/>
                <w:left w:val="none" w:sz="0" w:space="0" w:color="auto"/>
                <w:bottom w:val="none" w:sz="0" w:space="0" w:color="auto"/>
                <w:right w:val="none" w:sz="0" w:space="0" w:color="auto"/>
              </w:divBdr>
              <w:divsChild>
                <w:div w:id="1824464163">
                  <w:marLeft w:val="0"/>
                  <w:marRight w:val="0"/>
                  <w:marTop w:val="0"/>
                  <w:marBottom w:val="0"/>
                  <w:divBdr>
                    <w:top w:val="none" w:sz="0" w:space="0" w:color="auto"/>
                    <w:left w:val="none" w:sz="0" w:space="0" w:color="auto"/>
                    <w:bottom w:val="none" w:sz="0" w:space="0" w:color="auto"/>
                    <w:right w:val="none" w:sz="0" w:space="0" w:color="auto"/>
                  </w:divBdr>
                  <w:divsChild>
                    <w:div w:id="4747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617070">
      <w:bodyDiv w:val="1"/>
      <w:marLeft w:val="0"/>
      <w:marRight w:val="0"/>
      <w:marTop w:val="0"/>
      <w:marBottom w:val="0"/>
      <w:divBdr>
        <w:top w:val="none" w:sz="0" w:space="0" w:color="auto"/>
        <w:left w:val="none" w:sz="0" w:space="0" w:color="auto"/>
        <w:bottom w:val="none" w:sz="0" w:space="0" w:color="auto"/>
        <w:right w:val="none" w:sz="0" w:space="0" w:color="auto"/>
      </w:divBdr>
    </w:div>
    <w:div w:id="1485124240">
      <w:bodyDiv w:val="1"/>
      <w:marLeft w:val="0"/>
      <w:marRight w:val="0"/>
      <w:marTop w:val="0"/>
      <w:marBottom w:val="0"/>
      <w:divBdr>
        <w:top w:val="none" w:sz="0" w:space="0" w:color="auto"/>
        <w:left w:val="none" w:sz="0" w:space="0" w:color="auto"/>
        <w:bottom w:val="none" w:sz="0" w:space="0" w:color="auto"/>
        <w:right w:val="none" w:sz="0" w:space="0" w:color="auto"/>
      </w:divBdr>
    </w:div>
    <w:div w:id="1487361928">
      <w:bodyDiv w:val="1"/>
      <w:marLeft w:val="0"/>
      <w:marRight w:val="0"/>
      <w:marTop w:val="0"/>
      <w:marBottom w:val="0"/>
      <w:divBdr>
        <w:top w:val="none" w:sz="0" w:space="0" w:color="auto"/>
        <w:left w:val="none" w:sz="0" w:space="0" w:color="auto"/>
        <w:bottom w:val="none" w:sz="0" w:space="0" w:color="auto"/>
        <w:right w:val="none" w:sz="0" w:space="0" w:color="auto"/>
      </w:divBdr>
      <w:divsChild>
        <w:div w:id="1020737482">
          <w:marLeft w:val="0"/>
          <w:marRight w:val="0"/>
          <w:marTop w:val="0"/>
          <w:marBottom w:val="0"/>
          <w:divBdr>
            <w:top w:val="none" w:sz="0" w:space="0" w:color="auto"/>
            <w:left w:val="none" w:sz="0" w:space="0" w:color="auto"/>
            <w:bottom w:val="none" w:sz="0" w:space="0" w:color="auto"/>
            <w:right w:val="none" w:sz="0" w:space="0" w:color="auto"/>
          </w:divBdr>
          <w:divsChild>
            <w:div w:id="1186598170">
              <w:marLeft w:val="0"/>
              <w:marRight w:val="0"/>
              <w:marTop w:val="0"/>
              <w:marBottom w:val="0"/>
              <w:divBdr>
                <w:top w:val="none" w:sz="0" w:space="0" w:color="auto"/>
                <w:left w:val="none" w:sz="0" w:space="0" w:color="auto"/>
                <w:bottom w:val="none" w:sz="0" w:space="0" w:color="auto"/>
                <w:right w:val="none" w:sz="0" w:space="0" w:color="auto"/>
              </w:divBdr>
              <w:divsChild>
                <w:div w:id="1524977925">
                  <w:marLeft w:val="0"/>
                  <w:marRight w:val="0"/>
                  <w:marTop w:val="0"/>
                  <w:marBottom w:val="0"/>
                  <w:divBdr>
                    <w:top w:val="none" w:sz="0" w:space="0" w:color="auto"/>
                    <w:left w:val="none" w:sz="0" w:space="0" w:color="auto"/>
                    <w:bottom w:val="none" w:sz="0" w:space="0" w:color="auto"/>
                    <w:right w:val="none" w:sz="0" w:space="0" w:color="auto"/>
                  </w:divBdr>
                  <w:divsChild>
                    <w:div w:id="154405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334046">
      <w:bodyDiv w:val="1"/>
      <w:marLeft w:val="0"/>
      <w:marRight w:val="0"/>
      <w:marTop w:val="0"/>
      <w:marBottom w:val="0"/>
      <w:divBdr>
        <w:top w:val="none" w:sz="0" w:space="0" w:color="auto"/>
        <w:left w:val="none" w:sz="0" w:space="0" w:color="auto"/>
        <w:bottom w:val="none" w:sz="0" w:space="0" w:color="auto"/>
        <w:right w:val="none" w:sz="0" w:space="0" w:color="auto"/>
      </w:divBdr>
      <w:divsChild>
        <w:div w:id="222299789">
          <w:marLeft w:val="0"/>
          <w:marRight w:val="0"/>
          <w:marTop w:val="0"/>
          <w:marBottom w:val="0"/>
          <w:divBdr>
            <w:top w:val="none" w:sz="0" w:space="0" w:color="auto"/>
            <w:left w:val="none" w:sz="0" w:space="0" w:color="auto"/>
            <w:bottom w:val="none" w:sz="0" w:space="0" w:color="auto"/>
            <w:right w:val="none" w:sz="0" w:space="0" w:color="auto"/>
          </w:divBdr>
          <w:divsChild>
            <w:div w:id="810558527">
              <w:marLeft w:val="0"/>
              <w:marRight w:val="0"/>
              <w:marTop w:val="0"/>
              <w:marBottom w:val="0"/>
              <w:divBdr>
                <w:top w:val="none" w:sz="0" w:space="0" w:color="auto"/>
                <w:left w:val="none" w:sz="0" w:space="0" w:color="auto"/>
                <w:bottom w:val="none" w:sz="0" w:space="0" w:color="auto"/>
                <w:right w:val="none" w:sz="0" w:space="0" w:color="auto"/>
              </w:divBdr>
              <w:divsChild>
                <w:div w:id="188980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8174">
      <w:bodyDiv w:val="1"/>
      <w:marLeft w:val="0"/>
      <w:marRight w:val="0"/>
      <w:marTop w:val="0"/>
      <w:marBottom w:val="0"/>
      <w:divBdr>
        <w:top w:val="none" w:sz="0" w:space="0" w:color="auto"/>
        <w:left w:val="none" w:sz="0" w:space="0" w:color="auto"/>
        <w:bottom w:val="none" w:sz="0" w:space="0" w:color="auto"/>
        <w:right w:val="none" w:sz="0" w:space="0" w:color="auto"/>
      </w:divBdr>
    </w:div>
    <w:div w:id="1551381498">
      <w:bodyDiv w:val="1"/>
      <w:marLeft w:val="0"/>
      <w:marRight w:val="0"/>
      <w:marTop w:val="0"/>
      <w:marBottom w:val="0"/>
      <w:divBdr>
        <w:top w:val="none" w:sz="0" w:space="0" w:color="auto"/>
        <w:left w:val="none" w:sz="0" w:space="0" w:color="auto"/>
        <w:bottom w:val="none" w:sz="0" w:space="0" w:color="auto"/>
        <w:right w:val="none" w:sz="0" w:space="0" w:color="auto"/>
      </w:divBdr>
    </w:div>
    <w:div w:id="1579554827">
      <w:bodyDiv w:val="1"/>
      <w:marLeft w:val="0"/>
      <w:marRight w:val="0"/>
      <w:marTop w:val="0"/>
      <w:marBottom w:val="0"/>
      <w:divBdr>
        <w:top w:val="none" w:sz="0" w:space="0" w:color="auto"/>
        <w:left w:val="none" w:sz="0" w:space="0" w:color="auto"/>
        <w:bottom w:val="none" w:sz="0" w:space="0" w:color="auto"/>
        <w:right w:val="none" w:sz="0" w:space="0" w:color="auto"/>
      </w:divBdr>
    </w:div>
    <w:div w:id="1579902032">
      <w:bodyDiv w:val="1"/>
      <w:marLeft w:val="0"/>
      <w:marRight w:val="0"/>
      <w:marTop w:val="0"/>
      <w:marBottom w:val="0"/>
      <w:divBdr>
        <w:top w:val="none" w:sz="0" w:space="0" w:color="auto"/>
        <w:left w:val="none" w:sz="0" w:space="0" w:color="auto"/>
        <w:bottom w:val="none" w:sz="0" w:space="0" w:color="auto"/>
        <w:right w:val="none" w:sz="0" w:space="0" w:color="auto"/>
      </w:divBdr>
      <w:divsChild>
        <w:div w:id="294144394">
          <w:marLeft w:val="0"/>
          <w:marRight w:val="0"/>
          <w:marTop w:val="0"/>
          <w:marBottom w:val="0"/>
          <w:divBdr>
            <w:top w:val="none" w:sz="0" w:space="0" w:color="auto"/>
            <w:left w:val="none" w:sz="0" w:space="0" w:color="auto"/>
            <w:bottom w:val="none" w:sz="0" w:space="0" w:color="auto"/>
            <w:right w:val="none" w:sz="0" w:space="0" w:color="auto"/>
          </w:divBdr>
          <w:divsChild>
            <w:div w:id="359744907">
              <w:marLeft w:val="0"/>
              <w:marRight w:val="0"/>
              <w:marTop w:val="0"/>
              <w:marBottom w:val="0"/>
              <w:divBdr>
                <w:top w:val="none" w:sz="0" w:space="0" w:color="auto"/>
                <w:left w:val="none" w:sz="0" w:space="0" w:color="auto"/>
                <w:bottom w:val="none" w:sz="0" w:space="0" w:color="auto"/>
                <w:right w:val="none" w:sz="0" w:space="0" w:color="auto"/>
              </w:divBdr>
              <w:divsChild>
                <w:div w:id="3267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535126">
      <w:bodyDiv w:val="1"/>
      <w:marLeft w:val="0"/>
      <w:marRight w:val="0"/>
      <w:marTop w:val="0"/>
      <w:marBottom w:val="0"/>
      <w:divBdr>
        <w:top w:val="none" w:sz="0" w:space="0" w:color="auto"/>
        <w:left w:val="none" w:sz="0" w:space="0" w:color="auto"/>
        <w:bottom w:val="none" w:sz="0" w:space="0" w:color="auto"/>
        <w:right w:val="none" w:sz="0" w:space="0" w:color="auto"/>
      </w:divBdr>
    </w:div>
    <w:div w:id="1657101483">
      <w:bodyDiv w:val="1"/>
      <w:marLeft w:val="0"/>
      <w:marRight w:val="0"/>
      <w:marTop w:val="0"/>
      <w:marBottom w:val="0"/>
      <w:divBdr>
        <w:top w:val="none" w:sz="0" w:space="0" w:color="auto"/>
        <w:left w:val="none" w:sz="0" w:space="0" w:color="auto"/>
        <w:bottom w:val="none" w:sz="0" w:space="0" w:color="auto"/>
        <w:right w:val="none" w:sz="0" w:space="0" w:color="auto"/>
      </w:divBdr>
      <w:divsChild>
        <w:div w:id="763108263">
          <w:marLeft w:val="0"/>
          <w:marRight w:val="0"/>
          <w:marTop w:val="0"/>
          <w:marBottom w:val="0"/>
          <w:divBdr>
            <w:top w:val="none" w:sz="0" w:space="0" w:color="auto"/>
            <w:left w:val="none" w:sz="0" w:space="0" w:color="auto"/>
            <w:bottom w:val="none" w:sz="0" w:space="0" w:color="auto"/>
            <w:right w:val="none" w:sz="0" w:space="0" w:color="auto"/>
          </w:divBdr>
          <w:divsChild>
            <w:div w:id="615453235">
              <w:marLeft w:val="0"/>
              <w:marRight w:val="0"/>
              <w:marTop w:val="0"/>
              <w:marBottom w:val="0"/>
              <w:divBdr>
                <w:top w:val="none" w:sz="0" w:space="0" w:color="auto"/>
                <w:left w:val="none" w:sz="0" w:space="0" w:color="auto"/>
                <w:bottom w:val="none" w:sz="0" w:space="0" w:color="auto"/>
                <w:right w:val="none" w:sz="0" w:space="0" w:color="auto"/>
              </w:divBdr>
              <w:divsChild>
                <w:div w:id="120924794">
                  <w:marLeft w:val="0"/>
                  <w:marRight w:val="0"/>
                  <w:marTop w:val="0"/>
                  <w:marBottom w:val="0"/>
                  <w:divBdr>
                    <w:top w:val="none" w:sz="0" w:space="0" w:color="auto"/>
                    <w:left w:val="none" w:sz="0" w:space="0" w:color="auto"/>
                    <w:bottom w:val="none" w:sz="0" w:space="0" w:color="auto"/>
                    <w:right w:val="none" w:sz="0" w:space="0" w:color="auto"/>
                  </w:divBdr>
                  <w:divsChild>
                    <w:div w:id="15592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096747">
      <w:bodyDiv w:val="1"/>
      <w:marLeft w:val="0"/>
      <w:marRight w:val="0"/>
      <w:marTop w:val="0"/>
      <w:marBottom w:val="0"/>
      <w:divBdr>
        <w:top w:val="none" w:sz="0" w:space="0" w:color="auto"/>
        <w:left w:val="none" w:sz="0" w:space="0" w:color="auto"/>
        <w:bottom w:val="none" w:sz="0" w:space="0" w:color="auto"/>
        <w:right w:val="none" w:sz="0" w:space="0" w:color="auto"/>
      </w:divBdr>
      <w:divsChild>
        <w:div w:id="843784393">
          <w:marLeft w:val="0"/>
          <w:marRight w:val="0"/>
          <w:marTop w:val="0"/>
          <w:marBottom w:val="0"/>
          <w:divBdr>
            <w:top w:val="none" w:sz="0" w:space="0" w:color="auto"/>
            <w:left w:val="none" w:sz="0" w:space="0" w:color="auto"/>
            <w:bottom w:val="none" w:sz="0" w:space="0" w:color="auto"/>
            <w:right w:val="none" w:sz="0" w:space="0" w:color="auto"/>
          </w:divBdr>
          <w:divsChild>
            <w:div w:id="2058233226">
              <w:marLeft w:val="0"/>
              <w:marRight w:val="0"/>
              <w:marTop w:val="0"/>
              <w:marBottom w:val="0"/>
              <w:divBdr>
                <w:top w:val="none" w:sz="0" w:space="0" w:color="auto"/>
                <w:left w:val="none" w:sz="0" w:space="0" w:color="auto"/>
                <w:bottom w:val="none" w:sz="0" w:space="0" w:color="auto"/>
                <w:right w:val="none" w:sz="0" w:space="0" w:color="auto"/>
              </w:divBdr>
              <w:divsChild>
                <w:div w:id="11806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83056">
      <w:bodyDiv w:val="1"/>
      <w:marLeft w:val="0"/>
      <w:marRight w:val="0"/>
      <w:marTop w:val="0"/>
      <w:marBottom w:val="0"/>
      <w:divBdr>
        <w:top w:val="none" w:sz="0" w:space="0" w:color="auto"/>
        <w:left w:val="none" w:sz="0" w:space="0" w:color="auto"/>
        <w:bottom w:val="none" w:sz="0" w:space="0" w:color="auto"/>
        <w:right w:val="none" w:sz="0" w:space="0" w:color="auto"/>
      </w:divBdr>
    </w:div>
    <w:div w:id="1683361711">
      <w:bodyDiv w:val="1"/>
      <w:marLeft w:val="0"/>
      <w:marRight w:val="0"/>
      <w:marTop w:val="0"/>
      <w:marBottom w:val="0"/>
      <w:divBdr>
        <w:top w:val="none" w:sz="0" w:space="0" w:color="auto"/>
        <w:left w:val="none" w:sz="0" w:space="0" w:color="auto"/>
        <w:bottom w:val="none" w:sz="0" w:space="0" w:color="auto"/>
        <w:right w:val="none" w:sz="0" w:space="0" w:color="auto"/>
      </w:divBdr>
      <w:divsChild>
        <w:div w:id="1795828498">
          <w:marLeft w:val="0"/>
          <w:marRight w:val="0"/>
          <w:marTop w:val="0"/>
          <w:marBottom w:val="0"/>
          <w:divBdr>
            <w:top w:val="none" w:sz="0" w:space="0" w:color="auto"/>
            <w:left w:val="none" w:sz="0" w:space="0" w:color="auto"/>
            <w:bottom w:val="none" w:sz="0" w:space="0" w:color="auto"/>
            <w:right w:val="none" w:sz="0" w:space="0" w:color="auto"/>
          </w:divBdr>
          <w:divsChild>
            <w:div w:id="1960641836">
              <w:marLeft w:val="0"/>
              <w:marRight w:val="0"/>
              <w:marTop w:val="0"/>
              <w:marBottom w:val="0"/>
              <w:divBdr>
                <w:top w:val="none" w:sz="0" w:space="0" w:color="auto"/>
                <w:left w:val="none" w:sz="0" w:space="0" w:color="auto"/>
                <w:bottom w:val="none" w:sz="0" w:space="0" w:color="auto"/>
                <w:right w:val="none" w:sz="0" w:space="0" w:color="auto"/>
              </w:divBdr>
              <w:divsChild>
                <w:div w:id="12801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04987">
      <w:bodyDiv w:val="1"/>
      <w:marLeft w:val="0"/>
      <w:marRight w:val="0"/>
      <w:marTop w:val="0"/>
      <w:marBottom w:val="0"/>
      <w:divBdr>
        <w:top w:val="none" w:sz="0" w:space="0" w:color="auto"/>
        <w:left w:val="none" w:sz="0" w:space="0" w:color="auto"/>
        <w:bottom w:val="none" w:sz="0" w:space="0" w:color="auto"/>
        <w:right w:val="none" w:sz="0" w:space="0" w:color="auto"/>
      </w:divBdr>
    </w:div>
    <w:div w:id="1703164532">
      <w:bodyDiv w:val="1"/>
      <w:marLeft w:val="0"/>
      <w:marRight w:val="0"/>
      <w:marTop w:val="0"/>
      <w:marBottom w:val="0"/>
      <w:divBdr>
        <w:top w:val="none" w:sz="0" w:space="0" w:color="auto"/>
        <w:left w:val="none" w:sz="0" w:space="0" w:color="auto"/>
        <w:bottom w:val="none" w:sz="0" w:space="0" w:color="auto"/>
        <w:right w:val="none" w:sz="0" w:space="0" w:color="auto"/>
      </w:divBdr>
      <w:divsChild>
        <w:div w:id="1255895461">
          <w:marLeft w:val="0"/>
          <w:marRight w:val="0"/>
          <w:marTop w:val="0"/>
          <w:marBottom w:val="0"/>
          <w:divBdr>
            <w:top w:val="none" w:sz="0" w:space="0" w:color="auto"/>
            <w:left w:val="none" w:sz="0" w:space="0" w:color="auto"/>
            <w:bottom w:val="none" w:sz="0" w:space="0" w:color="auto"/>
            <w:right w:val="none" w:sz="0" w:space="0" w:color="auto"/>
          </w:divBdr>
          <w:divsChild>
            <w:div w:id="614139533">
              <w:marLeft w:val="0"/>
              <w:marRight w:val="0"/>
              <w:marTop w:val="0"/>
              <w:marBottom w:val="0"/>
              <w:divBdr>
                <w:top w:val="none" w:sz="0" w:space="0" w:color="auto"/>
                <w:left w:val="none" w:sz="0" w:space="0" w:color="auto"/>
                <w:bottom w:val="none" w:sz="0" w:space="0" w:color="auto"/>
                <w:right w:val="none" w:sz="0" w:space="0" w:color="auto"/>
              </w:divBdr>
              <w:divsChild>
                <w:div w:id="72745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2394">
      <w:bodyDiv w:val="1"/>
      <w:marLeft w:val="0"/>
      <w:marRight w:val="0"/>
      <w:marTop w:val="0"/>
      <w:marBottom w:val="0"/>
      <w:divBdr>
        <w:top w:val="none" w:sz="0" w:space="0" w:color="auto"/>
        <w:left w:val="none" w:sz="0" w:space="0" w:color="auto"/>
        <w:bottom w:val="none" w:sz="0" w:space="0" w:color="auto"/>
        <w:right w:val="none" w:sz="0" w:space="0" w:color="auto"/>
      </w:divBdr>
    </w:div>
    <w:div w:id="1733774164">
      <w:bodyDiv w:val="1"/>
      <w:marLeft w:val="0"/>
      <w:marRight w:val="0"/>
      <w:marTop w:val="0"/>
      <w:marBottom w:val="0"/>
      <w:divBdr>
        <w:top w:val="none" w:sz="0" w:space="0" w:color="auto"/>
        <w:left w:val="none" w:sz="0" w:space="0" w:color="auto"/>
        <w:bottom w:val="none" w:sz="0" w:space="0" w:color="auto"/>
        <w:right w:val="none" w:sz="0" w:space="0" w:color="auto"/>
      </w:divBdr>
      <w:divsChild>
        <w:div w:id="348988444">
          <w:marLeft w:val="0"/>
          <w:marRight w:val="0"/>
          <w:marTop w:val="0"/>
          <w:marBottom w:val="0"/>
          <w:divBdr>
            <w:top w:val="none" w:sz="0" w:space="0" w:color="auto"/>
            <w:left w:val="none" w:sz="0" w:space="0" w:color="auto"/>
            <w:bottom w:val="none" w:sz="0" w:space="0" w:color="auto"/>
            <w:right w:val="none" w:sz="0" w:space="0" w:color="auto"/>
          </w:divBdr>
          <w:divsChild>
            <w:div w:id="499004347">
              <w:marLeft w:val="0"/>
              <w:marRight w:val="0"/>
              <w:marTop w:val="0"/>
              <w:marBottom w:val="0"/>
              <w:divBdr>
                <w:top w:val="none" w:sz="0" w:space="0" w:color="auto"/>
                <w:left w:val="none" w:sz="0" w:space="0" w:color="auto"/>
                <w:bottom w:val="none" w:sz="0" w:space="0" w:color="auto"/>
                <w:right w:val="none" w:sz="0" w:space="0" w:color="auto"/>
              </w:divBdr>
              <w:divsChild>
                <w:div w:id="884294915">
                  <w:marLeft w:val="0"/>
                  <w:marRight w:val="0"/>
                  <w:marTop w:val="0"/>
                  <w:marBottom w:val="0"/>
                  <w:divBdr>
                    <w:top w:val="none" w:sz="0" w:space="0" w:color="auto"/>
                    <w:left w:val="none" w:sz="0" w:space="0" w:color="auto"/>
                    <w:bottom w:val="none" w:sz="0" w:space="0" w:color="auto"/>
                    <w:right w:val="none" w:sz="0" w:space="0" w:color="auto"/>
                  </w:divBdr>
                  <w:divsChild>
                    <w:div w:id="75682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603919">
      <w:bodyDiv w:val="1"/>
      <w:marLeft w:val="0"/>
      <w:marRight w:val="0"/>
      <w:marTop w:val="0"/>
      <w:marBottom w:val="0"/>
      <w:divBdr>
        <w:top w:val="none" w:sz="0" w:space="0" w:color="auto"/>
        <w:left w:val="none" w:sz="0" w:space="0" w:color="auto"/>
        <w:bottom w:val="none" w:sz="0" w:space="0" w:color="auto"/>
        <w:right w:val="none" w:sz="0" w:space="0" w:color="auto"/>
      </w:divBdr>
      <w:divsChild>
        <w:div w:id="1165708443">
          <w:marLeft w:val="0"/>
          <w:marRight w:val="0"/>
          <w:marTop w:val="0"/>
          <w:marBottom w:val="0"/>
          <w:divBdr>
            <w:top w:val="none" w:sz="0" w:space="0" w:color="auto"/>
            <w:left w:val="none" w:sz="0" w:space="0" w:color="auto"/>
            <w:bottom w:val="none" w:sz="0" w:space="0" w:color="auto"/>
            <w:right w:val="none" w:sz="0" w:space="0" w:color="auto"/>
          </w:divBdr>
          <w:divsChild>
            <w:div w:id="1073164226">
              <w:marLeft w:val="0"/>
              <w:marRight w:val="0"/>
              <w:marTop w:val="0"/>
              <w:marBottom w:val="0"/>
              <w:divBdr>
                <w:top w:val="none" w:sz="0" w:space="0" w:color="auto"/>
                <w:left w:val="none" w:sz="0" w:space="0" w:color="auto"/>
                <w:bottom w:val="none" w:sz="0" w:space="0" w:color="auto"/>
                <w:right w:val="none" w:sz="0" w:space="0" w:color="auto"/>
              </w:divBdr>
              <w:divsChild>
                <w:div w:id="7039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1737">
      <w:bodyDiv w:val="1"/>
      <w:marLeft w:val="0"/>
      <w:marRight w:val="0"/>
      <w:marTop w:val="0"/>
      <w:marBottom w:val="0"/>
      <w:divBdr>
        <w:top w:val="none" w:sz="0" w:space="0" w:color="auto"/>
        <w:left w:val="none" w:sz="0" w:space="0" w:color="auto"/>
        <w:bottom w:val="none" w:sz="0" w:space="0" w:color="auto"/>
        <w:right w:val="none" w:sz="0" w:space="0" w:color="auto"/>
      </w:divBdr>
      <w:divsChild>
        <w:div w:id="709232353">
          <w:marLeft w:val="0"/>
          <w:marRight w:val="0"/>
          <w:marTop w:val="0"/>
          <w:marBottom w:val="0"/>
          <w:divBdr>
            <w:top w:val="none" w:sz="0" w:space="0" w:color="auto"/>
            <w:left w:val="none" w:sz="0" w:space="0" w:color="auto"/>
            <w:bottom w:val="none" w:sz="0" w:space="0" w:color="auto"/>
            <w:right w:val="none" w:sz="0" w:space="0" w:color="auto"/>
          </w:divBdr>
          <w:divsChild>
            <w:div w:id="1228809193">
              <w:marLeft w:val="0"/>
              <w:marRight w:val="0"/>
              <w:marTop w:val="0"/>
              <w:marBottom w:val="0"/>
              <w:divBdr>
                <w:top w:val="none" w:sz="0" w:space="0" w:color="auto"/>
                <w:left w:val="none" w:sz="0" w:space="0" w:color="auto"/>
                <w:bottom w:val="none" w:sz="0" w:space="0" w:color="auto"/>
                <w:right w:val="none" w:sz="0" w:space="0" w:color="auto"/>
              </w:divBdr>
              <w:divsChild>
                <w:div w:id="82682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5695">
      <w:bodyDiv w:val="1"/>
      <w:marLeft w:val="0"/>
      <w:marRight w:val="0"/>
      <w:marTop w:val="0"/>
      <w:marBottom w:val="0"/>
      <w:divBdr>
        <w:top w:val="none" w:sz="0" w:space="0" w:color="auto"/>
        <w:left w:val="none" w:sz="0" w:space="0" w:color="auto"/>
        <w:bottom w:val="none" w:sz="0" w:space="0" w:color="auto"/>
        <w:right w:val="none" w:sz="0" w:space="0" w:color="auto"/>
      </w:divBdr>
    </w:div>
    <w:div w:id="1790733385">
      <w:bodyDiv w:val="1"/>
      <w:marLeft w:val="0"/>
      <w:marRight w:val="0"/>
      <w:marTop w:val="0"/>
      <w:marBottom w:val="0"/>
      <w:divBdr>
        <w:top w:val="none" w:sz="0" w:space="0" w:color="auto"/>
        <w:left w:val="none" w:sz="0" w:space="0" w:color="auto"/>
        <w:bottom w:val="none" w:sz="0" w:space="0" w:color="auto"/>
        <w:right w:val="none" w:sz="0" w:space="0" w:color="auto"/>
      </w:divBdr>
      <w:divsChild>
        <w:div w:id="1749502167">
          <w:marLeft w:val="0"/>
          <w:marRight w:val="0"/>
          <w:marTop w:val="0"/>
          <w:marBottom w:val="0"/>
          <w:divBdr>
            <w:top w:val="none" w:sz="0" w:space="0" w:color="auto"/>
            <w:left w:val="none" w:sz="0" w:space="0" w:color="auto"/>
            <w:bottom w:val="none" w:sz="0" w:space="0" w:color="auto"/>
            <w:right w:val="none" w:sz="0" w:space="0" w:color="auto"/>
          </w:divBdr>
          <w:divsChild>
            <w:div w:id="1148087660">
              <w:marLeft w:val="0"/>
              <w:marRight w:val="0"/>
              <w:marTop w:val="0"/>
              <w:marBottom w:val="0"/>
              <w:divBdr>
                <w:top w:val="none" w:sz="0" w:space="0" w:color="auto"/>
                <w:left w:val="none" w:sz="0" w:space="0" w:color="auto"/>
                <w:bottom w:val="none" w:sz="0" w:space="0" w:color="auto"/>
                <w:right w:val="none" w:sz="0" w:space="0" w:color="auto"/>
              </w:divBdr>
              <w:divsChild>
                <w:div w:id="8711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334">
      <w:bodyDiv w:val="1"/>
      <w:marLeft w:val="0"/>
      <w:marRight w:val="0"/>
      <w:marTop w:val="0"/>
      <w:marBottom w:val="0"/>
      <w:divBdr>
        <w:top w:val="none" w:sz="0" w:space="0" w:color="auto"/>
        <w:left w:val="none" w:sz="0" w:space="0" w:color="auto"/>
        <w:bottom w:val="none" w:sz="0" w:space="0" w:color="auto"/>
        <w:right w:val="none" w:sz="0" w:space="0" w:color="auto"/>
      </w:divBdr>
    </w:div>
    <w:div w:id="1804345479">
      <w:bodyDiv w:val="1"/>
      <w:marLeft w:val="0"/>
      <w:marRight w:val="0"/>
      <w:marTop w:val="0"/>
      <w:marBottom w:val="0"/>
      <w:divBdr>
        <w:top w:val="none" w:sz="0" w:space="0" w:color="auto"/>
        <w:left w:val="none" w:sz="0" w:space="0" w:color="auto"/>
        <w:bottom w:val="none" w:sz="0" w:space="0" w:color="auto"/>
        <w:right w:val="none" w:sz="0" w:space="0" w:color="auto"/>
      </w:divBdr>
      <w:divsChild>
        <w:div w:id="1854031556">
          <w:marLeft w:val="0"/>
          <w:marRight w:val="0"/>
          <w:marTop w:val="0"/>
          <w:marBottom w:val="0"/>
          <w:divBdr>
            <w:top w:val="none" w:sz="0" w:space="0" w:color="auto"/>
            <w:left w:val="none" w:sz="0" w:space="0" w:color="auto"/>
            <w:bottom w:val="none" w:sz="0" w:space="0" w:color="auto"/>
            <w:right w:val="none" w:sz="0" w:space="0" w:color="auto"/>
          </w:divBdr>
          <w:divsChild>
            <w:div w:id="583226163">
              <w:marLeft w:val="0"/>
              <w:marRight w:val="0"/>
              <w:marTop w:val="0"/>
              <w:marBottom w:val="0"/>
              <w:divBdr>
                <w:top w:val="none" w:sz="0" w:space="0" w:color="auto"/>
                <w:left w:val="none" w:sz="0" w:space="0" w:color="auto"/>
                <w:bottom w:val="none" w:sz="0" w:space="0" w:color="auto"/>
                <w:right w:val="none" w:sz="0" w:space="0" w:color="auto"/>
              </w:divBdr>
              <w:divsChild>
                <w:div w:id="1298686133">
                  <w:marLeft w:val="0"/>
                  <w:marRight w:val="0"/>
                  <w:marTop w:val="0"/>
                  <w:marBottom w:val="0"/>
                  <w:divBdr>
                    <w:top w:val="none" w:sz="0" w:space="0" w:color="auto"/>
                    <w:left w:val="none" w:sz="0" w:space="0" w:color="auto"/>
                    <w:bottom w:val="none" w:sz="0" w:space="0" w:color="auto"/>
                    <w:right w:val="none" w:sz="0" w:space="0" w:color="auto"/>
                  </w:divBdr>
                  <w:divsChild>
                    <w:div w:id="1440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71976">
      <w:bodyDiv w:val="1"/>
      <w:marLeft w:val="0"/>
      <w:marRight w:val="0"/>
      <w:marTop w:val="0"/>
      <w:marBottom w:val="0"/>
      <w:divBdr>
        <w:top w:val="none" w:sz="0" w:space="0" w:color="auto"/>
        <w:left w:val="none" w:sz="0" w:space="0" w:color="auto"/>
        <w:bottom w:val="none" w:sz="0" w:space="0" w:color="auto"/>
        <w:right w:val="none" w:sz="0" w:space="0" w:color="auto"/>
      </w:divBdr>
      <w:divsChild>
        <w:div w:id="22824457">
          <w:marLeft w:val="0"/>
          <w:marRight w:val="0"/>
          <w:marTop w:val="0"/>
          <w:marBottom w:val="0"/>
          <w:divBdr>
            <w:top w:val="none" w:sz="0" w:space="0" w:color="auto"/>
            <w:left w:val="none" w:sz="0" w:space="0" w:color="auto"/>
            <w:bottom w:val="none" w:sz="0" w:space="0" w:color="auto"/>
            <w:right w:val="none" w:sz="0" w:space="0" w:color="auto"/>
          </w:divBdr>
          <w:divsChild>
            <w:div w:id="1010764220">
              <w:marLeft w:val="0"/>
              <w:marRight w:val="0"/>
              <w:marTop w:val="0"/>
              <w:marBottom w:val="0"/>
              <w:divBdr>
                <w:top w:val="none" w:sz="0" w:space="0" w:color="auto"/>
                <w:left w:val="none" w:sz="0" w:space="0" w:color="auto"/>
                <w:bottom w:val="none" w:sz="0" w:space="0" w:color="auto"/>
                <w:right w:val="none" w:sz="0" w:space="0" w:color="auto"/>
              </w:divBdr>
              <w:divsChild>
                <w:div w:id="8421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9301">
      <w:bodyDiv w:val="1"/>
      <w:marLeft w:val="0"/>
      <w:marRight w:val="0"/>
      <w:marTop w:val="0"/>
      <w:marBottom w:val="0"/>
      <w:divBdr>
        <w:top w:val="none" w:sz="0" w:space="0" w:color="auto"/>
        <w:left w:val="none" w:sz="0" w:space="0" w:color="auto"/>
        <w:bottom w:val="none" w:sz="0" w:space="0" w:color="auto"/>
        <w:right w:val="none" w:sz="0" w:space="0" w:color="auto"/>
      </w:divBdr>
    </w:div>
    <w:div w:id="1874414191">
      <w:bodyDiv w:val="1"/>
      <w:marLeft w:val="0"/>
      <w:marRight w:val="0"/>
      <w:marTop w:val="0"/>
      <w:marBottom w:val="0"/>
      <w:divBdr>
        <w:top w:val="none" w:sz="0" w:space="0" w:color="auto"/>
        <w:left w:val="none" w:sz="0" w:space="0" w:color="auto"/>
        <w:bottom w:val="none" w:sz="0" w:space="0" w:color="auto"/>
        <w:right w:val="none" w:sz="0" w:space="0" w:color="auto"/>
      </w:divBdr>
      <w:divsChild>
        <w:div w:id="345908750">
          <w:marLeft w:val="0"/>
          <w:marRight w:val="0"/>
          <w:marTop w:val="0"/>
          <w:marBottom w:val="0"/>
          <w:divBdr>
            <w:top w:val="none" w:sz="0" w:space="0" w:color="auto"/>
            <w:left w:val="none" w:sz="0" w:space="0" w:color="auto"/>
            <w:bottom w:val="none" w:sz="0" w:space="0" w:color="auto"/>
            <w:right w:val="none" w:sz="0" w:space="0" w:color="auto"/>
          </w:divBdr>
          <w:divsChild>
            <w:div w:id="557203020">
              <w:marLeft w:val="0"/>
              <w:marRight w:val="0"/>
              <w:marTop w:val="0"/>
              <w:marBottom w:val="0"/>
              <w:divBdr>
                <w:top w:val="none" w:sz="0" w:space="0" w:color="auto"/>
                <w:left w:val="none" w:sz="0" w:space="0" w:color="auto"/>
                <w:bottom w:val="none" w:sz="0" w:space="0" w:color="auto"/>
                <w:right w:val="none" w:sz="0" w:space="0" w:color="auto"/>
              </w:divBdr>
              <w:divsChild>
                <w:div w:id="12389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10261">
      <w:bodyDiv w:val="1"/>
      <w:marLeft w:val="0"/>
      <w:marRight w:val="0"/>
      <w:marTop w:val="0"/>
      <w:marBottom w:val="0"/>
      <w:divBdr>
        <w:top w:val="none" w:sz="0" w:space="0" w:color="auto"/>
        <w:left w:val="none" w:sz="0" w:space="0" w:color="auto"/>
        <w:bottom w:val="none" w:sz="0" w:space="0" w:color="auto"/>
        <w:right w:val="none" w:sz="0" w:space="0" w:color="auto"/>
      </w:divBdr>
      <w:divsChild>
        <w:div w:id="1248613576">
          <w:marLeft w:val="0"/>
          <w:marRight w:val="0"/>
          <w:marTop w:val="0"/>
          <w:marBottom w:val="0"/>
          <w:divBdr>
            <w:top w:val="none" w:sz="0" w:space="0" w:color="auto"/>
            <w:left w:val="none" w:sz="0" w:space="0" w:color="auto"/>
            <w:bottom w:val="none" w:sz="0" w:space="0" w:color="auto"/>
            <w:right w:val="none" w:sz="0" w:space="0" w:color="auto"/>
          </w:divBdr>
          <w:divsChild>
            <w:div w:id="1334456369">
              <w:marLeft w:val="0"/>
              <w:marRight w:val="0"/>
              <w:marTop w:val="0"/>
              <w:marBottom w:val="0"/>
              <w:divBdr>
                <w:top w:val="none" w:sz="0" w:space="0" w:color="auto"/>
                <w:left w:val="none" w:sz="0" w:space="0" w:color="auto"/>
                <w:bottom w:val="none" w:sz="0" w:space="0" w:color="auto"/>
                <w:right w:val="none" w:sz="0" w:space="0" w:color="auto"/>
              </w:divBdr>
              <w:divsChild>
                <w:div w:id="1453553514">
                  <w:marLeft w:val="0"/>
                  <w:marRight w:val="0"/>
                  <w:marTop w:val="0"/>
                  <w:marBottom w:val="0"/>
                  <w:divBdr>
                    <w:top w:val="none" w:sz="0" w:space="0" w:color="auto"/>
                    <w:left w:val="none" w:sz="0" w:space="0" w:color="auto"/>
                    <w:bottom w:val="none" w:sz="0" w:space="0" w:color="auto"/>
                    <w:right w:val="none" w:sz="0" w:space="0" w:color="auto"/>
                  </w:divBdr>
                </w:div>
              </w:divsChild>
            </w:div>
            <w:div w:id="454056057">
              <w:marLeft w:val="0"/>
              <w:marRight w:val="0"/>
              <w:marTop w:val="0"/>
              <w:marBottom w:val="0"/>
              <w:divBdr>
                <w:top w:val="none" w:sz="0" w:space="0" w:color="auto"/>
                <w:left w:val="none" w:sz="0" w:space="0" w:color="auto"/>
                <w:bottom w:val="none" w:sz="0" w:space="0" w:color="auto"/>
                <w:right w:val="none" w:sz="0" w:space="0" w:color="auto"/>
              </w:divBdr>
              <w:divsChild>
                <w:div w:id="173404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33637">
          <w:marLeft w:val="0"/>
          <w:marRight w:val="0"/>
          <w:marTop w:val="0"/>
          <w:marBottom w:val="0"/>
          <w:divBdr>
            <w:top w:val="none" w:sz="0" w:space="0" w:color="auto"/>
            <w:left w:val="none" w:sz="0" w:space="0" w:color="auto"/>
            <w:bottom w:val="none" w:sz="0" w:space="0" w:color="auto"/>
            <w:right w:val="none" w:sz="0" w:space="0" w:color="auto"/>
          </w:divBdr>
          <w:divsChild>
            <w:div w:id="1173571764">
              <w:marLeft w:val="0"/>
              <w:marRight w:val="0"/>
              <w:marTop w:val="0"/>
              <w:marBottom w:val="0"/>
              <w:divBdr>
                <w:top w:val="none" w:sz="0" w:space="0" w:color="auto"/>
                <w:left w:val="none" w:sz="0" w:space="0" w:color="auto"/>
                <w:bottom w:val="none" w:sz="0" w:space="0" w:color="auto"/>
                <w:right w:val="none" w:sz="0" w:space="0" w:color="auto"/>
              </w:divBdr>
              <w:divsChild>
                <w:div w:id="4039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96101">
      <w:bodyDiv w:val="1"/>
      <w:marLeft w:val="0"/>
      <w:marRight w:val="0"/>
      <w:marTop w:val="0"/>
      <w:marBottom w:val="0"/>
      <w:divBdr>
        <w:top w:val="none" w:sz="0" w:space="0" w:color="auto"/>
        <w:left w:val="none" w:sz="0" w:space="0" w:color="auto"/>
        <w:bottom w:val="none" w:sz="0" w:space="0" w:color="auto"/>
        <w:right w:val="none" w:sz="0" w:space="0" w:color="auto"/>
      </w:divBdr>
      <w:divsChild>
        <w:div w:id="905797151">
          <w:marLeft w:val="0"/>
          <w:marRight w:val="0"/>
          <w:marTop w:val="0"/>
          <w:marBottom w:val="0"/>
          <w:divBdr>
            <w:top w:val="none" w:sz="0" w:space="0" w:color="auto"/>
            <w:left w:val="none" w:sz="0" w:space="0" w:color="auto"/>
            <w:bottom w:val="none" w:sz="0" w:space="0" w:color="auto"/>
            <w:right w:val="none" w:sz="0" w:space="0" w:color="auto"/>
          </w:divBdr>
          <w:divsChild>
            <w:div w:id="402215743">
              <w:marLeft w:val="0"/>
              <w:marRight w:val="0"/>
              <w:marTop w:val="0"/>
              <w:marBottom w:val="0"/>
              <w:divBdr>
                <w:top w:val="none" w:sz="0" w:space="0" w:color="auto"/>
                <w:left w:val="none" w:sz="0" w:space="0" w:color="auto"/>
                <w:bottom w:val="none" w:sz="0" w:space="0" w:color="auto"/>
                <w:right w:val="none" w:sz="0" w:space="0" w:color="auto"/>
              </w:divBdr>
              <w:divsChild>
                <w:div w:id="2082167888">
                  <w:marLeft w:val="0"/>
                  <w:marRight w:val="0"/>
                  <w:marTop w:val="0"/>
                  <w:marBottom w:val="0"/>
                  <w:divBdr>
                    <w:top w:val="none" w:sz="0" w:space="0" w:color="auto"/>
                    <w:left w:val="none" w:sz="0" w:space="0" w:color="auto"/>
                    <w:bottom w:val="none" w:sz="0" w:space="0" w:color="auto"/>
                    <w:right w:val="none" w:sz="0" w:space="0" w:color="auto"/>
                  </w:divBdr>
                  <w:divsChild>
                    <w:div w:id="16476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689452">
      <w:bodyDiv w:val="1"/>
      <w:marLeft w:val="0"/>
      <w:marRight w:val="0"/>
      <w:marTop w:val="0"/>
      <w:marBottom w:val="0"/>
      <w:divBdr>
        <w:top w:val="none" w:sz="0" w:space="0" w:color="auto"/>
        <w:left w:val="none" w:sz="0" w:space="0" w:color="auto"/>
        <w:bottom w:val="none" w:sz="0" w:space="0" w:color="auto"/>
        <w:right w:val="none" w:sz="0" w:space="0" w:color="auto"/>
      </w:divBdr>
      <w:divsChild>
        <w:div w:id="1386023519">
          <w:marLeft w:val="0"/>
          <w:marRight w:val="0"/>
          <w:marTop w:val="0"/>
          <w:marBottom w:val="0"/>
          <w:divBdr>
            <w:top w:val="none" w:sz="0" w:space="0" w:color="auto"/>
            <w:left w:val="none" w:sz="0" w:space="0" w:color="auto"/>
            <w:bottom w:val="none" w:sz="0" w:space="0" w:color="auto"/>
            <w:right w:val="none" w:sz="0" w:space="0" w:color="auto"/>
          </w:divBdr>
          <w:divsChild>
            <w:div w:id="237055104">
              <w:marLeft w:val="0"/>
              <w:marRight w:val="0"/>
              <w:marTop w:val="0"/>
              <w:marBottom w:val="0"/>
              <w:divBdr>
                <w:top w:val="none" w:sz="0" w:space="0" w:color="auto"/>
                <w:left w:val="none" w:sz="0" w:space="0" w:color="auto"/>
                <w:bottom w:val="none" w:sz="0" w:space="0" w:color="auto"/>
                <w:right w:val="none" w:sz="0" w:space="0" w:color="auto"/>
              </w:divBdr>
              <w:divsChild>
                <w:div w:id="121230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90806">
      <w:bodyDiv w:val="1"/>
      <w:marLeft w:val="0"/>
      <w:marRight w:val="0"/>
      <w:marTop w:val="0"/>
      <w:marBottom w:val="0"/>
      <w:divBdr>
        <w:top w:val="none" w:sz="0" w:space="0" w:color="auto"/>
        <w:left w:val="none" w:sz="0" w:space="0" w:color="auto"/>
        <w:bottom w:val="none" w:sz="0" w:space="0" w:color="auto"/>
        <w:right w:val="none" w:sz="0" w:space="0" w:color="auto"/>
      </w:divBdr>
      <w:divsChild>
        <w:div w:id="618535303">
          <w:marLeft w:val="0"/>
          <w:marRight w:val="0"/>
          <w:marTop w:val="0"/>
          <w:marBottom w:val="0"/>
          <w:divBdr>
            <w:top w:val="none" w:sz="0" w:space="0" w:color="auto"/>
            <w:left w:val="none" w:sz="0" w:space="0" w:color="auto"/>
            <w:bottom w:val="none" w:sz="0" w:space="0" w:color="auto"/>
            <w:right w:val="none" w:sz="0" w:space="0" w:color="auto"/>
          </w:divBdr>
          <w:divsChild>
            <w:div w:id="764499007">
              <w:marLeft w:val="0"/>
              <w:marRight w:val="0"/>
              <w:marTop w:val="0"/>
              <w:marBottom w:val="0"/>
              <w:divBdr>
                <w:top w:val="none" w:sz="0" w:space="0" w:color="auto"/>
                <w:left w:val="none" w:sz="0" w:space="0" w:color="auto"/>
                <w:bottom w:val="none" w:sz="0" w:space="0" w:color="auto"/>
                <w:right w:val="none" w:sz="0" w:space="0" w:color="auto"/>
              </w:divBdr>
              <w:divsChild>
                <w:div w:id="17011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5519">
      <w:bodyDiv w:val="1"/>
      <w:marLeft w:val="0"/>
      <w:marRight w:val="0"/>
      <w:marTop w:val="0"/>
      <w:marBottom w:val="0"/>
      <w:divBdr>
        <w:top w:val="none" w:sz="0" w:space="0" w:color="auto"/>
        <w:left w:val="none" w:sz="0" w:space="0" w:color="auto"/>
        <w:bottom w:val="none" w:sz="0" w:space="0" w:color="auto"/>
        <w:right w:val="none" w:sz="0" w:space="0" w:color="auto"/>
      </w:divBdr>
      <w:divsChild>
        <w:div w:id="279066961">
          <w:marLeft w:val="0"/>
          <w:marRight w:val="0"/>
          <w:marTop w:val="0"/>
          <w:marBottom w:val="0"/>
          <w:divBdr>
            <w:top w:val="none" w:sz="0" w:space="0" w:color="auto"/>
            <w:left w:val="none" w:sz="0" w:space="0" w:color="auto"/>
            <w:bottom w:val="none" w:sz="0" w:space="0" w:color="auto"/>
            <w:right w:val="none" w:sz="0" w:space="0" w:color="auto"/>
          </w:divBdr>
          <w:divsChild>
            <w:div w:id="1309898821">
              <w:marLeft w:val="0"/>
              <w:marRight w:val="0"/>
              <w:marTop w:val="0"/>
              <w:marBottom w:val="0"/>
              <w:divBdr>
                <w:top w:val="none" w:sz="0" w:space="0" w:color="auto"/>
                <w:left w:val="none" w:sz="0" w:space="0" w:color="auto"/>
                <w:bottom w:val="none" w:sz="0" w:space="0" w:color="auto"/>
                <w:right w:val="none" w:sz="0" w:space="0" w:color="auto"/>
              </w:divBdr>
              <w:divsChild>
                <w:div w:id="16932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26050">
      <w:bodyDiv w:val="1"/>
      <w:marLeft w:val="0"/>
      <w:marRight w:val="0"/>
      <w:marTop w:val="0"/>
      <w:marBottom w:val="0"/>
      <w:divBdr>
        <w:top w:val="none" w:sz="0" w:space="0" w:color="auto"/>
        <w:left w:val="none" w:sz="0" w:space="0" w:color="auto"/>
        <w:bottom w:val="none" w:sz="0" w:space="0" w:color="auto"/>
        <w:right w:val="none" w:sz="0" w:space="0" w:color="auto"/>
      </w:divBdr>
    </w:div>
    <w:div w:id="1915356135">
      <w:bodyDiv w:val="1"/>
      <w:marLeft w:val="0"/>
      <w:marRight w:val="0"/>
      <w:marTop w:val="0"/>
      <w:marBottom w:val="0"/>
      <w:divBdr>
        <w:top w:val="none" w:sz="0" w:space="0" w:color="auto"/>
        <w:left w:val="none" w:sz="0" w:space="0" w:color="auto"/>
        <w:bottom w:val="none" w:sz="0" w:space="0" w:color="auto"/>
        <w:right w:val="none" w:sz="0" w:space="0" w:color="auto"/>
      </w:divBdr>
      <w:divsChild>
        <w:div w:id="1778256549">
          <w:marLeft w:val="0"/>
          <w:marRight w:val="0"/>
          <w:marTop w:val="0"/>
          <w:marBottom w:val="0"/>
          <w:divBdr>
            <w:top w:val="none" w:sz="0" w:space="0" w:color="auto"/>
            <w:left w:val="none" w:sz="0" w:space="0" w:color="auto"/>
            <w:bottom w:val="none" w:sz="0" w:space="0" w:color="auto"/>
            <w:right w:val="none" w:sz="0" w:space="0" w:color="auto"/>
          </w:divBdr>
          <w:divsChild>
            <w:div w:id="330453534">
              <w:marLeft w:val="0"/>
              <w:marRight w:val="0"/>
              <w:marTop w:val="0"/>
              <w:marBottom w:val="0"/>
              <w:divBdr>
                <w:top w:val="none" w:sz="0" w:space="0" w:color="auto"/>
                <w:left w:val="none" w:sz="0" w:space="0" w:color="auto"/>
                <w:bottom w:val="none" w:sz="0" w:space="0" w:color="auto"/>
                <w:right w:val="none" w:sz="0" w:space="0" w:color="auto"/>
              </w:divBdr>
              <w:divsChild>
                <w:div w:id="13682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4377">
      <w:bodyDiv w:val="1"/>
      <w:marLeft w:val="0"/>
      <w:marRight w:val="0"/>
      <w:marTop w:val="0"/>
      <w:marBottom w:val="0"/>
      <w:divBdr>
        <w:top w:val="none" w:sz="0" w:space="0" w:color="auto"/>
        <w:left w:val="none" w:sz="0" w:space="0" w:color="auto"/>
        <w:bottom w:val="none" w:sz="0" w:space="0" w:color="auto"/>
        <w:right w:val="none" w:sz="0" w:space="0" w:color="auto"/>
      </w:divBdr>
      <w:divsChild>
        <w:div w:id="725956615">
          <w:marLeft w:val="0"/>
          <w:marRight w:val="0"/>
          <w:marTop w:val="0"/>
          <w:marBottom w:val="0"/>
          <w:divBdr>
            <w:top w:val="none" w:sz="0" w:space="0" w:color="auto"/>
            <w:left w:val="none" w:sz="0" w:space="0" w:color="auto"/>
            <w:bottom w:val="none" w:sz="0" w:space="0" w:color="auto"/>
            <w:right w:val="none" w:sz="0" w:space="0" w:color="auto"/>
          </w:divBdr>
          <w:divsChild>
            <w:div w:id="612592618">
              <w:marLeft w:val="0"/>
              <w:marRight w:val="0"/>
              <w:marTop w:val="0"/>
              <w:marBottom w:val="0"/>
              <w:divBdr>
                <w:top w:val="none" w:sz="0" w:space="0" w:color="auto"/>
                <w:left w:val="none" w:sz="0" w:space="0" w:color="auto"/>
                <w:bottom w:val="none" w:sz="0" w:space="0" w:color="auto"/>
                <w:right w:val="none" w:sz="0" w:space="0" w:color="auto"/>
              </w:divBdr>
              <w:divsChild>
                <w:div w:id="84393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519773">
      <w:bodyDiv w:val="1"/>
      <w:marLeft w:val="0"/>
      <w:marRight w:val="0"/>
      <w:marTop w:val="0"/>
      <w:marBottom w:val="0"/>
      <w:divBdr>
        <w:top w:val="none" w:sz="0" w:space="0" w:color="auto"/>
        <w:left w:val="none" w:sz="0" w:space="0" w:color="auto"/>
        <w:bottom w:val="none" w:sz="0" w:space="0" w:color="auto"/>
        <w:right w:val="none" w:sz="0" w:space="0" w:color="auto"/>
      </w:divBdr>
      <w:divsChild>
        <w:div w:id="1803305074">
          <w:marLeft w:val="0"/>
          <w:marRight w:val="0"/>
          <w:marTop w:val="0"/>
          <w:marBottom w:val="0"/>
          <w:divBdr>
            <w:top w:val="none" w:sz="0" w:space="0" w:color="auto"/>
            <w:left w:val="none" w:sz="0" w:space="0" w:color="auto"/>
            <w:bottom w:val="none" w:sz="0" w:space="0" w:color="auto"/>
            <w:right w:val="none" w:sz="0" w:space="0" w:color="auto"/>
          </w:divBdr>
          <w:divsChild>
            <w:div w:id="1925989697">
              <w:marLeft w:val="0"/>
              <w:marRight w:val="0"/>
              <w:marTop w:val="0"/>
              <w:marBottom w:val="0"/>
              <w:divBdr>
                <w:top w:val="none" w:sz="0" w:space="0" w:color="auto"/>
                <w:left w:val="none" w:sz="0" w:space="0" w:color="auto"/>
                <w:bottom w:val="none" w:sz="0" w:space="0" w:color="auto"/>
                <w:right w:val="none" w:sz="0" w:space="0" w:color="auto"/>
              </w:divBdr>
              <w:divsChild>
                <w:div w:id="897932828">
                  <w:marLeft w:val="0"/>
                  <w:marRight w:val="0"/>
                  <w:marTop w:val="0"/>
                  <w:marBottom w:val="0"/>
                  <w:divBdr>
                    <w:top w:val="none" w:sz="0" w:space="0" w:color="auto"/>
                    <w:left w:val="none" w:sz="0" w:space="0" w:color="auto"/>
                    <w:bottom w:val="none" w:sz="0" w:space="0" w:color="auto"/>
                    <w:right w:val="none" w:sz="0" w:space="0" w:color="auto"/>
                  </w:divBdr>
                  <w:divsChild>
                    <w:div w:id="153296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37973">
      <w:bodyDiv w:val="1"/>
      <w:marLeft w:val="0"/>
      <w:marRight w:val="0"/>
      <w:marTop w:val="0"/>
      <w:marBottom w:val="0"/>
      <w:divBdr>
        <w:top w:val="none" w:sz="0" w:space="0" w:color="auto"/>
        <w:left w:val="none" w:sz="0" w:space="0" w:color="auto"/>
        <w:bottom w:val="none" w:sz="0" w:space="0" w:color="auto"/>
        <w:right w:val="none" w:sz="0" w:space="0" w:color="auto"/>
      </w:divBdr>
      <w:divsChild>
        <w:div w:id="1491169501">
          <w:marLeft w:val="0"/>
          <w:marRight w:val="0"/>
          <w:marTop w:val="0"/>
          <w:marBottom w:val="0"/>
          <w:divBdr>
            <w:top w:val="none" w:sz="0" w:space="0" w:color="auto"/>
            <w:left w:val="none" w:sz="0" w:space="0" w:color="auto"/>
            <w:bottom w:val="none" w:sz="0" w:space="0" w:color="auto"/>
            <w:right w:val="none" w:sz="0" w:space="0" w:color="auto"/>
          </w:divBdr>
          <w:divsChild>
            <w:div w:id="1521698826">
              <w:marLeft w:val="0"/>
              <w:marRight w:val="0"/>
              <w:marTop w:val="0"/>
              <w:marBottom w:val="0"/>
              <w:divBdr>
                <w:top w:val="none" w:sz="0" w:space="0" w:color="auto"/>
                <w:left w:val="none" w:sz="0" w:space="0" w:color="auto"/>
                <w:bottom w:val="none" w:sz="0" w:space="0" w:color="auto"/>
                <w:right w:val="none" w:sz="0" w:space="0" w:color="auto"/>
              </w:divBdr>
              <w:divsChild>
                <w:div w:id="1891375438">
                  <w:marLeft w:val="0"/>
                  <w:marRight w:val="0"/>
                  <w:marTop w:val="0"/>
                  <w:marBottom w:val="0"/>
                  <w:divBdr>
                    <w:top w:val="none" w:sz="0" w:space="0" w:color="auto"/>
                    <w:left w:val="none" w:sz="0" w:space="0" w:color="auto"/>
                    <w:bottom w:val="none" w:sz="0" w:space="0" w:color="auto"/>
                    <w:right w:val="none" w:sz="0" w:space="0" w:color="auto"/>
                  </w:divBdr>
                </w:div>
              </w:divsChild>
            </w:div>
            <w:div w:id="1860387622">
              <w:marLeft w:val="0"/>
              <w:marRight w:val="0"/>
              <w:marTop w:val="0"/>
              <w:marBottom w:val="0"/>
              <w:divBdr>
                <w:top w:val="none" w:sz="0" w:space="0" w:color="auto"/>
                <w:left w:val="none" w:sz="0" w:space="0" w:color="auto"/>
                <w:bottom w:val="none" w:sz="0" w:space="0" w:color="auto"/>
                <w:right w:val="none" w:sz="0" w:space="0" w:color="auto"/>
              </w:divBdr>
              <w:divsChild>
                <w:div w:id="87045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8418">
      <w:bodyDiv w:val="1"/>
      <w:marLeft w:val="0"/>
      <w:marRight w:val="0"/>
      <w:marTop w:val="0"/>
      <w:marBottom w:val="0"/>
      <w:divBdr>
        <w:top w:val="none" w:sz="0" w:space="0" w:color="auto"/>
        <w:left w:val="none" w:sz="0" w:space="0" w:color="auto"/>
        <w:bottom w:val="none" w:sz="0" w:space="0" w:color="auto"/>
        <w:right w:val="none" w:sz="0" w:space="0" w:color="auto"/>
      </w:divBdr>
      <w:divsChild>
        <w:div w:id="638463252">
          <w:marLeft w:val="0"/>
          <w:marRight w:val="0"/>
          <w:marTop w:val="0"/>
          <w:marBottom w:val="0"/>
          <w:divBdr>
            <w:top w:val="none" w:sz="0" w:space="0" w:color="auto"/>
            <w:left w:val="none" w:sz="0" w:space="0" w:color="auto"/>
            <w:bottom w:val="none" w:sz="0" w:space="0" w:color="auto"/>
            <w:right w:val="none" w:sz="0" w:space="0" w:color="auto"/>
          </w:divBdr>
          <w:divsChild>
            <w:div w:id="892622655">
              <w:marLeft w:val="0"/>
              <w:marRight w:val="0"/>
              <w:marTop w:val="0"/>
              <w:marBottom w:val="0"/>
              <w:divBdr>
                <w:top w:val="none" w:sz="0" w:space="0" w:color="auto"/>
                <w:left w:val="none" w:sz="0" w:space="0" w:color="auto"/>
                <w:bottom w:val="none" w:sz="0" w:space="0" w:color="auto"/>
                <w:right w:val="none" w:sz="0" w:space="0" w:color="auto"/>
              </w:divBdr>
              <w:divsChild>
                <w:div w:id="109054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119573">
      <w:bodyDiv w:val="1"/>
      <w:marLeft w:val="0"/>
      <w:marRight w:val="0"/>
      <w:marTop w:val="0"/>
      <w:marBottom w:val="0"/>
      <w:divBdr>
        <w:top w:val="none" w:sz="0" w:space="0" w:color="auto"/>
        <w:left w:val="none" w:sz="0" w:space="0" w:color="auto"/>
        <w:bottom w:val="none" w:sz="0" w:space="0" w:color="auto"/>
        <w:right w:val="none" w:sz="0" w:space="0" w:color="auto"/>
      </w:divBdr>
      <w:divsChild>
        <w:div w:id="692389054">
          <w:marLeft w:val="0"/>
          <w:marRight w:val="0"/>
          <w:marTop w:val="0"/>
          <w:marBottom w:val="0"/>
          <w:divBdr>
            <w:top w:val="none" w:sz="0" w:space="0" w:color="auto"/>
            <w:left w:val="none" w:sz="0" w:space="0" w:color="auto"/>
            <w:bottom w:val="none" w:sz="0" w:space="0" w:color="auto"/>
            <w:right w:val="none" w:sz="0" w:space="0" w:color="auto"/>
          </w:divBdr>
          <w:divsChild>
            <w:div w:id="771556306">
              <w:marLeft w:val="0"/>
              <w:marRight w:val="0"/>
              <w:marTop w:val="0"/>
              <w:marBottom w:val="0"/>
              <w:divBdr>
                <w:top w:val="none" w:sz="0" w:space="0" w:color="auto"/>
                <w:left w:val="none" w:sz="0" w:space="0" w:color="auto"/>
                <w:bottom w:val="none" w:sz="0" w:space="0" w:color="auto"/>
                <w:right w:val="none" w:sz="0" w:space="0" w:color="auto"/>
              </w:divBdr>
              <w:divsChild>
                <w:div w:id="77302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21906">
      <w:bodyDiv w:val="1"/>
      <w:marLeft w:val="0"/>
      <w:marRight w:val="0"/>
      <w:marTop w:val="0"/>
      <w:marBottom w:val="0"/>
      <w:divBdr>
        <w:top w:val="none" w:sz="0" w:space="0" w:color="auto"/>
        <w:left w:val="none" w:sz="0" w:space="0" w:color="auto"/>
        <w:bottom w:val="none" w:sz="0" w:space="0" w:color="auto"/>
        <w:right w:val="none" w:sz="0" w:space="0" w:color="auto"/>
      </w:divBdr>
      <w:divsChild>
        <w:div w:id="1564875727">
          <w:marLeft w:val="0"/>
          <w:marRight w:val="0"/>
          <w:marTop w:val="0"/>
          <w:marBottom w:val="0"/>
          <w:divBdr>
            <w:top w:val="none" w:sz="0" w:space="0" w:color="auto"/>
            <w:left w:val="none" w:sz="0" w:space="0" w:color="auto"/>
            <w:bottom w:val="none" w:sz="0" w:space="0" w:color="auto"/>
            <w:right w:val="none" w:sz="0" w:space="0" w:color="auto"/>
          </w:divBdr>
          <w:divsChild>
            <w:div w:id="974483580">
              <w:marLeft w:val="0"/>
              <w:marRight w:val="0"/>
              <w:marTop w:val="0"/>
              <w:marBottom w:val="0"/>
              <w:divBdr>
                <w:top w:val="none" w:sz="0" w:space="0" w:color="auto"/>
                <w:left w:val="none" w:sz="0" w:space="0" w:color="auto"/>
                <w:bottom w:val="none" w:sz="0" w:space="0" w:color="auto"/>
                <w:right w:val="none" w:sz="0" w:space="0" w:color="auto"/>
              </w:divBdr>
              <w:divsChild>
                <w:div w:id="14194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555062">
      <w:bodyDiv w:val="1"/>
      <w:marLeft w:val="0"/>
      <w:marRight w:val="0"/>
      <w:marTop w:val="0"/>
      <w:marBottom w:val="0"/>
      <w:divBdr>
        <w:top w:val="none" w:sz="0" w:space="0" w:color="auto"/>
        <w:left w:val="none" w:sz="0" w:space="0" w:color="auto"/>
        <w:bottom w:val="none" w:sz="0" w:space="0" w:color="auto"/>
        <w:right w:val="none" w:sz="0" w:space="0" w:color="auto"/>
      </w:divBdr>
      <w:divsChild>
        <w:div w:id="1647590000">
          <w:marLeft w:val="0"/>
          <w:marRight w:val="0"/>
          <w:marTop w:val="0"/>
          <w:marBottom w:val="0"/>
          <w:divBdr>
            <w:top w:val="none" w:sz="0" w:space="0" w:color="auto"/>
            <w:left w:val="none" w:sz="0" w:space="0" w:color="auto"/>
            <w:bottom w:val="none" w:sz="0" w:space="0" w:color="auto"/>
            <w:right w:val="none" w:sz="0" w:space="0" w:color="auto"/>
          </w:divBdr>
          <w:divsChild>
            <w:div w:id="2018581969">
              <w:marLeft w:val="0"/>
              <w:marRight w:val="0"/>
              <w:marTop w:val="0"/>
              <w:marBottom w:val="0"/>
              <w:divBdr>
                <w:top w:val="none" w:sz="0" w:space="0" w:color="auto"/>
                <w:left w:val="none" w:sz="0" w:space="0" w:color="auto"/>
                <w:bottom w:val="none" w:sz="0" w:space="0" w:color="auto"/>
                <w:right w:val="none" w:sz="0" w:space="0" w:color="auto"/>
              </w:divBdr>
              <w:divsChild>
                <w:div w:id="64947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4928">
      <w:bodyDiv w:val="1"/>
      <w:marLeft w:val="0"/>
      <w:marRight w:val="0"/>
      <w:marTop w:val="0"/>
      <w:marBottom w:val="0"/>
      <w:divBdr>
        <w:top w:val="none" w:sz="0" w:space="0" w:color="auto"/>
        <w:left w:val="none" w:sz="0" w:space="0" w:color="auto"/>
        <w:bottom w:val="none" w:sz="0" w:space="0" w:color="auto"/>
        <w:right w:val="none" w:sz="0" w:space="0" w:color="auto"/>
      </w:divBdr>
      <w:divsChild>
        <w:div w:id="854731365">
          <w:marLeft w:val="0"/>
          <w:marRight w:val="0"/>
          <w:marTop w:val="0"/>
          <w:marBottom w:val="0"/>
          <w:divBdr>
            <w:top w:val="none" w:sz="0" w:space="0" w:color="auto"/>
            <w:left w:val="none" w:sz="0" w:space="0" w:color="auto"/>
            <w:bottom w:val="none" w:sz="0" w:space="0" w:color="auto"/>
            <w:right w:val="none" w:sz="0" w:space="0" w:color="auto"/>
          </w:divBdr>
          <w:divsChild>
            <w:div w:id="1798601326">
              <w:marLeft w:val="0"/>
              <w:marRight w:val="0"/>
              <w:marTop w:val="0"/>
              <w:marBottom w:val="0"/>
              <w:divBdr>
                <w:top w:val="none" w:sz="0" w:space="0" w:color="auto"/>
                <w:left w:val="none" w:sz="0" w:space="0" w:color="auto"/>
                <w:bottom w:val="none" w:sz="0" w:space="0" w:color="auto"/>
                <w:right w:val="none" w:sz="0" w:space="0" w:color="auto"/>
              </w:divBdr>
              <w:divsChild>
                <w:div w:id="41515756">
                  <w:marLeft w:val="0"/>
                  <w:marRight w:val="0"/>
                  <w:marTop w:val="0"/>
                  <w:marBottom w:val="0"/>
                  <w:divBdr>
                    <w:top w:val="none" w:sz="0" w:space="0" w:color="auto"/>
                    <w:left w:val="none" w:sz="0" w:space="0" w:color="auto"/>
                    <w:bottom w:val="none" w:sz="0" w:space="0" w:color="auto"/>
                    <w:right w:val="none" w:sz="0" w:space="0" w:color="auto"/>
                  </w:divBdr>
                </w:div>
              </w:divsChild>
            </w:div>
            <w:div w:id="1910846649">
              <w:marLeft w:val="0"/>
              <w:marRight w:val="0"/>
              <w:marTop w:val="0"/>
              <w:marBottom w:val="0"/>
              <w:divBdr>
                <w:top w:val="none" w:sz="0" w:space="0" w:color="auto"/>
                <w:left w:val="none" w:sz="0" w:space="0" w:color="auto"/>
                <w:bottom w:val="none" w:sz="0" w:space="0" w:color="auto"/>
                <w:right w:val="none" w:sz="0" w:space="0" w:color="auto"/>
              </w:divBdr>
              <w:divsChild>
                <w:div w:id="14446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93288">
      <w:bodyDiv w:val="1"/>
      <w:marLeft w:val="0"/>
      <w:marRight w:val="0"/>
      <w:marTop w:val="0"/>
      <w:marBottom w:val="0"/>
      <w:divBdr>
        <w:top w:val="none" w:sz="0" w:space="0" w:color="auto"/>
        <w:left w:val="none" w:sz="0" w:space="0" w:color="auto"/>
        <w:bottom w:val="none" w:sz="0" w:space="0" w:color="auto"/>
        <w:right w:val="none" w:sz="0" w:space="0" w:color="auto"/>
      </w:divBdr>
      <w:divsChild>
        <w:div w:id="1838184162">
          <w:marLeft w:val="0"/>
          <w:marRight w:val="0"/>
          <w:marTop w:val="0"/>
          <w:marBottom w:val="0"/>
          <w:divBdr>
            <w:top w:val="none" w:sz="0" w:space="0" w:color="auto"/>
            <w:left w:val="none" w:sz="0" w:space="0" w:color="auto"/>
            <w:bottom w:val="none" w:sz="0" w:space="0" w:color="auto"/>
            <w:right w:val="none" w:sz="0" w:space="0" w:color="auto"/>
          </w:divBdr>
          <w:divsChild>
            <w:div w:id="1451776853">
              <w:marLeft w:val="0"/>
              <w:marRight w:val="0"/>
              <w:marTop w:val="0"/>
              <w:marBottom w:val="0"/>
              <w:divBdr>
                <w:top w:val="none" w:sz="0" w:space="0" w:color="auto"/>
                <w:left w:val="none" w:sz="0" w:space="0" w:color="auto"/>
                <w:bottom w:val="none" w:sz="0" w:space="0" w:color="auto"/>
                <w:right w:val="none" w:sz="0" w:space="0" w:color="auto"/>
              </w:divBdr>
              <w:divsChild>
                <w:div w:id="19622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297299">
      <w:bodyDiv w:val="1"/>
      <w:marLeft w:val="0"/>
      <w:marRight w:val="0"/>
      <w:marTop w:val="0"/>
      <w:marBottom w:val="0"/>
      <w:divBdr>
        <w:top w:val="none" w:sz="0" w:space="0" w:color="auto"/>
        <w:left w:val="none" w:sz="0" w:space="0" w:color="auto"/>
        <w:bottom w:val="none" w:sz="0" w:space="0" w:color="auto"/>
        <w:right w:val="none" w:sz="0" w:space="0" w:color="auto"/>
      </w:divBdr>
      <w:divsChild>
        <w:div w:id="1903054963">
          <w:marLeft w:val="0"/>
          <w:marRight w:val="0"/>
          <w:marTop w:val="0"/>
          <w:marBottom w:val="0"/>
          <w:divBdr>
            <w:top w:val="none" w:sz="0" w:space="0" w:color="auto"/>
            <w:left w:val="none" w:sz="0" w:space="0" w:color="auto"/>
            <w:bottom w:val="none" w:sz="0" w:space="0" w:color="auto"/>
            <w:right w:val="none" w:sz="0" w:space="0" w:color="auto"/>
          </w:divBdr>
          <w:divsChild>
            <w:div w:id="217059712">
              <w:marLeft w:val="0"/>
              <w:marRight w:val="0"/>
              <w:marTop w:val="0"/>
              <w:marBottom w:val="0"/>
              <w:divBdr>
                <w:top w:val="none" w:sz="0" w:space="0" w:color="auto"/>
                <w:left w:val="none" w:sz="0" w:space="0" w:color="auto"/>
                <w:bottom w:val="none" w:sz="0" w:space="0" w:color="auto"/>
                <w:right w:val="none" w:sz="0" w:space="0" w:color="auto"/>
              </w:divBdr>
              <w:divsChild>
                <w:div w:id="77483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75061">
      <w:bodyDiv w:val="1"/>
      <w:marLeft w:val="0"/>
      <w:marRight w:val="0"/>
      <w:marTop w:val="0"/>
      <w:marBottom w:val="0"/>
      <w:divBdr>
        <w:top w:val="none" w:sz="0" w:space="0" w:color="auto"/>
        <w:left w:val="none" w:sz="0" w:space="0" w:color="auto"/>
        <w:bottom w:val="none" w:sz="0" w:space="0" w:color="auto"/>
        <w:right w:val="none" w:sz="0" w:space="0" w:color="auto"/>
      </w:divBdr>
      <w:divsChild>
        <w:div w:id="191042845">
          <w:marLeft w:val="0"/>
          <w:marRight w:val="0"/>
          <w:marTop w:val="0"/>
          <w:marBottom w:val="0"/>
          <w:divBdr>
            <w:top w:val="none" w:sz="0" w:space="0" w:color="auto"/>
            <w:left w:val="none" w:sz="0" w:space="0" w:color="auto"/>
            <w:bottom w:val="none" w:sz="0" w:space="0" w:color="auto"/>
            <w:right w:val="none" w:sz="0" w:space="0" w:color="auto"/>
          </w:divBdr>
          <w:divsChild>
            <w:div w:id="443574293">
              <w:marLeft w:val="0"/>
              <w:marRight w:val="0"/>
              <w:marTop w:val="0"/>
              <w:marBottom w:val="0"/>
              <w:divBdr>
                <w:top w:val="none" w:sz="0" w:space="0" w:color="auto"/>
                <w:left w:val="none" w:sz="0" w:space="0" w:color="auto"/>
                <w:bottom w:val="none" w:sz="0" w:space="0" w:color="auto"/>
                <w:right w:val="none" w:sz="0" w:space="0" w:color="auto"/>
              </w:divBdr>
              <w:divsChild>
                <w:div w:id="44315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161933">
      <w:bodyDiv w:val="1"/>
      <w:marLeft w:val="0"/>
      <w:marRight w:val="0"/>
      <w:marTop w:val="0"/>
      <w:marBottom w:val="0"/>
      <w:divBdr>
        <w:top w:val="none" w:sz="0" w:space="0" w:color="auto"/>
        <w:left w:val="none" w:sz="0" w:space="0" w:color="auto"/>
        <w:bottom w:val="none" w:sz="0" w:space="0" w:color="auto"/>
        <w:right w:val="none" w:sz="0" w:space="0" w:color="auto"/>
      </w:divBdr>
      <w:divsChild>
        <w:div w:id="908078677">
          <w:marLeft w:val="0"/>
          <w:marRight w:val="0"/>
          <w:marTop w:val="0"/>
          <w:marBottom w:val="0"/>
          <w:divBdr>
            <w:top w:val="none" w:sz="0" w:space="0" w:color="auto"/>
            <w:left w:val="none" w:sz="0" w:space="0" w:color="auto"/>
            <w:bottom w:val="none" w:sz="0" w:space="0" w:color="auto"/>
            <w:right w:val="none" w:sz="0" w:space="0" w:color="auto"/>
          </w:divBdr>
          <w:divsChild>
            <w:div w:id="2091541452">
              <w:marLeft w:val="0"/>
              <w:marRight w:val="0"/>
              <w:marTop w:val="0"/>
              <w:marBottom w:val="0"/>
              <w:divBdr>
                <w:top w:val="none" w:sz="0" w:space="0" w:color="auto"/>
                <w:left w:val="none" w:sz="0" w:space="0" w:color="auto"/>
                <w:bottom w:val="none" w:sz="0" w:space="0" w:color="auto"/>
                <w:right w:val="none" w:sz="0" w:space="0" w:color="auto"/>
              </w:divBdr>
              <w:divsChild>
                <w:div w:id="34690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71572">
      <w:bodyDiv w:val="1"/>
      <w:marLeft w:val="0"/>
      <w:marRight w:val="0"/>
      <w:marTop w:val="0"/>
      <w:marBottom w:val="0"/>
      <w:divBdr>
        <w:top w:val="none" w:sz="0" w:space="0" w:color="auto"/>
        <w:left w:val="none" w:sz="0" w:space="0" w:color="auto"/>
        <w:bottom w:val="none" w:sz="0" w:space="0" w:color="auto"/>
        <w:right w:val="none" w:sz="0" w:space="0" w:color="auto"/>
      </w:divBdr>
      <w:divsChild>
        <w:div w:id="2113012139">
          <w:marLeft w:val="0"/>
          <w:marRight w:val="0"/>
          <w:marTop w:val="0"/>
          <w:marBottom w:val="0"/>
          <w:divBdr>
            <w:top w:val="none" w:sz="0" w:space="0" w:color="auto"/>
            <w:left w:val="none" w:sz="0" w:space="0" w:color="auto"/>
            <w:bottom w:val="none" w:sz="0" w:space="0" w:color="auto"/>
            <w:right w:val="none" w:sz="0" w:space="0" w:color="auto"/>
          </w:divBdr>
          <w:divsChild>
            <w:div w:id="2019505519">
              <w:marLeft w:val="0"/>
              <w:marRight w:val="0"/>
              <w:marTop w:val="0"/>
              <w:marBottom w:val="0"/>
              <w:divBdr>
                <w:top w:val="none" w:sz="0" w:space="0" w:color="auto"/>
                <w:left w:val="none" w:sz="0" w:space="0" w:color="auto"/>
                <w:bottom w:val="none" w:sz="0" w:space="0" w:color="auto"/>
                <w:right w:val="none" w:sz="0" w:space="0" w:color="auto"/>
              </w:divBdr>
              <w:divsChild>
                <w:div w:id="45752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457538">
      <w:bodyDiv w:val="1"/>
      <w:marLeft w:val="0"/>
      <w:marRight w:val="0"/>
      <w:marTop w:val="0"/>
      <w:marBottom w:val="0"/>
      <w:divBdr>
        <w:top w:val="none" w:sz="0" w:space="0" w:color="auto"/>
        <w:left w:val="none" w:sz="0" w:space="0" w:color="auto"/>
        <w:bottom w:val="none" w:sz="0" w:space="0" w:color="auto"/>
        <w:right w:val="none" w:sz="0" w:space="0" w:color="auto"/>
      </w:divBdr>
      <w:divsChild>
        <w:div w:id="12807973">
          <w:marLeft w:val="0"/>
          <w:marRight w:val="0"/>
          <w:marTop w:val="0"/>
          <w:marBottom w:val="0"/>
          <w:divBdr>
            <w:top w:val="none" w:sz="0" w:space="0" w:color="auto"/>
            <w:left w:val="none" w:sz="0" w:space="0" w:color="auto"/>
            <w:bottom w:val="none" w:sz="0" w:space="0" w:color="auto"/>
            <w:right w:val="none" w:sz="0" w:space="0" w:color="auto"/>
          </w:divBdr>
          <w:divsChild>
            <w:div w:id="1682538305">
              <w:marLeft w:val="0"/>
              <w:marRight w:val="0"/>
              <w:marTop w:val="0"/>
              <w:marBottom w:val="0"/>
              <w:divBdr>
                <w:top w:val="none" w:sz="0" w:space="0" w:color="auto"/>
                <w:left w:val="none" w:sz="0" w:space="0" w:color="auto"/>
                <w:bottom w:val="none" w:sz="0" w:space="0" w:color="auto"/>
                <w:right w:val="none" w:sz="0" w:space="0" w:color="auto"/>
              </w:divBdr>
              <w:divsChild>
                <w:div w:id="2034649809">
                  <w:marLeft w:val="0"/>
                  <w:marRight w:val="0"/>
                  <w:marTop w:val="0"/>
                  <w:marBottom w:val="0"/>
                  <w:divBdr>
                    <w:top w:val="none" w:sz="0" w:space="0" w:color="auto"/>
                    <w:left w:val="none" w:sz="0" w:space="0" w:color="auto"/>
                    <w:bottom w:val="none" w:sz="0" w:space="0" w:color="auto"/>
                    <w:right w:val="none" w:sz="0" w:space="0" w:color="auto"/>
                  </w:divBdr>
                  <w:divsChild>
                    <w:div w:id="1778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89157">
      <w:bodyDiv w:val="1"/>
      <w:marLeft w:val="0"/>
      <w:marRight w:val="0"/>
      <w:marTop w:val="0"/>
      <w:marBottom w:val="0"/>
      <w:divBdr>
        <w:top w:val="none" w:sz="0" w:space="0" w:color="auto"/>
        <w:left w:val="none" w:sz="0" w:space="0" w:color="auto"/>
        <w:bottom w:val="none" w:sz="0" w:space="0" w:color="auto"/>
        <w:right w:val="none" w:sz="0" w:space="0" w:color="auto"/>
      </w:divBdr>
      <w:divsChild>
        <w:div w:id="1999765610">
          <w:marLeft w:val="0"/>
          <w:marRight w:val="0"/>
          <w:marTop w:val="0"/>
          <w:marBottom w:val="0"/>
          <w:divBdr>
            <w:top w:val="none" w:sz="0" w:space="0" w:color="auto"/>
            <w:left w:val="none" w:sz="0" w:space="0" w:color="auto"/>
            <w:bottom w:val="none" w:sz="0" w:space="0" w:color="auto"/>
            <w:right w:val="none" w:sz="0" w:space="0" w:color="auto"/>
          </w:divBdr>
          <w:divsChild>
            <w:div w:id="117796815">
              <w:marLeft w:val="0"/>
              <w:marRight w:val="0"/>
              <w:marTop w:val="0"/>
              <w:marBottom w:val="0"/>
              <w:divBdr>
                <w:top w:val="none" w:sz="0" w:space="0" w:color="auto"/>
                <w:left w:val="none" w:sz="0" w:space="0" w:color="auto"/>
                <w:bottom w:val="none" w:sz="0" w:space="0" w:color="auto"/>
                <w:right w:val="none" w:sz="0" w:space="0" w:color="auto"/>
              </w:divBdr>
              <w:divsChild>
                <w:div w:id="132246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07373">
      <w:bodyDiv w:val="1"/>
      <w:marLeft w:val="0"/>
      <w:marRight w:val="0"/>
      <w:marTop w:val="0"/>
      <w:marBottom w:val="0"/>
      <w:divBdr>
        <w:top w:val="none" w:sz="0" w:space="0" w:color="auto"/>
        <w:left w:val="none" w:sz="0" w:space="0" w:color="auto"/>
        <w:bottom w:val="none" w:sz="0" w:space="0" w:color="auto"/>
        <w:right w:val="none" w:sz="0" w:space="0" w:color="auto"/>
      </w:divBdr>
      <w:divsChild>
        <w:div w:id="2020110607">
          <w:marLeft w:val="0"/>
          <w:marRight w:val="0"/>
          <w:marTop w:val="0"/>
          <w:marBottom w:val="0"/>
          <w:divBdr>
            <w:top w:val="none" w:sz="0" w:space="0" w:color="auto"/>
            <w:left w:val="none" w:sz="0" w:space="0" w:color="auto"/>
            <w:bottom w:val="none" w:sz="0" w:space="0" w:color="auto"/>
            <w:right w:val="none" w:sz="0" w:space="0" w:color="auto"/>
          </w:divBdr>
          <w:divsChild>
            <w:div w:id="1432513203">
              <w:marLeft w:val="0"/>
              <w:marRight w:val="0"/>
              <w:marTop w:val="0"/>
              <w:marBottom w:val="0"/>
              <w:divBdr>
                <w:top w:val="none" w:sz="0" w:space="0" w:color="auto"/>
                <w:left w:val="none" w:sz="0" w:space="0" w:color="auto"/>
                <w:bottom w:val="none" w:sz="0" w:space="0" w:color="auto"/>
                <w:right w:val="none" w:sz="0" w:space="0" w:color="auto"/>
              </w:divBdr>
              <w:divsChild>
                <w:div w:id="56827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4298">
      <w:bodyDiv w:val="1"/>
      <w:marLeft w:val="0"/>
      <w:marRight w:val="0"/>
      <w:marTop w:val="0"/>
      <w:marBottom w:val="0"/>
      <w:divBdr>
        <w:top w:val="none" w:sz="0" w:space="0" w:color="auto"/>
        <w:left w:val="none" w:sz="0" w:space="0" w:color="auto"/>
        <w:bottom w:val="none" w:sz="0" w:space="0" w:color="auto"/>
        <w:right w:val="none" w:sz="0" w:space="0" w:color="auto"/>
      </w:divBdr>
      <w:divsChild>
        <w:div w:id="1000547274">
          <w:marLeft w:val="0"/>
          <w:marRight w:val="0"/>
          <w:marTop w:val="0"/>
          <w:marBottom w:val="0"/>
          <w:divBdr>
            <w:top w:val="none" w:sz="0" w:space="0" w:color="auto"/>
            <w:left w:val="none" w:sz="0" w:space="0" w:color="auto"/>
            <w:bottom w:val="none" w:sz="0" w:space="0" w:color="auto"/>
            <w:right w:val="none" w:sz="0" w:space="0" w:color="auto"/>
          </w:divBdr>
          <w:divsChild>
            <w:div w:id="358705871">
              <w:marLeft w:val="0"/>
              <w:marRight w:val="0"/>
              <w:marTop w:val="0"/>
              <w:marBottom w:val="0"/>
              <w:divBdr>
                <w:top w:val="none" w:sz="0" w:space="0" w:color="auto"/>
                <w:left w:val="none" w:sz="0" w:space="0" w:color="auto"/>
                <w:bottom w:val="none" w:sz="0" w:space="0" w:color="auto"/>
                <w:right w:val="none" w:sz="0" w:space="0" w:color="auto"/>
              </w:divBdr>
              <w:divsChild>
                <w:div w:id="15264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73707">
      <w:bodyDiv w:val="1"/>
      <w:marLeft w:val="0"/>
      <w:marRight w:val="0"/>
      <w:marTop w:val="0"/>
      <w:marBottom w:val="0"/>
      <w:divBdr>
        <w:top w:val="none" w:sz="0" w:space="0" w:color="auto"/>
        <w:left w:val="none" w:sz="0" w:space="0" w:color="auto"/>
        <w:bottom w:val="none" w:sz="0" w:space="0" w:color="auto"/>
        <w:right w:val="none" w:sz="0" w:space="0" w:color="auto"/>
      </w:divBdr>
      <w:divsChild>
        <w:div w:id="303508503">
          <w:marLeft w:val="0"/>
          <w:marRight w:val="0"/>
          <w:marTop w:val="0"/>
          <w:marBottom w:val="0"/>
          <w:divBdr>
            <w:top w:val="none" w:sz="0" w:space="0" w:color="auto"/>
            <w:left w:val="none" w:sz="0" w:space="0" w:color="auto"/>
            <w:bottom w:val="none" w:sz="0" w:space="0" w:color="auto"/>
            <w:right w:val="none" w:sz="0" w:space="0" w:color="auto"/>
          </w:divBdr>
          <w:divsChild>
            <w:div w:id="1130704523">
              <w:marLeft w:val="0"/>
              <w:marRight w:val="0"/>
              <w:marTop w:val="0"/>
              <w:marBottom w:val="0"/>
              <w:divBdr>
                <w:top w:val="none" w:sz="0" w:space="0" w:color="auto"/>
                <w:left w:val="none" w:sz="0" w:space="0" w:color="auto"/>
                <w:bottom w:val="none" w:sz="0" w:space="0" w:color="auto"/>
                <w:right w:val="none" w:sz="0" w:space="0" w:color="auto"/>
              </w:divBdr>
              <w:divsChild>
                <w:div w:id="620889353">
                  <w:marLeft w:val="0"/>
                  <w:marRight w:val="0"/>
                  <w:marTop w:val="0"/>
                  <w:marBottom w:val="0"/>
                  <w:divBdr>
                    <w:top w:val="none" w:sz="0" w:space="0" w:color="auto"/>
                    <w:left w:val="none" w:sz="0" w:space="0" w:color="auto"/>
                    <w:bottom w:val="none" w:sz="0" w:space="0" w:color="auto"/>
                    <w:right w:val="none" w:sz="0" w:space="0" w:color="auto"/>
                  </w:divBdr>
                  <w:divsChild>
                    <w:div w:id="7253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620892">
      <w:bodyDiv w:val="1"/>
      <w:marLeft w:val="0"/>
      <w:marRight w:val="0"/>
      <w:marTop w:val="0"/>
      <w:marBottom w:val="0"/>
      <w:divBdr>
        <w:top w:val="none" w:sz="0" w:space="0" w:color="auto"/>
        <w:left w:val="none" w:sz="0" w:space="0" w:color="auto"/>
        <w:bottom w:val="none" w:sz="0" w:space="0" w:color="auto"/>
        <w:right w:val="none" w:sz="0" w:space="0" w:color="auto"/>
      </w:divBdr>
      <w:divsChild>
        <w:div w:id="224148057">
          <w:marLeft w:val="0"/>
          <w:marRight w:val="0"/>
          <w:marTop w:val="0"/>
          <w:marBottom w:val="0"/>
          <w:divBdr>
            <w:top w:val="none" w:sz="0" w:space="0" w:color="auto"/>
            <w:left w:val="none" w:sz="0" w:space="0" w:color="auto"/>
            <w:bottom w:val="none" w:sz="0" w:space="0" w:color="auto"/>
            <w:right w:val="none" w:sz="0" w:space="0" w:color="auto"/>
          </w:divBdr>
          <w:divsChild>
            <w:div w:id="1509714008">
              <w:marLeft w:val="0"/>
              <w:marRight w:val="0"/>
              <w:marTop w:val="0"/>
              <w:marBottom w:val="0"/>
              <w:divBdr>
                <w:top w:val="none" w:sz="0" w:space="0" w:color="auto"/>
                <w:left w:val="none" w:sz="0" w:space="0" w:color="auto"/>
                <w:bottom w:val="none" w:sz="0" w:space="0" w:color="auto"/>
                <w:right w:val="none" w:sz="0" w:space="0" w:color="auto"/>
              </w:divBdr>
              <w:divsChild>
                <w:div w:id="172872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1A7042A-286F-E340-9873-4473B723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Pages>
  <Words>12062</Words>
  <Characters>68759</Characters>
  <Application>Microsoft Office Word</Application>
  <DocSecurity>0</DocSecurity>
  <Lines>572</Lines>
  <Paragraphs>161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Liis Moor</cp:lastModifiedBy>
  <cp:revision>4</cp:revision>
  <cp:lastPrinted>2024-10-23T06:04:00Z</cp:lastPrinted>
  <dcterms:created xsi:type="dcterms:W3CDTF">2025-05-29T13:15:00Z</dcterms:created>
  <dcterms:modified xsi:type="dcterms:W3CDTF">2025-05-29T13:39:00Z</dcterms:modified>
</cp:coreProperties>
</file>